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36B" w:rsidRPr="00053943" w:rsidRDefault="00F6736B" w:rsidP="005659C4">
      <w:pPr>
        <w:pStyle w:val="Titul"/>
      </w:pPr>
      <w:bookmarkStart w:id="0" w:name="_Toc489276696"/>
    </w:p>
    <w:p w:rsidR="00F6736B" w:rsidRPr="0003467A" w:rsidRDefault="00F6736B" w:rsidP="00F6736B">
      <w:pPr>
        <w:pStyle w:val="Titul"/>
        <w:rPr>
          <w:b/>
        </w:rPr>
      </w:pPr>
    </w:p>
    <w:p w:rsidR="00F6736B" w:rsidRPr="0003467A" w:rsidRDefault="00F6736B" w:rsidP="00F6736B">
      <w:pPr>
        <w:pStyle w:val="Titul"/>
        <w:rPr>
          <w:b/>
        </w:rPr>
      </w:pPr>
    </w:p>
    <w:p w:rsidR="00F6736B" w:rsidRPr="0003467A" w:rsidRDefault="008C7449" w:rsidP="00F6736B">
      <w:pPr>
        <w:pStyle w:val="Titul"/>
        <w:rPr>
          <w:b/>
        </w:rPr>
      </w:pPr>
      <w:r>
        <w:drawing>
          <wp:anchor distT="0" distB="0" distL="114300" distR="114300" simplePos="0" relativeHeight="251663872" behindDoc="1" locked="0" layoutInCell="1" allowOverlap="1" wp14:anchorId="4DBF6846" wp14:editId="43101E98">
            <wp:simplePos x="0" y="0"/>
            <wp:positionH relativeFrom="margin">
              <wp:align>center</wp:align>
            </wp:positionH>
            <wp:positionV relativeFrom="paragraph">
              <wp:posOffset>4445</wp:posOffset>
            </wp:positionV>
            <wp:extent cx="3738245" cy="763270"/>
            <wp:effectExtent l="0" t="0" r="0" b="0"/>
            <wp:wrapTight wrapText="bothSides">
              <wp:wrapPolygon edited="0">
                <wp:start x="0" y="0"/>
                <wp:lineTo x="0" y="21025"/>
                <wp:lineTo x="21464" y="21025"/>
                <wp:lineTo x="21464"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pic:spPr>
                </pic:pic>
              </a:graphicData>
            </a:graphic>
          </wp:anchor>
        </w:drawing>
      </w:r>
    </w:p>
    <w:p w:rsidR="00F6736B" w:rsidRPr="0003467A" w:rsidRDefault="00F6736B" w:rsidP="00F6736B">
      <w:pPr>
        <w:pStyle w:val="Titul"/>
        <w:rPr>
          <w:b/>
        </w:rPr>
      </w:pPr>
    </w:p>
    <w:p w:rsidR="00F6736B" w:rsidRPr="005659C4" w:rsidRDefault="00F6736B" w:rsidP="005659C4">
      <w:pPr>
        <w:pStyle w:val="Titul"/>
        <w:rPr>
          <w:b/>
        </w:rPr>
      </w:pPr>
    </w:p>
    <w:p w:rsidR="00F6736B" w:rsidRPr="005659C4" w:rsidRDefault="00F6736B" w:rsidP="005659C4">
      <w:pPr>
        <w:pStyle w:val="Titul"/>
        <w:rPr>
          <w:b/>
        </w:rPr>
      </w:pPr>
    </w:p>
    <w:p w:rsidR="00F6736B" w:rsidRPr="005659C4" w:rsidRDefault="00F6736B" w:rsidP="005659C4">
      <w:pPr>
        <w:pStyle w:val="Titul"/>
        <w:rPr>
          <w:b/>
        </w:rPr>
      </w:pPr>
    </w:p>
    <w:p w:rsidR="00F6736B" w:rsidRPr="0003467A" w:rsidRDefault="00F6736B" w:rsidP="00F6736B">
      <w:pPr>
        <w:pStyle w:val="Titul"/>
        <w:spacing w:after="0"/>
        <w:rPr>
          <w:b/>
        </w:rPr>
      </w:pPr>
      <w:r w:rsidRPr="005659C4">
        <w:rPr>
          <w:b/>
        </w:rPr>
        <w:t>METODIKA KOORDINOVANÉHO PŘÍSTUPU</w:t>
      </w:r>
    </w:p>
    <w:p w:rsidR="00F6736B" w:rsidRPr="005659C4" w:rsidRDefault="00F6736B" w:rsidP="005659C4">
      <w:pPr>
        <w:pStyle w:val="Titul"/>
        <w:rPr>
          <w:b/>
        </w:rPr>
      </w:pPr>
      <w:r w:rsidRPr="005659C4">
        <w:rPr>
          <w:b/>
        </w:rPr>
        <w:t>K SOCIÁLNĚ VYLOUČENÝM LOKALITÁM</w:t>
      </w:r>
    </w:p>
    <w:p w:rsidR="00F6736B" w:rsidRPr="005659C4" w:rsidRDefault="00F6736B" w:rsidP="005659C4">
      <w:pPr>
        <w:pStyle w:val="Titul"/>
        <w:rPr>
          <w:b/>
        </w:rPr>
      </w:pPr>
      <w:r w:rsidRPr="005659C4">
        <w:rPr>
          <w:b/>
        </w:rPr>
        <w:t xml:space="preserve">Verze </w:t>
      </w:r>
      <w:r w:rsidRPr="0003467A">
        <w:rPr>
          <w:b/>
        </w:rPr>
        <w:t>5</w:t>
      </w:r>
      <w:r w:rsidRPr="005659C4">
        <w:rPr>
          <w:b/>
        </w:rPr>
        <w:t>.0</w:t>
      </w:r>
    </w:p>
    <w:p w:rsidR="00F6736B" w:rsidRPr="005659C4" w:rsidRDefault="00F6736B" w:rsidP="005659C4">
      <w:pPr>
        <w:pStyle w:val="Titul"/>
        <w:rPr>
          <w:b/>
        </w:rPr>
      </w:pPr>
    </w:p>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 w:rsidR="00F6736B" w:rsidRPr="0003467A" w:rsidRDefault="00F6736B" w:rsidP="00F6736B">
      <w:pPr>
        <w:sectPr w:rsidR="00F6736B" w:rsidRPr="0003467A" w:rsidSect="00065E2A">
          <w:footerReference w:type="default" r:id="rId33"/>
          <w:pgSz w:w="11906" w:h="16838"/>
          <w:pgMar w:top="1417" w:right="1274" w:bottom="1417" w:left="1134" w:header="708" w:footer="708" w:gutter="0"/>
          <w:cols w:space="708"/>
          <w:docGrid w:linePitch="360"/>
        </w:sectPr>
      </w:pPr>
    </w:p>
    <w:p w:rsidR="00F6736B" w:rsidRPr="00F66C86" w:rsidRDefault="00F6736B" w:rsidP="000653A5">
      <w:pPr>
        <w:pStyle w:val="Nadpis-dl"/>
      </w:pPr>
      <w:bookmarkStart w:id="1" w:name="_Toc494889199"/>
      <w:bookmarkStart w:id="2" w:name="_Toc495955882"/>
      <w:bookmarkStart w:id="3" w:name="_Toc510793972"/>
      <w:r w:rsidRPr="00F66C86">
        <w:lastRenderedPageBreak/>
        <w:t xml:space="preserve">Informace o zpracování a schvalování Metodiky </w:t>
      </w:r>
      <w:r w:rsidR="00C7746E">
        <w:t>K</w:t>
      </w:r>
      <w:r w:rsidRPr="00F66C86">
        <w:t>oordinovaného přístupu k sociálně vyloučeným lokalitám a o postupu při její aktualizaci:</w:t>
      </w:r>
      <w:bookmarkEnd w:id="1"/>
      <w:bookmarkEnd w:id="2"/>
      <w:bookmarkEnd w:id="3"/>
    </w:p>
    <w:p w:rsidR="00F6736B" w:rsidRPr="00152083" w:rsidRDefault="00C7746E" w:rsidP="00437B4F">
      <w:pPr>
        <w:pStyle w:val="OdstavecseseznamemII"/>
      </w:pPr>
      <w:r>
        <w:tab/>
        <w:t>Zpracovatelem Metodiky K</w:t>
      </w:r>
      <w:r w:rsidR="00F6736B" w:rsidRPr="00F66C86">
        <w:t>oordinovaného přístupu k sociálně vyloučeným lokalitám</w:t>
      </w:r>
      <w:r w:rsidR="00027BDC">
        <w:t xml:space="preserve"> </w:t>
      </w:r>
      <w:r w:rsidR="00F6736B" w:rsidRPr="00F66C86">
        <w:t>(dále jen</w:t>
      </w:r>
      <w:r w:rsidR="00A62277">
        <w:t xml:space="preserve"> </w:t>
      </w:r>
      <w:r w:rsidR="00F6736B" w:rsidRPr="00F66C86">
        <w:t>Metodika)</w:t>
      </w:r>
      <w:r w:rsidR="008D2F8E">
        <w:t xml:space="preserve"> </w:t>
      </w:r>
      <w:r w:rsidR="00F6736B" w:rsidRPr="00F66C86">
        <w:t>je</w:t>
      </w:r>
      <w:r w:rsidR="00027BDC">
        <w:t xml:space="preserve"> </w:t>
      </w:r>
      <w:r w:rsidR="00F6736B" w:rsidRPr="00152083">
        <w:t>Odbor (Agentura) pro sociální začleňování</w:t>
      </w:r>
      <w:r w:rsidR="00F6736B" w:rsidRPr="00F66C86">
        <w:t xml:space="preserve"> Úřadu vlády České republiky; zpracování probíhá</w:t>
      </w:r>
      <w:r w:rsidR="00F6736B" w:rsidRPr="00152083">
        <w:t xml:space="preserve"> ve spolupráci s Ministerstvem práce a sociálních věcí, Mi</w:t>
      </w:r>
      <w:r w:rsidR="0018022C">
        <w:t>nisterstvem školství, mládeže a </w:t>
      </w:r>
      <w:r w:rsidR="00F6736B" w:rsidRPr="00152083">
        <w:t>tělovýchovy a Ministerstvem pro místní rozvoj</w:t>
      </w:r>
      <w:r w:rsidR="00F6736B" w:rsidRPr="00F66C86">
        <w:t>.</w:t>
      </w:r>
    </w:p>
    <w:p w:rsidR="007D5E4B" w:rsidRPr="00F66C86" w:rsidRDefault="008D2F8E" w:rsidP="006F155A">
      <w:pPr>
        <w:pStyle w:val="OdstavecseseznamemII"/>
      </w:pPr>
      <w:r>
        <w:t xml:space="preserve">     </w:t>
      </w:r>
      <w:r w:rsidR="007D5E4B" w:rsidRPr="00F66C86">
        <w:t>Úkolem Agentury</w:t>
      </w:r>
      <w:r w:rsidR="00AA1C73">
        <w:t xml:space="preserve"> pro sociální začleňování (dále jen Agentura, ASZ)</w:t>
      </w:r>
      <w:r w:rsidR="007D5E4B" w:rsidRPr="00F66C86">
        <w:t xml:space="preserve"> je zprostředkovávat expertní podporu v oblasti sociálního začleňování</w:t>
      </w:r>
      <w:r w:rsidR="00E83A1A">
        <w:t>.</w:t>
      </w:r>
      <w:r w:rsidR="007D5E4B" w:rsidRPr="00F66C86">
        <w:t xml:space="preserve"> Ve</w:t>
      </w:r>
      <w:r w:rsidR="00A62277">
        <w:t xml:space="preserve"> </w:t>
      </w:r>
      <w:r w:rsidR="007D5E4B" w:rsidRPr="00F66C86">
        <w:t xml:space="preserve">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w:t>
      </w:r>
      <w:r w:rsidR="0007616C">
        <w:t>(</w:t>
      </w:r>
      <w:r w:rsidR="00053943">
        <w:t xml:space="preserve">dále jen </w:t>
      </w:r>
      <w:r w:rsidR="0007616C">
        <w:t xml:space="preserve">KPSVL) </w:t>
      </w:r>
      <w:r w:rsidR="007D5E4B" w:rsidRPr="00F66C86">
        <w:t>k tomu využívá zejména finanční prostředky ESIF.</w:t>
      </w:r>
    </w:p>
    <w:p w:rsidR="00F6736B" w:rsidRPr="00F66C86" w:rsidRDefault="00F6736B" w:rsidP="00437B4F">
      <w:pPr>
        <w:pStyle w:val="OdstavecseseznamemII"/>
      </w:pPr>
      <w:r w:rsidRPr="00F66C86">
        <w:tab/>
        <w:t>Metodika</w:t>
      </w:r>
      <w:r w:rsidRPr="00152083">
        <w:t xml:space="preserve"> byla zpracována na základě koordinačních jednání řídicích orgánů (d</w:t>
      </w:r>
      <w:r w:rsidRPr="00F66C86">
        <w:t>ále jen ŘO) Operačního programu Zaměstnanost (dále jen OP Z), Operačního programu Výzkum, vývoj a</w:t>
      </w:r>
      <w:r w:rsidR="00A62277">
        <w:t xml:space="preserve"> </w:t>
      </w:r>
      <w:r w:rsidRPr="00F66C86">
        <w:t>vzdělávání (dále jen OP VVV), Integrovaného regionálního operačního programu (dále jen IROP) a</w:t>
      </w:r>
      <w:r w:rsidR="00A62277">
        <w:t xml:space="preserve"> </w:t>
      </w:r>
      <w:r w:rsidRPr="00F66C86">
        <w:t>Agentury pro sociální začleňování (dále jen „Agentura“). Vychází z praxe implementace evropských strukturálních fondů na podporu sociálního začleňování v letech 2007-2013 a činnosti Agentury v lokalitách (</w:t>
      </w:r>
      <w:r w:rsidR="00467DF2" w:rsidRPr="00F66C86">
        <w:t>mikroregionech</w:t>
      </w:r>
      <w:r w:rsidR="00467DF2" w:rsidRPr="00F66C86">
        <w:rPr>
          <w:rStyle w:val="Znakapoznpodarou"/>
        </w:rPr>
        <w:footnoteReference w:id="2"/>
      </w:r>
      <w:r w:rsidR="00467DF2" w:rsidRPr="00F66C86">
        <w:t xml:space="preserve">, </w:t>
      </w:r>
      <w:r w:rsidR="006B278A" w:rsidRPr="00F66C86">
        <w:t>městských obvodech či částech</w:t>
      </w:r>
      <w:r w:rsidR="006B278A" w:rsidRPr="00F66C86">
        <w:rPr>
          <w:rStyle w:val="Znakapoznpodarou"/>
        </w:rPr>
        <w:footnoteReference w:id="3"/>
      </w:r>
      <w:r w:rsidR="006B278A" w:rsidRPr="00F66C86">
        <w:t xml:space="preserve">, </w:t>
      </w:r>
      <w:r w:rsidRPr="00F66C86">
        <w:t>obcích a jejich svazcích</w:t>
      </w:r>
      <w:r w:rsidR="00467DF2" w:rsidRPr="00F66C86">
        <w:rPr>
          <w:rStyle w:val="Znakapoznpodarou"/>
        </w:rPr>
        <w:footnoteReference w:id="4"/>
      </w:r>
      <w:r w:rsidR="006B278A" w:rsidRPr="00F66C86">
        <w:t xml:space="preserve"> či obcích zapojených do jiných územních uskupení</w:t>
      </w:r>
      <w:r w:rsidR="006B278A" w:rsidRPr="00F66C86">
        <w:rPr>
          <w:rStyle w:val="Znakapoznpodarou"/>
        </w:rPr>
        <w:footnoteReference w:id="5"/>
      </w:r>
      <w:r w:rsidRPr="00152083">
        <w:t>) a dosavadní spolupráce uvedených říd</w:t>
      </w:r>
      <w:r w:rsidRPr="00F66C86">
        <w:t xml:space="preserve">icích orgánů s Agenturou při implementaci strukturálních fondů od r. 2008 do současnosti. </w:t>
      </w:r>
    </w:p>
    <w:p w:rsidR="00F6736B" w:rsidRPr="00152083" w:rsidRDefault="00F6736B" w:rsidP="00437B4F">
      <w:pPr>
        <w:pStyle w:val="OdstavecseseznamemII"/>
      </w:pPr>
      <w:r w:rsidRPr="00F66C86">
        <w:tab/>
      </w:r>
      <w:r w:rsidR="00B553F0">
        <w:t xml:space="preserve">V průběhu implementace </w:t>
      </w:r>
      <w:r w:rsidR="009E272B">
        <w:t>m</w:t>
      </w:r>
      <w:r w:rsidRPr="00152083">
        <w:t xml:space="preserve">etodiky </w:t>
      </w:r>
      <w:r w:rsidR="009E272B">
        <w:t xml:space="preserve">koordinovaného přístupu </w:t>
      </w:r>
      <w:r w:rsidRPr="00152083">
        <w:t>v</w:t>
      </w:r>
      <w:r w:rsidR="00027BDC">
        <w:t> </w:t>
      </w:r>
      <w:r w:rsidR="006B278A" w:rsidRPr="00F66C86">
        <w:t>lokalitách</w:t>
      </w:r>
      <w:r w:rsidR="00027BDC">
        <w:t xml:space="preserve"> </w:t>
      </w:r>
      <w:r w:rsidRPr="00152083">
        <w:t xml:space="preserve">a při jednání s lokálními partnery </w:t>
      </w:r>
      <w:r w:rsidRPr="00F66C86">
        <w:t>Agentury,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sbírány připomínky a podněty, které jsou vyhodnocovány a zapracovávány do dalších verzí metodik Agentury.</w:t>
      </w:r>
    </w:p>
    <w:p w:rsidR="00684A6C" w:rsidRDefault="00F6736B" w:rsidP="00FA5FF3">
      <w:pPr>
        <w:pStyle w:val="OdstavecseseznamemII"/>
        <w:numPr>
          <w:ilvl w:val="0"/>
          <w:numId w:val="0"/>
        </w:numPr>
        <w:ind w:left="360" w:hanging="360"/>
      </w:pPr>
      <w:r w:rsidRPr="00F66C86">
        <w:tab/>
        <w:t>Ve Statutu Rady vlády pro záležitosti romské menšiny (dále jen Rada vlády)</w:t>
      </w:r>
      <w:r w:rsidR="0018022C">
        <w:t xml:space="preserve"> </w:t>
      </w:r>
      <w:r w:rsidRPr="00F66C86">
        <w:t>je v článku 2, bod k) uvedeno: (Rada vlády) „</w:t>
      </w:r>
      <w:r w:rsidRPr="00F66C86">
        <w:rPr>
          <w:lang w:eastAsia="cs-CZ"/>
        </w:rPr>
        <w:t>vyjadřuje se k výběru lokalit (obcí), ve kterých bude Agentura působit“. T</w:t>
      </w:r>
      <w:r w:rsidR="008D4BBD">
        <w:rPr>
          <w:lang w:eastAsia="cs-CZ"/>
        </w:rPr>
        <w:t>ento bod je naplněn schválením m</w:t>
      </w:r>
      <w:r w:rsidRPr="00F66C86">
        <w:rPr>
          <w:lang w:eastAsia="cs-CZ"/>
        </w:rPr>
        <w:t xml:space="preserve">etodiky </w:t>
      </w:r>
      <w:r w:rsidR="008D4BBD">
        <w:rPr>
          <w:lang w:eastAsia="cs-CZ"/>
        </w:rPr>
        <w:t xml:space="preserve">KPSVL </w:t>
      </w:r>
      <w:r w:rsidRPr="00F66C86">
        <w:rPr>
          <w:lang w:eastAsia="cs-CZ"/>
        </w:rPr>
        <w:t xml:space="preserve">Radou vlády, kdy je kompetence výběru obcí delegována na Monitorovací výbor Agentury (dále jen MVA). </w:t>
      </w:r>
      <w:r w:rsidRPr="00F66C86">
        <w:t xml:space="preserve">Rada vlády pro záležitosti romské menšiny schválila tuto metodiku </w:t>
      </w:r>
      <w:r w:rsidRPr="00DF1302">
        <w:t xml:space="preserve">dne </w:t>
      </w:r>
      <w:r w:rsidR="001704F5" w:rsidRPr="0017579B">
        <w:t>4. 4</w:t>
      </w:r>
      <w:r w:rsidR="00DF1302" w:rsidRPr="0017579B">
        <w:t>. 2018</w:t>
      </w:r>
      <w:r w:rsidR="00DF1302">
        <w:t>.</w:t>
      </w:r>
    </w:p>
    <w:p w:rsidR="00FA5FF3" w:rsidRDefault="00FA5FF3" w:rsidP="00FA5FF3">
      <w:pPr>
        <w:pStyle w:val="OdstavecseseznamemII"/>
        <w:numPr>
          <w:ilvl w:val="0"/>
          <w:numId w:val="0"/>
        </w:numPr>
        <w:ind w:left="360" w:hanging="360"/>
      </w:pPr>
    </w:p>
    <w:p w:rsidR="00FA5FF3" w:rsidRDefault="00FA5FF3" w:rsidP="00FA5FF3">
      <w:pPr>
        <w:pStyle w:val="OdstavecseseznamemII"/>
        <w:numPr>
          <w:ilvl w:val="0"/>
          <w:numId w:val="0"/>
        </w:numPr>
        <w:ind w:left="360" w:hanging="360"/>
      </w:pPr>
    </w:p>
    <w:p w:rsidR="00FA5FF3" w:rsidRPr="00F66C86" w:rsidRDefault="00FA5FF3" w:rsidP="00FA5FF3">
      <w:pPr>
        <w:pStyle w:val="OdstavecseseznamemII"/>
        <w:numPr>
          <w:ilvl w:val="0"/>
          <w:numId w:val="0"/>
        </w:numPr>
        <w:ind w:left="360" w:hanging="360"/>
        <w:rPr>
          <w:lang w:eastAsia="cs-CZ"/>
        </w:rPr>
      </w:pPr>
    </w:p>
    <w:p w:rsidR="00F6736B" w:rsidRPr="00F66C86" w:rsidRDefault="00F6736B" w:rsidP="000653A5">
      <w:pPr>
        <w:pStyle w:val="Nadpis-dl"/>
      </w:pPr>
      <w:bookmarkStart w:id="4" w:name="_Toc494889200"/>
      <w:bookmarkStart w:id="5" w:name="_Toc495955883"/>
      <w:bookmarkStart w:id="6" w:name="_Toc510793973"/>
      <w:r w:rsidRPr="00F66C86">
        <w:lastRenderedPageBreak/>
        <w:t>Informace o způsobu distribuce a o podmínkách platnosti Metodiky (a revidovaných verzí):</w:t>
      </w:r>
      <w:bookmarkEnd w:id="4"/>
      <w:bookmarkEnd w:id="5"/>
      <w:bookmarkEnd w:id="6"/>
    </w:p>
    <w:p w:rsidR="00F6736B" w:rsidRPr="00F66C86" w:rsidRDefault="00F6736B" w:rsidP="00437B4F">
      <w:pPr>
        <w:pStyle w:val="OdstavecseseznamemII"/>
      </w:pPr>
      <w:r w:rsidRPr="00B47B79">
        <w:tab/>
      </w:r>
      <w:r w:rsidR="00B47B79" w:rsidRPr="005E52B2">
        <w:t>Metodika upravuje činnosti vykonávané Agenturou, Monitorovacím výborem Agentury, krajskými koordinátory pro romské záležitosti a Radou vlády pro záležitosti romské menšiny v rámci Koordinovaného přístupu k sociálně</w:t>
      </w:r>
      <w:r w:rsidR="009E272B">
        <w:t xml:space="preserve"> vyloučeným lokalitám. Na tuto m</w:t>
      </w:r>
      <w:r w:rsidR="00B47B79" w:rsidRPr="005E52B2">
        <w:t xml:space="preserve">etodiku </w:t>
      </w:r>
      <w:del w:id="7" w:author="Jahodová Jitka" w:date="2019-03-28T22:45:00Z">
        <w:r w:rsidR="00B47B79" w:rsidRPr="005E52B2" w:rsidDel="0027589E">
          <w:delText xml:space="preserve">navazuje </w:delText>
        </w:r>
      </w:del>
      <w:ins w:id="8" w:author="Jahodová Jitka" w:date="2019-03-28T22:45:00Z">
        <w:r w:rsidR="0027589E" w:rsidRPr="005E52B2">
          <w:t>navazuj</w:t>
        </w:r>
        <w:r w:rsidR="0027589E">
          <w:t>í</w:t>
        </w:r>
        <w:r w:rsidR="0027589E" w:rsidRPr="005E52B2">
          <w:t xml:space="preserve"> </w:t>
        </w:r>
      </w:ins>
      <w:r w:rsidR="00B47B79" w:rsidRPr="005E52B2">
        <w:t>detailní pracovní postup</w:t>
      </w:r>
      <w:ins w:id="9" w:author="Jahodová Jitka" w:date="2019-03-28T22:45:00Z">
        <w:r w:rsidR="0027589E">
          <w:t>y</w:t>
        </w:r>
      </w:ins>
      <w:r w:rsidR="00B47B79" w:rsidRPr="005E52B2">
        <w:t xml:space="preserve"> (interní předpis</w:t>
      </w:r>
      <w:ins w:id="10" w:author="Jahodová Jitka" w:date="2019-03-28T22:45:00Z">
        <w:r w:rsidR="0027589E">
          <w:t>y</w:t>
        </w:r>
      </w:ins>
      <w:r w:rsidR="00B47B79" w:rsidRPr="005E52B2">
        <w:t xml:space="preserve">) Agentury, který dále </w:t>
      </w:r>
      <w:del w:id="11" w:author="Jahodová Jitka" w:date="2019-03-28T22:45:00Z">
        <w:r w:rsidR="00B47B79" w:rsidRPr="005E52B2" w:rsidDel="0027589E">
          <w:delText xml:space="preserve">specifikuje </w:delText>
        </w:r>
      </w:del>
      <w:ins w:id="12" w:author="Jahodová Jitka" w:date="2019-03-28T22:45:00Z">
        <w:r w:rsidR="0027589E" w:rsidRPr="005E52B2">
          <w:t>specifikuj</w:t>
        </w:r>
        <w:r w:rsidR="0027589E">
          <w:t>í</w:t>
        </w:r>
        <w:r w:rsidR="0027589E" w:rsidRPr="005E52B2">
          <w:t xml:space="preserve"> </w:t>
        </w:r>
      </w:ins>
      <w:r w:rsidR="00B47B79" w:rsidRPr="005E52B2">
        <w:t>jednotlivé procesy, odpovědnosti a</w:t>
      </w:r>
      <w:r w:rsidR="00A62277">
        <w:t xml:space="preserve"> </w:t>
      </w:r>
      <w:r w:rsidR="00B47B79" w:rsidRPr="005E52B2">
        <w:t>lhůty.  Metodika dále uvádí východiska spolupráce s Řídicími orgány OPZ, IROP a OP VVV v rámci Koordinovaného přístupu k sociálně vyloučeným lokalitám. Metodika je závazná</w:t>
      </w:r>
      <w:r w:rsidR="008B6DA6">
        <w:t xml:space="preserve"> </w:t>
      </w:r>
      <w:r w:rsidR="00E64C2E">
        <w:t>pro</w:t>
      </w:r>
      <w:r w:rsidR="00A62277">
        <w:t xml:space="preserve"> </w:t>
      </w:r>
      <w:r w:rsidR="00E64C2E">
        <w:t xml:space="preserve">Agenturu, </w:t>
      </w:r>
      <w:r w:rsidR="00B47B79" w:rsidRPr="005E52B2">
        <w:t>pro města, obce a svazky obcí</w:t>
      </w:r>
      <w:r w:rsidR="00A31F07">
        <w:t xml:space="preserve"> a</w:t>
      </w:r>
      <w:r w:rsidR="00B47B79" w:rsidRPr="005E52B2">
        <w:t xml:space="preserve"> MAS, které na základě přihlášky přistoupí ke</w:t>
      </w:r>
      <w:r w:rsidR="00A62277">
        <w:t xml:space="preserve"> </w:t>
      </w:r>
      <w:r w:rsidR="00B47B79" w:rsidRPr="005E52B2">
        <w:t xml:space="preserve">spolupráci s Agenturou v rámci Koordinovaného přístupu k sociálně vyloučeným lokalitám v době od </w:t>
      </w:r>
      <w:r w:rsidR="0017579B" w:rsidRPr="0017579B">
        <w:t>4</w:t>
      </w:r>
      <w:r w:rsidR="00B47B79" w:rsidRPr="0017579B">
        <w:t>.</w:t>
      </w:r>
      <w:r w:rsidR="000403E7" w:rsidRPr="0017579B">
        <w:t xml:space="preserve"> </w:t>
      </w:r>
      <w:r w:rsidR="0017579B" w:rsidRPr="0017579B">
        <w:t>4</w:t>
      </w:r>
      <w:r w:rsidR="00B47B79" w:rsidRPr="0017579B">
        <w:t>. 201</w:t>
      </w:r>
      <w:r w:rsidR="0017579B" w:rsidRPr="0017579B">
        <w:t>8</w:t>
      </w:r>
      <w:r w:rsidR="00B47B79" w:rsidRPr="0017579B">
        <w:rPr>
          <w:rFonts w:ascii="Arial" w:hAnsi="Arial" w:cs="Arial"/>
        </w:rPr>
        <w:t>.</w:t>
      </w:r>
    </w:p>
    <w:p w:rsidR="00F6736B" w:rsidRPr="00F66C86" w:rsidRDefault="00F6736B" w:rsidP="00437B4F">
      <w:pPr>
        <w:pStyle w:val="OdstavecseseznamemII"/>
        <w:rPr>
          <w:lang w:eastAsia="cs-CZ"/>
        </w:rPr>
      </w:pPr>
      <w:r w:rsidRPr="00F66C86">
        <w:tab/>
        <w:t>Tato metodika je rozeslána Svazu měst a obcí ČR, Sdružení místních samospráv, Asociaci krajů</w:t>
      </w:r>
      <w:r w:rsidR="00295811">
        <w:t xml:space="preserve"> </w:t>
      </w:r>
      <w:r w:rsidRPr="00F66C86">
        <w:t>ČR</w:t>
      </w:r>
      <w:r w:rsidR="007F79D5">
        <w:t xml:space="preserve">, </w:t>
      </w:r>
      <w:r w:rsidRPr="00F66C86">
        <w:t>krajům</w:t>
      </w:r>
      <w:r w:rsidR="00295811">
        <w:t xml:space="preserve"> </w:t>
      </w:r>
      <w:r w:rsidRPr="00F66C86">
        <w:t xml:space="preserve">a je zveřejněna na stránkách </w:t>
      </w:r>
      <w:hyperlink r:id="rId34" w:history="1">
        <w:r w:rsidRPr="00F66C86">
          <w:rPr>
            <w:rStyle w:val="Hypertextovodkaz"/>
            <w:color w:val="auto"/>
            <w:u w:val="none"/>
          </w:rPr>
          <w:t>www.socialni-zaclenovani.cz</w:t>
        </w:r>
      </w:hyperlink>
      <w:r w:rsidRPr="00F66C86">
        <w:t>.</w:t>
      </w:r>
    </w:p>
    <w:p w:rsidR="003F6D15" w:rsidRPr="00F66C86" w:rsidRDefault="003F6D15" w:rsidP="00437B4F">
      <w:pPr>
        <w:pStyle w:val="OdstavecseseznamemII"/>
      </w:pPr>
      <w:r w:rsidRPr="00F66C86">
        <w:rPr>
          <w:lang w:eastAsia="cs-CZ"/>
        </w:rPr>
        <w:tab/>
        <w:t xml:space="preserve">Při vydání aktualizované verze </w:t>
      </w:r>
      <w:r w:rsidR="009E272B">
        <w:rPr>
          <w:lang w:eastAsia="cs-CZ"/>
        </w:rPr>
        <w:t>m</w:t>
      </w:r>
      <w:r w:rsidRPr="00F66C86">
        <w:rPr>
          <w:lang w:eastAsia="cs-CZ"/>
        </w:rPr>
        <w:t xml:space="preserve">etodiky </w:t>
      </w:r>
      <w:r w:rsidR="009E272B">
        <w:rPr>
          <w:lang w:eastAsia="cs-CZ"/>
        </w:rPr>
        <w:t xml:space="preserve">koordinovaného přístupu </w:t>
      </w:r>
      <w:r w:rsidRPr="00F66C86">
        <w:rPr>
          <w:lang w:eastAsia="cs-CZ"/>
        </w:rPr>
        <w:t>seznámí Agentu</w:t>
      </w:r>
      <w:bookmarkStart w:id="13" w:name="_GoBack"/>
      <w:bookmarkEnd w:id="13"/>
      <w:r w:rsidRPr="00F66C86">
        <w:rPr>
          <w:lang w:eastAsia="cs-CZ"/>
        </w:rPr>
        <w:t>ra spolupracující obce se</w:t>
      </w:r>
      <w:r w:rsidR="0018022C">
        <w:rPr>
          <w:lang w:eastAsia="cs-CZ"/>
        </w:rPr>
        <w:t> </w:t>
      </w:r>
      <w:r w:rsidRPr="00F66C86">
        <w:rPr>
          <w:lang w:eastAsia="cs-CZ"/>
        </w:rPr>
        <w:t>změnami  </w:t>
      </w:r>
      <w:r w:rsidR="009E272B">
        <w:rPr>
          <w:lang w:eastAsia="cs-CZ"/>
        </w:rPr>
        <w:t>m</w:t>
      </w:r>
      <w:r w:rsidRPr="00F66C86">
        <w:rPr>
          <w:lang w:eastAsia="cs-CZ"/>
        </w:rPr>
        <w:t xml:space="preserve">etodiky zasláním aktualizované verze s vyznačením změněných ustanovení s výzvou </w:t>
      </w:r>
      <w:r w:rsidR="0077383C" w:rsidRPr="00660D18">
        <w:t>k možnému přijetí této aktualizované verze.</w:t>
      </w:r>
      <w:r w:rsidRPr="00F66C86">
        <w:rPr>
          <w:lang w:eastAsia="cs-CZ"/>
        </w:rPr>
        <w:t xml:space="preserve"> Pokud obec přijme aktualizovanou verzi </w:t>
      </w:r>
      <w:r w:rsidR="009E272B">
        <w:rPr>
          <w:lang w:eastAsia="cs-CZ"/>
        </w:rPr>
        <w:t>m</w:t>
      </w:r>
      <w:r w:rsidRPr="00F66C86">
        <w:rPr>
          <w:lang w:eastAsia="cs-CZ"/>
        </w:rPr>
        <w:t>etodiky</w:t>
      </w:r>
      <w:r w:rsidR="009E272B">
        <w:rPr>
          <w:lang w:eastAsia="cs-CZ"/>
        </w:rPr>
        <w:t xml:space="preserve"> KPSVL</w:t>
      </w:r>
      <w:r w:rsidRPr="00F66C86">
        <w:rPr>
          <w:lang w:eastAsia="cs-CZ"/>
        </w:rPr>
        <w:t>, informuje Agenturu dopisem podepsaným starostou. Pokud obec rozhodne o přijetí aktualizované verze metodiky</w:t>
      </w:r>
      <w:r w:rsidR="009E272B">
        <w:rPr>
          <w:lang w:eastAsia="cs-CZ"/>
        </w:rPr>
        <w:t xml:space="preserve"> KPSVL</w:t>
      </w:r>
      <w:r w:rsidRPr="00F66C86">
        <w:rPr>
          <w:lang w:eastAsia="cs-CZ"/>
        </w:rPr>
        <w:t xml:space="preserve">, řídí se spolupráce Agentury a obce aktualizovanou verzí </w:t>
      </w:r>
      <w:r w:rsidR="009E272B">
        <w:rPr>
          <w:lang w:eastAsia="cs-CZ"/>
        </w:rPr>
        <w:t>m</w:t>
      </w:r>
      <w:r w:rsidRPr="00F66C86">
        <w:rPr>
          <w:lang w:eastAsia="cs-CZ"/>
        </w:rPr>
        <w:t xml:space="preserve">etodiky </w:t>
      </w:r>
      <w:r w:rsidR="009E272B">
        <w:rPr>
          <w:lang w:eastAsia="cs-CZ"/>
        </w:rPr>
        <w:t xml:space="preserve">KPSVL </w:t>
      </w:r>
      <w:r w:rsidRPr="00F66C86">
        <w:rPr>
          <w:lang w:eastAsia="cs-CZ"/>
        </w:rPr>
        <w:t xml:space="preserve">ode dne odeslání dopisu obce. U svazku obcí musí s tímto postupem souhlasit všechny svazkové obce. </w:t>
      </w:r>
    </w:p>
    <w:p w:rsidR="00053943" w:rsidRPr="00C75A9A" w:rsidRDefault="00053943">
      <w:pPr>
        <w:spacing w:after="0" w:line="240" w:lineRule="auto"/>
        <w:jc w:val="left"/>
        <w:rPr>
          <w:color w:val="000000" w:themeColor="text1"/>
        </w:rPr>
      </w:pPr>
      <w:r w:rsidRPr="00C75A9A">
        <w:rPr>
          <w:color w:val="000000" w:themeColor="text1"/>
        </w:rPr>
        <w:br w:type="page"/>
      </w:r>
    </w:p>
    <w:p w:rsidR="00F6736B" w:rsidRPr="00F66C86" w:rsidRDefault="00F6736B" w:rsidP="000653A5">
      <w:pPr>
        <w:pStyle w:val="Nadpis-dl"/>
        <w:rPr>
          <w:szCs w:val="22"/>
        </w:rPr>
      </w:pPr>
      <w:bookmarkStart w:id="14" w:name="_Toc494889201"/>
      <w:bookmarkStart w:id="15" w:name="_Toc495955884"/>
      <w:bookmarkStart w:id="16" w:name="_Toc510793974"/>
      <w:r w:rsidRPr="005659C4">
        <w:lastRenderedPageBreak/>
        <w:t>Obsah</w:t>
      </w:r>
      <w:bookmarkEnd w:id="14"/>
      <w:bookmarkEnd w:id="15"/>
      <w:bookmarkEnd w:id="16"/>
      <w:r w:rsidRPr="003F62B3">
        <w:tab/>
      </w:r>
    </w:p>
    <w:sdt>
      <w:sdtPr>
        <w:rPr>
          <w:sz w:val="16"/>
          <w:szCs w:val="16"/>
        </w:rPr>
        <w:id w:val="621725032"/>
        <w:docPartObj>
          <w:docPartGallery w:val="Table of Contents"/>
          <w:docPartUnique/>
        </w:docPartObj>
      </w:sdtPr>
      <w:sdtContent>
        <w:p w:rsidR="00184424" w:rsidRPr="00382A1D" w:rsidRDefault="0077383C" w:rsidP="00382A1D">
          <w:pPr>
            <w:pStyle w:val="Obsah1"/>
            <w:spacing w:after="0"/>
            <w:rPr>
              <w:rFonts w:eastAsiaTheme="minorEastAsia"/>
              <w:noProof/>
              <w:lang w:eastAsia="cs-CZ"/>
            </w:rPr>
          </w:pPr>
          <w:r w:rsidRPr="00382A1D">
            <w:fldChar w:fldCharType="begin"/>
          </w:r>
          <w:r w:rsidR="00F6736B" w:rsidRPr="00382A1D">
            <w:instrText xml:space="preserve"> TOC \o "1-3" \h \z \u </w:instrText>
          </w:r>
          <w:r w:rsidRPr="00382A1D">
            <w:fldChar w:fldCharType="separate"/>
          </w:r>
          <w:hyperlink w:anchor="_Toc510793972" w:history="1">
            <w:r w:rsidR="00184424" w:rsidRPr="00382A1D">
              <w:rPr>
                <w:rStyle w:val="Hypertextovodkaz"/>
                <w:noProof/>
              </w:rPr>
              <w:t>Informace o zpracování a schvalování Metodiky Koordinovaného přístupu k sociálně vyloučeným lokalitám a o postupu při její aktualizaci:</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_Toc510793972 \h </w:instrText>
            </w:r>
            <w:r w:rsidR="00184424" w:rsidRPr="00382A1D">
              <w:rPr>
                <w:noProof/>
                <w:webHidden/>
              </w:rPr>
            </w:r>
            <w:r w:rsidR="00184424" w:rsidRPr="00382A1D">
              <w:rPr>
                <w:noProof/>
                <w:webHidden/>
              </w:rPr>
              <w:fldChar w:fldCharType="separate"/>
            </w:r>
            <w:r w:rsidR="00184424" w:rsidRPr="00382A1D">
              <w:rPr>
                <w:noProof/>
                <w:webHidden/>
              </w:rPr>
              <w:t>2</w:t>
            </w:r>
            <w:r w:rsidR="00184424" w:rsidRPr="00382A1D">
              <w:rPr>
                <w:noProof/>
                <w:webHidden/>
              </w:rPr>
              <w:fldChar w:fldCharType="end"/>
            </w:r>
          </w:hyperlink>
        </w:p>
        <w:p w:rsidR="00184424" w:rsidRPr="00382A1D" w:rsidRDefault="0027589E" w:rsidP="00382A1D">
          <w:pPr>
            <w:pStyle w:val="Obsah1"/>
            <w:spacing w:after="0"/>
            <w:rPr>
              <w:rFonts w:eastAsiaTheme="minorEastAsia"/>
              <w:noProof/>
              <w:lang w:eastAsia="cs-CZ"/>
            </w:rPr>
          </w:pPr>
          <w:hyperlink w:anchor="_Toc510793973" w:history="1">
            <w:r w:rsidR="00184424" w:rsidRPr="00382A1D">
              <w:rPr>
                <w:rStyle w:val="Hypertextovodkaz"/>
                <w:noProof/>
              </w:rPr>
              <w:t>Informace o způsobu distribuce a o podmínkách platnosti Metodiky (a revidovaných verzí):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_Toc510793973 \h </w:instrText>
            </w:r>
            <w:r w:rsidR="00184424" w:rsidRPr="00382A1D">
              <w:rPr>
                <w:noProof/>
                <w:webHidden/>
              </w:rPr>
            </w:r>
            <w:r w:rsidR="00184424" w:rsidRPr="00382A1D">
              <w:rPr>
                <w:noProof/>
                <w:webHidden/>
              </w:rPr>
              <w:fldChar w:fldCharType="separate"/>
            </w:r>
            <w:r w:rsidR="00184424" w:rsidRPr="00382A1D">
              <w:rPr>
                <w:noProof/>
                <w:webHidden/>
              </w:rPr>
              <w:t>3</w:t>
            </w:r>
            <w:r w:rsidR="00184424" w:rsidRPr="00382A1D">
              <w:rPr>
                <w:noProof/>
                <w:webHidden/>
              </w:rPr>
              <w:fldChar w:fldCharType="end"/>
            </w:r>
          </w:hyperlink>
        </w:p>
        <w:p w:rsidR="00184424" w:rsidRPr="00382A1D" w:rsidRDefault="0027589E" w:rsidP="00382A1D">
          <w:pPr>
            <w:pStyle w:val="Obsah1"/>
            <w:spacing w:after="0"/>
            <w:rPr>
              <w:rFonts w:eastAsiaTheme="minorEastAsia"/>
              <w:noProof/>
              <w:lang w:eastAsia="cs-CZ"/>
            </w:rPr>
          </w:pPr>
          <w:hyperlink w:anchor="_Toc510793974" w:history="1">
            <w:r w:rsidR="00184424" w:rsidRPr="00382A1D">
              <w:rPr>
                <w:rStyle w:val="Hypertextovodkaz"/>
                <w:noProof/>
              </w:rPr>
              <w:t>Obsah</w:t>
            </w:r>
            <w:r w:rsidR="00184424" w:rsidRPr="00382A1D">
              <w:rPr>
                <w:noProof/>
                <w:webHidden/>
              </w:rPr>
              <w:t>…………………………………………………………………………………………………………</w:t>
            </w:r>
            <w:r w:rsidR="00184424" w:rsidRPr="00382A1D">
              <w:rPr>
                <w:noProof/>
                <w:webHidden/>
              </w:rPr>
              <w:fldChar w:fldCharType="begin"/>
            </w:r>
            <w:r w:rsidR="00184424" w:rsidRPr="00382A1D">
              <w:rPr>
                <w:noProof/>
                <w:webHidden/>
              </w:rPr>
              <w:instrText xml:space="preserve"> PAGEREF _Toc510793974 \h </w:instrText>
            </w:r>
            <w:r w:rsidR="00184424" w:rsidRPr="00382A1D">
              <w:rPr>
                <w:noProof/>
                <w:webHidden/>
              </w:rPr>
            </w:r>
            <w:r w:rsidR="00184424" w:rsidRPr="00382A1D">
              <w:rPr>
                <w:noProof/>
                <w:webHidden/>
              </w:rPr>
              <w:fldChar w:fldCharType="separate"/>
            </w:r>
            <w:r w:rsidR="00184424" w:rsidRPr="00382A1D">
              <w:rPr>
                <w:noProof/>
                <w:webHidden/>
              </w:rPr>
              <w:t>4</w:t>
            </w:r>
            <w:r w:rsidR="00184424" w:rsidRPr="00382A1D">
              <w:rPr>
                <w:noProof/>
                <w:webHidden/>
              </w:rPr>
              <w:fldChar w:fldCharType="end"/>
            </w:r>
          </w:hyperlink>
        </w:p>
        <w:p w:rsidR="00184424" w:rsidRPr="00382A1D" w:rsidRDefault="0027589E" w:rsidP="00382A1D">
          <w:pPr>
            <w:pStyle w:val="Obsah1"/>
            <w:spacing w:after="0"/>
            <w:rPr>
              <w:rFonts w:eastAsiaTheme="minorEastAsia"/>
              <w:noProof/>
              <w:lang w:eastAsia="cs-CZ"/>
            </w:rPr>
          </w:pPr>
          <w:hyperlink w:anchor="_Toc510793975" w:history="1">
            <w:r w:rsidR="00184424" w:rsidRPr="00382A1D">
              <w:rPr>
                <w:rStyle w:val="Hypertextovodkaz"/>
                <w:noProof/>
              </w:rPr>
              <w:t>1.</w:t>
            </w:r>
            <w:r w:rsidR="00184424" w:rsidRPr="00382A1D">
              <w:rPr>
                <w:rFonts w:eastAsiaTheme="minorEastAsia"/>
                <w:noProof/>
                <w:lang w:eastAsia="cs-CZ"/>
              </w:rPr>
              <w:tab/>
            </w:r>
            <w:r w:rsidR="00184424" w:rsidRPr="00382A1D">
              <w:rPr>
                <w:rStyle w:val="Hypertextovodkaz"/>
                <w:noProof/>
              </w:rPr>
              <w:t>ZÁKLADNÍ VYMEZENÍ KOORDINOVANÉHO PŘÍSTUPU</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_Toc510793975 \h </w:instrText>
            </w:r>
            <w:r w:rsidR="00184424" w:rsidRPr="00382A1D">
              <w:rPr>
                <w:noProof/>
                <w:webHidden/>
              </w:rPr>
            </w:r>
            <w:r w:rsidR="00184424" w:rsidRPr="00382A1D">
              <w:rPr>
                <w:noProof/>
                <w:webHidden/>
              </w:rPr>
              <w:fldChar w:fldCharType="separate"/>
            </w:r>
            <w:r w:rsidR="00184424" w:rsidRPr="00382A1D">
              <w:rPr>
                <w:noProof/>
                <w:webHidden/>
              </w:rPr>
              <w:t>7</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3976" w:history="1">
            <w:r w:rsidR="00184424" w:rsidRPr="00382A1D">
              <w:rPr>
                <w:rStyle w:val="Hypertextovodkaz"/>
                <w:noProof/>
              </w:rPr>
              <w:t>1.1</w:t>
            </w:r>
            <w:r w:rsidR="00184424" w:rsidRPr="00382A1D">
              <w:rPr>
                <w:rFonts w:eastAsiaTheme="minorEastAsia"/>
                <w:noProof/>
                <w:lang w:eastAsia="cs-CZ"/>
              </w:rPr>
              <w:tab/>
            </w:r>
            <w:r w:rsidR="00184424" w:rsidRPr="00382A1D">
              <w:rPr>
                <w:rStyle w:val="Hypertextovodkaz"/>
                <w:noProof/>
              </w:rPr>
              <w:t>VÝCHODISKA KOORDINOVANÉHO PŘÍSTUPU (STRATEGICKÝ RÁMEC)</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_Toc510793976 \h </w:instrText>
            </w:r>
            <w:r w:rsidR="00184424" w:rsidRPr="00382A1D">
              <w:rPr>
                <w:noProof/>
                <w:webHidden/>
              </w:rPr>
            </w:r>
            <w:r w:rsidR="00184424" w:rsidRPr="00382A1D">
              <w:rPr>
                <w:noProof/>
                <w:webHidden/>
              </w:rPr>
              <w:fldChar w:fldCharType="separate"/>
            </w:r>
            <w:r w:rsidR="00184424" w:rsidRPr="00382A1D">
              <w:rPr>
                <w:noProof/>
                <w:webHidden/>
              </w:rPr>
              <w:t>7</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3977" w:history="1">
            <w:r w:rsidR="00184424" w:rsidRPr="00382A1D">
              <w:rPr>
                <w:rStyle w:val="Hypertextovodkaz"/>
                <w:noProof/>
              </w:rPr>
              <w:t>1.2</w:t>
            </w:r>
            <w:r w:rsidR="00184424" w:rsidRPr="00382A1D">
              <w:rPr>
                <w:rFonts w:eastAsiaTheme="minorEastAsia"/>
                <w:noProof/>
                <w:lang w:eastAsia="cs-CZ"/>
              </w:rPr>
              <w:tab/>
            </w:r>
            <w:r w:rsidR="00184424" w:rsidRPr="00382A1D">
              <w:rPr>
                <w:rStyle w:val="Hypertextovodkaz"/>
                <w:noProof/>
              </w:rPr>
              <w:t>CHARAKTERISTIKA, PRINCIPY A CÍLE KOORDINOVANÉHO PŘÍSTUPU</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_Toc510793977 \h </w:instrText>
            </w:r>
            <w:r w:rsidR="00184424" w:rsidRPr="00382A1D">
              <w:rPr>
                <w:noProof/>
                <w:webHidden/>
              </w:rPr>
            </w:r>
            <w:r w:rsidR="00184424" w:rsidRPr="00382A1D">
              <w:rPr>
                <w:noProof/>
                <w:webHidden/>
              </w:rPr>
              <w:fldChar w:fldCharType="separate"/>
            </w:r>
            <w:r w:rsidR="00184424" w:rsidRPr="00382A1D">
              <w:rPr>
                <w:noProof/>
                <w:webHidden/>
              </w:rPr>
              <w:t>8</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3978" w:history="1">
            <w:r w:rsidR="00184424" w:rsidRPr="00382A1D">
              <w:rPr>
                <w:rStyle w:val="Hypertextovodkaz"/>
                <w:noProof/>
              </w:rPr>
              <w:t>1.3</w:t>
            </w:r>
            <w:r w:rsidR="00184424" w:rsidRPr="00382A1D">
              <w:rPr>
                <w:rFonts w:eastAsiaTheme="minorEastAsia"/>
                <w:noProof/>
                <w:lang w:eastAsia="cs-CZ"/>
              </w:rPr>
              <w:tab/>
            </w:r>
            <w:r w:rsidR="00184424" w:rsidRPr="00382A1D">
              <w:rPr>
                <w:rStyle w:val="Hypertextovodkaz"/>
                <w:noProof/>
              </w:rPr>
              <w:t>VYMEZENÍ KOORDINOVANÉHO PŘÍSTUPU PROSTŘEDNICTVÍM POTENCIÁLNÍCH PŘÍJEMCŮ PODPORY</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_Toc510793978 \h </w:instrText>
            </w:r>
            <w:r w:rsidR="00184424" w:rsidRPr="00382A1D">
              <w:rPr>
                <w:noProof/>
                <w:webHidden/>
              </w:rPr>
            </w:r>
            <w:r w:rsidR="00184424" w:rsidRPr="00382A1D">
              <w:rPr>
                <w:noProof/>
                <w:webHidden/>
              </w:rPr>
              <w:fldChar w:fldCharType="separate"/>
            </w:r>
            <w:r w:rsidR="00184424" w:rsidRPr="00382A1D">
              <w:rPr>
                <w:noProof/>
                <w:webHidden/>
              </w:rPr>
              <w:t>10</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79" w:history="1">
            <w:r w:rsidR="00184424" w:rsidRPr="00382A1D">
              <w:rPr>
                <w:rStyle w:val="Hypertextovodkaz"/>
                <w:noProof/>
              </w:rPr>
              <w:t>1.3.1</w:t>
            </w:r>
            <w:r w:rsidR="00184424" w:rsidRPr="00382A1D">
              <w:rPr>
                <w:rFonts w:eastAsiaTheme="minorEastAsia"/>
                <w:noProof/>
                <w:lang w:eastAsia="cs-CZ"/>
              </w:rPr>
              <w:tab/>
            </w:r>
            <w:r w:rsidR="00184424" w:rsidRPr="00382A1D">
              <w:rPr>
                <w:rStyle w:val="Hypertextovodkaz"/>
                <w:noProof/>
              </w:rPr>
              <w:t>Profil obcí, pro které je KPSVL určen, základní informace o způsobu navázání spolupráce s Agenturou</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_Toc510793979 \h </w:instrText>
            </w:r>
            <w:r w:rsidR="00184424" w:rsidRPr="00382A1D">
              <w:rPr>
                <w:noProof/>
                <w:webHidden/>
              </w:rPr>
            </w:r>
            <w:r w:rsidR="00184424" w:rsidRPr="00382A1D">
              <w:rPr>
                <w:noProof/>
                <w:webHidden/>
              </w:rPr>
              <w:fldChar w:fldCharType="separate"/>
            </w:r>
            <w:r w:rsidR="00184424" w:rsidRPr="00382A1D">
              <w:rPr>
                <w:noProof/>
                <w:webHidden/>
              </w:rPr>
              <w:t>10</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80" w:history="1">
            <w:r w:rsidR="00184424" w:rsidRPr="00382A1D">
              <w:rPr>
                <w:rStyle w:val="Hypertextovodkaz"/>
                <w:noProof/>
              </w:rPr>
              <w:t>1.3.2</w:t>
            </w:r>
            <w:r w:rsidR="00184424" w:rsidRPr="00382A1D">
              <w:rPr>
                <w:rFonts w:eastAsiaTheme="minorEastAsia"/>
                <w:noProof/>
                <w:lang w:eastAsia="cs-CZ"/>
              </w:rPr>
              <w:tab/>
            </w:r>
            <w:r w:rsidR="00184424" w:rsidRPr="00382A1D">
              <w:rPr>
                <w:rStyle w:val="Hypertextovodkaz"/>
                <w:noProof/>
              </w:rPr>
              <w:t>Způsob identifikace sociálně vyloučených lokalit na území obcí, vymezení cílových skupin podpory</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_Toc510793980 \h </w:instrText>
            </w:r>
            <w:r w:rsidR="00184424" w:rsidRPr="00382A1D">
              <w:rPr>
                <w:noProof/>
                <w:webHidden/>
              </w:rPr>
            </w:r>
            <w:r w:rsidR="00184424" w:rsidRPr="00382A1D">
              <w:rPr>
                <w:noProof/>
                <w:webHidden/>
              </w:rPr>
              <w:fldChar w:fldCharType="separate"/>
            </w:r>
            <w:r w:rsidR="00184424" w:rsidRPr="00382A1D">
              <w:rPr>
                <w:noProof/>
                <w:webHidden/>
              </w:rPr>
              <w:t>11</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81" w:history="1">
            <w:r w:rsidR="00184424" w:rsidRPr="00382A1D">
              <w:rPr>
                <w:rStyle w:val="Hypertextovodkaz"/>
                <w:noProof/>
              </w:rPr>
              <w:t>1.3.3</w:t>
            </w:r>
            <w:r w:rsidR="00184424" w:rsidRPr="00382A1D">
              <w:rPr>
                <w:rFonts w:eastAsiaTheme="minorEastAsia"/>
                <w:noProof/>
                <w:lang w:eastAsia="cs-CZ"/>
              </w:rPr>
              <w:tab/>
            </w:r>
            <w:r w:rsidR="00184424" w:rsidRPr="00382A1D">
              <w:rPr>
                <w:rStyle w:val="Hypertextovodkaz"/>
                <w:noProof/>
              </w:rPr>
              <w:t>Profil obcí, pro které KPSVL není určen, základní informace o možných alternativách KPSVL</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_Toc510793981 \h </w:instrText>
            </w:r>
            <w:r w:rsidR="00184424" w:rsidRPr="00382A1D">
              <w:rPr>
                <w:noProof/>
                <w:webHidden/>
              </w:rPr>
            </w:r>
            <w:r w:rsidR="00184424" w:rsidRPr="00382A1D">
              <w:rPr>
                <w:noProof/>
                <w:webHidden/>
              </w:rPr>
              <w:fldChar w:fldCharType="separate"/>
            </w:r>
            <w:r w:rsidR="00184424" w:rsidRPr="00382A1D">
              <w:rPr>
                <w:noProof/>
                <w:webHidden/>
              </w:rPr>
              <w:t>12</w:t>
            </w:r>
            <w:r w:rsidR="00184424" w:rsidRPr="00382A1D">
              <w:rPr>
                <w:noProof/>
                <w:webHidden/>
              </w:rPr>
              <w:fldChar w:fldCharType="end"/>
            </w:r>
          </w:hyperlink>
        </w:p>
        <w:p w:rsidR="00184424" w:rsidRPr="00382A1D" w:rsidRDefault="0027589E" w:rsidP="00382A1D">
          <w:pPr>
            <w:pStyle w:val="Obsah1"/>
            <w:spacing w:after="0"/>
            <w:rPr>
              <w:rFonts w:eastAsiaTheme="minorEastAsia"/>
              <w:noProof/>
              <w:lang w:eastAsia="cs-CZ"/>
            </w:rPr>
          </w:pPr>
          <w:hyperlink w:anchor="_Toc510793982" w:history="1">
            <w:r w:rsidR="00184424" w:rsidRPr="00382A1D">
              <w:rPr>
                <w:rStyle w:val="Hypertextovodkaz"/>
                <w:noProof/>
              </w:rPr>
              <w:t>2.</w:t>
            </w:r>
            <w:r w:rsidR="00184424" w:rsidRPr="00382A1D">
              <w:rPr>
                <w:rFonts w:eastAsiaTheme="minorEastAsia"/>
                <w:noProof/>
                <w:lang w:eastAsia="cs-CZ"/>
              </w:rPr>
              <w:tab/>
            </w:r>
            <w:r w:rsidR="00184424" w:rsidRPr="00382A1D">
              <w:rPr>
                <w:rStyle w:val="Hypertextovodkaz"/>
                <w:noProof/>
              </w:rPr>
              <w:t>PRŮBĚH SPOLUPRÁCE FORMOU KOORDINOVANÉHO PŘÍSTUPU</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_Toc510793982 \h </w:instrText>
            </w:r>
            <w:r w:rsidR="00184424" w:rsidRPr="00382A1D">
              <w:rPr>
                <w:noProof/>
                <w:webHidden/>
              </w:rPr>
            </w:r>
            <w:r w:rsidR="00184424" w:rsidRPr="00382A1D">
              <w:rPr>
                <w:noProof/>
                <w:webHidden/>
              </w:rPr>
              <w:fldChar w:fldCharType="separate"/>
            </w:r>
            <w:r w:rsidR="00184424" w:rsidRPr="00382A1D">
              <w:rPr>
                <w:noProof/>
                <w:webHidden/>
              </w:rPr>
              <w:t>13</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3983" w:history="1">
            <w:r w:rsidR="00184424" w:rsidRPr="00382A1D">
              <w:rPr>
                <w:rStyle w:val="Hypertextovodkaz"/>
                <w:noProof/>
              </w:rPr>
              <w:t>2.1</w:t>
            </w:r>
            <w:r w:rsidR="00184424" w:rsidRPr="00382A1D">
              <w:rPr>
                <w:rFonts w:eastAsiaTheme="minorEastAsia"/>
                <w:noProof/>
                <w:lang w:eastAsia="cs-CZ"/>
              </w:rPr>
              <w:tab/>
            </w:r>
            <w:r w:rsidR="00184424" w:rsidRPr="00382A1D">
              <w:rPr>
                <w:rStyle w:val="Hypertextovodkaz"/>
                <w:noProof/>
              </w:rPr>
              <w:t>AKTÉŘI A JEJICH ROLE V KOORDINOVANÉM PŘÍSTUPU</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_Toc510793983 \h </w:instrText>
            </w:r>
            <w:r w:rsidR="00184424" w:rsidRPr="00382A1D">
              <w:rPr>
                <w:noProof/>
                <w:webHidden/>
              </w:rPr>
            </w:r>
            <w:r w:rsidR="00184424" w:rsidRPr="00382A1D">
              <w:rPr>
                <w:noProof/>
                <w:webHidden/>
              </w:rPr>
              <w:fldChar w:fldCharType="separate"/>
            </w:r>
            <w:r w:rsidR="00184424" w:rsidRPr="00382A1D">
              <w:rPr>
                <w:noProof/>
                <w:webHidden/>
              </w:rPr>
              <w:t>13</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84" w:history="1">
            <w:r w:rsidR="00184424" w:rsidRPr="00382A1D">
              <w:rPr>
                <w:rStyle w:val="Hypertextovodkaz"/>
                <w:noProof/>
              </w:rPr>
              <w:t>2.1.1</w:t>
            </w:r>
            <w:r w:rsidR="00184424" w:rsidRPr="00382A1D">
              <w:rPr>
                <w:rFonts w:eastAsiaTheme="minorEastAsia"/>
                <w:noProof/>
                <w:lang w:eastAsia="cs-CZ"/>
              </w:rPr>
              <w:tab/>
            </w:r>
            <w:r w:rsidR="00184424" w:rsidRPr="00382A1D">
              <w:rPr>
                <w:rStyle w:val="Hypertextovodkaz"/>
                <w:noProof/>
              </w:rPr>
              <w:t>Role Agentury</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_Toc510793984 \h </w:instrText>
            </w:r>
            <w:r w:rsidR="00184424" w:rsidRPr="00382A1D">
              <w:rPr>
                <w:noProof/>
                <w:webHidden/>
              </w:rPr>
            </w:r>
            <w:r w:rsidR="00184424" w:rsidRPr="00382A1D">
              <w:rPr>
                <w:noProof/>
                <w:webHidden/>
              </w:rPr>
              <w:fldChar w:fldCharType="separate"/>
            </w:r>
            <w:r w:rsidR="00184424" w:rsidRPr="00382A1D">
              <w:rPr>
                <w:noProof/>
                <w:webHidden/>
              </w:rPr>
              <w:t>13</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85" w:history="1">
            <w:r w:rsidR="00184424" w:rsidRPr="00382A1D">
              <w:rPr>
                <w:rStyle w:val="Hypertextovodkaz"/>
                <w:noProof/>
              </w:rPr>
              <w:t>2.1.2</w:t>
            </w:r>
            <w:r w:rsidR="00184424" w:rsidRPr="00382A1D">
              <w:rPr>
                <w:rFonts w:eastAsiaTheme="minorEastAsia"/>
                <w:noProof/>
                <w:lang w:eastAsia="cs-CZ"/>
              </w:rPr>
              <w:tab/>
            </w:r>
            <w:r w:rsidR="00184424" w:rsidRPr="00382A1D">
              <w:rPr>
                <w:rStyle w:val="Hypertextovodkaz"/>
                <w:noProof/>
              </w:rPr>
              <w:t>Role obce (svazku obcí)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_Toc510793985 \h </w:instrText>
            </w:r>
            <w:r w:rsidR="00184424" w:rsidRPr="00382A1D">
              <w:rPr>
                <w:noProof/>
                <w:webHidden/>
              </w:rPr>
            </w:r>
            <w:r w:rsidR="00184424" w:rsidRPr="00382A1D">
              <w:rPr>
                <w:noProof/>
                <w:webHidden/>
              </w:rPr>
              <w:fldChar w:fldCharType="separate"/>
            </w:r>
            <w:r w:rsidR="00184424" w:rsidRPr="00382A1D">
              <w:rPr>
                <w:noProof/>
                <w:webHidden/>
              </w:rPr>
              <w:t>14</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86" w:history="1">
            <w:r w:rsidR="00184424" w:rsidRPr="00382A1D">
              <w:rPr>
                <w:rStyle w:val="Hypertextovodkaz"/>
                <w:noProof/>
              </w:rPr>
              <w:t>2.1.3</w:t>
            </w:r>
            <w:r w:rsidR="00184424" w:rsidRPr="00382A1D">
              <w:rPr>
                <w:rFonts w:eastAsiaTheme="minorEastAsia"/>
                <w:noProof/>
                <w:lang w:eastAsia="cs-CZ"/>
              </w:rPr>
              <w:tab/>
            </w:r>
            <w:r w:rsidR="00184424" w:rsidRPr="00382A1D">
              <w:rPr>
                <w:rStyle w:val="Hypertextovodkaz"/>
                <w:noProof/>
              </w:rPr>
              <w:t>Role kraje</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_Toc510793986 \h </w:instrText>
            </w:r>
            <w:r w:rsidR="00184424" w:rsidRPr="00382A1D">
              <w:rPr>
                <w:noProof/>
                <w:webHidden/>
              </w:rPr>
            </w:r>
            <w:r w:rsidR="00184424" w:rsidRPr="00382A1D">
              <w:rPr>
                <w:noProof/>
                <w:webHidden/>
              </w:rPr>
              <w:fldChar w:fldCharType="separate"/>
            </w:r>
            <w:r w:rsidR="00184424" w:rsidRPr="00382A1D">
              <w:rPr>
                <w:noProof/>
                <w:webHidden/>
              </w:rPr>
              <w:t>15</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87" w:history="1">
            <w:r w:rsidR="00184424" w:rsidRPr="00382A1D">
              <w:rPr>
                <w:rStyle w:val="Hypertextovodkaz"/>
                <w:noProof/>
              </w:rPr>
              <w:t>2.1.4</w:t>
            </w:r>
            <w:r w:rsidR="00184424" w:rsidRPr="00382A1D">
              <w:rPr>
                <w:rFonts w:eastAsiaTheme="minorEastAsia"/>
                <w:noProof/>
                <w:lang w:eastAsia="cs-CZ"/>
              </w:rPr>
              <w:tab/>
            </w:r>
            <w:r w:rsidR="00184424" w:rsidRPr="00382A1D">
              <w:rPr>
                <w:rStyle w:val="Hypertextovodkaz"/>
                <w:noProof/>
              </w:rPr>
              <w:t>Integrované strategie a územní dimenze a jejich vazba na KPSVL</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_Toc510793987 \h </w:instrText>
            </w:r>
            <w:r w:rsidR="00184424" w:rsidRPr="00382A1D">
              <w:rPr>
                <w:noProof/>
                <w:webHidden/>
              </w:rPr>
            </w:r>
            <w:r w:rsidR="00184424" w:rsidRPr="00382A1D">
              <w:rPr>
                <w:noProof/>
                <w:webHidden/>
              </w:rPr>
              <w:fldChar w:fldCharType="separate"/>
            </w:r>
            <w:r w:rsidR="00184424" w:rsidRPr="00382A1D">
              <w:rPr>
                <w:noProof/>
                <w:webHidden/>
              </w:rPr>
              <w:t>16</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88" w:history="1">
            <w:r w:rsidR="00184424" w:rsidRPr="00382A1D">
              <w:rPr>
                <w:rStyle w:val="Hypertextovodkaz"/>
                <w:noProof/>
              </w:rPr>
              <w:t>2.1.5</w:t>
            </w:r>
            <w:r w:rsidR="00184424" w:rsidRPr="00382A1D">
              <w:rPr>
                <w:rFonts w:eastAsiaTheme="minorEastAsia"/>
                <w:noProof/>
                <w:lang w:eastAsia="cs-CZ"/>
              </w:rPr>
              <w:tab/>
            </w:r>
            <w:r w:rsidR="00184424" w:rsidRPr="00382A1D">
              <w:rPr>
                <w:rStyle w:val="Hypertextovodkaz"/>
                <w:noProof/>
              </w:rPr>
              <w:t>Role ústředních a ostatních orgánů státní správy</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_Toc510793988 \h </w:instrText>
            </w:r>
            <w:r w:rsidR="00184424" w:rsidRPr="00382A1D">
              <w:rPr>
                <w:noProof/>
                <w:webHidden/>
              </w:rPr>
            </w:r>
            <w:r w:rsidR="00184424" w:rsidRPr="00382A1D">
              <w:rPr>
                <w:noProof/>
                <w:webHidden/>
              </w:rPr>
              <w:fldChar w:fldCharType="separate"/>
            </w:r>
            <w:r w:rsidR="00184424" w:rsidRPr="00382A1D">
              <w:rPr>
                <w:noProof/>
                <w:webHidden/>
              </w:rPr>
              <w:t>17</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3989" w:history="1">
            <w:r w:rsidR="00184424" w:rsidRPr="00382A1D">
              <w:rPr>
                <w:rStyle w:val="Hypertextovodkaz"/>
                <w:noProof/>
              </w:rPr>
              <w:t>2.2</w:t>
            </w:r>
            <w:r w:rsidR="00184424" w:rsidRPr="00382A1D">
              <w:rPr>
                <w:rFonts w:eastAsiaTheme="minorEastAsia"/>
                <w:noProof/>
                <w:lang w:eastAsia="cs-CZ"/>
              </w:rPr>
              <w:tab/>
            </w:r>
            <w:r w:rsidR="00184424" w:rsidRPr="00382A1D">
              <w:rPr>
                <w:rStyle w:val="Hypertextovodkaz"/>
                <w:noProof/>
              </w:rPr>
              <w:t>VSTUP OBCÍ A SVAZKŮ OBCÍ DO KOORDINOVANÉHO PŘÍSTUPU</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_Toc510793989 \h </w:instrText>
            </w:r>
            <w:r w:rsidR="00184424" w:rsidRPr="00382A1D">
              <w:rPr>
                <w:noProof/>
                <w:webHidden/>
              </w:rPr>
            </w:r>
            <w:r w:rsidR="00184424" w:rsidRPr="00382A1D">
              <w:rPr>
                <w:noProof/>
                <w:webHidden/>
              </w:rPr>
              <w:fldChar w:fldCharType="separate"/>
            </w:r>
            <w:r w:rsidR="00184424" w:rsidRPr="00382A1D">
              <w:rPr>
                <w:noProof/>
                <w:webHidden/>
              </w:rPr>
              <w:t>21</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90" w:history="1">
            <w:r w:rsidR="00184424" w:rsidRPr="00382A1D">
              <w:rPr>
                <w:rStyle w:val="Hypertextovodkaz"/>
                <w:noProof/>
              </w:rPr>
              <w:t>2.2.1</w:t>
            </w:r>
            <w:r w:rsidR="00184424" w:rsidRPr="00382A1D">
              <w:rPr>
                <w:rFonts w:eastAsiaTheme="minorEastAsia"/>
                <w:noProof/>
                <w:lang w:eastAsia="cs-CZ"/>
              </w:rPr>
              <w:tab/>
            </w:r>
            <w:r w:rsidR="00184424" w:rsidRPr="00382A1D">
              <w:rPr>
                <w:rStyle w:val="Hypertextovodkaz"/>
                <w:noProof/>
              </w:rPr>
              <w:t>Podpora poskytovaná obcím před vstupem do KPSVL</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_Toc510793990 \h </w:instrText>
            </w:r>
            <w:r w:rsidR="00184424" w:rsidRPr="00382A1D">
              <w:rPr>
                <w:noProof/>
                <w:webHidden/>
              </w:rPr>
            </w:r>
            <w:r w:rsidR="00184424" w:rsidRPr="00382A1D">
              <w:rPr>
                <w:noProof/>
                <w:webHidden/>
              </w:rPr>
              <w:fldChar w:fldCharType="separate"/>
            </w:r>
            <w:r w:rsidR="00184424" w:rsidRPr="00382A1D">
              <w:rPr>
                <w:noProof/>
                <w:webHidden/>
              </w:rPr>
              <w:t>21</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91" w:history="1">
            <w:r w:rsidR="00184424" w:rsidRPr="00382A1D">
              <w:rPr>
                <w:rStyle w:val="Hypertextovodkaz"/>
                <w:noProof/>
              </w:rPr>
              <w:t>2.2.2</w:t>
            </w:r>
            <w:r w:rsidR="00184424" w:rsidRPr="00382A1D">
              <w:rPr>
                <w:rFonts w:eastAsiaTheme="minorEastAsia"/>
                <w:noProof/>
                <w:lang w:eastAsia="cs-CZ"/>
              </w:rPr>
              <w:tab/>
            </w:r>
            <w:r w:rsidR="00184424" w:rsidRPr="00382A1D">
              <w:rPr>
                <w:rStyle w:val="Hypertextovodkaz"/>
                <w:noProof/>
              </w:rPr>
              <w:t>Výběr obcí / přistoupení obce k již spolupracující obci</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_Toc510793991 \h </w:instrText>
            </w:r>
            <w:r w:rsidR="00184424" w:rsidRPr="00382A1D">
              <w:rPr>
                <w:noProof/>
                <w:webHidden/>
              </w:rPr>
            </w:r>
            <w:r w:rsidR="00184424" w:rsidRPr="00382A1D">
              <w:rPr>
                <w:noProof/>
                <w:webHidden/>
              </w:rPr>
              <w:fldChar w:fldCharType="separate"/>
            </w:r>
            <w:r w:rsidR="00184424" w:rsidRPr="00382A1D">
              <w:rPr>
                <w:noProof/>
                <w:webHidden/>
              </w:rPr>
              <w:t>21</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3992" w:history="1">
            <w:r w:rsidR="00184424" w:rsidRPr="00382A1D">
              <w:rPr>
                <w:rStyle w:val="Hypertextovodkaz"/>
                <w:noProof/>
              </w:rPr>
              <w:t>2.3</w:t>
            </w:r>
            <w:r w:rsidR="00184424" w:rsidRPr="00382A1D">
              <w:rPr>
                <w:rFonts w:eastAsiaTheme="minorEastAsia"/>
                <w:noProof/>
                <w:lang w:eastAsia="cs-CZ"/>
              </w:rPr>
              <w:tab/>
            </w:r>
            <w:r w:rsidR="00184424" w:rsidRPr="00382A1D">
              <w:rPr>
                <w:rStyle w:val="Hypertextovodkaz"/>
                <w:noProof/>
              </w:rPr>
              <w:t>POPIS ZÁKLADNÍCH NÁSTROJŮ KOORDINOVANÉHO PŘÍSTUPU</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_Toc510793992 \h </w:instrText>
            </w:r>
            <w:r w:rsidR="00184424" w:rsidRPr="00382A1D">
              <w:rPr>
                <w:noProof/>
                <w:webHidden/>
              </w:rPr>
            </w:r>
            <w:r w:rsidR="00184424" w:rsidRPr="00382A1D">
              <w:rPr>
                <w:noProof/>
                <w:webHidden/>
              </w:rPr>
              <w:fldChar w:fldCharType="separate"/>
            </w:r>
            <w:r w:rsidR="00184424" w:rsidRPr="00382A1D">
              <w:rPr>
                <w:noProof/>
                <w:webHidden/>
              </w:rPr>
              <w:t>23</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93" w:history="1">
            <w:r w:rsidR="00184424" w:rsidRPr="00382A1D">
              <w:rPr>
                <w:rStyle w:val="Hypertextovodkaz"/>
                <w:noProof/>
              </w:rPr>
              <w:t>2.3.1</w:t>
            </w:r>
            <w:r w:rsidR="00184424" w:rsidRPr="00382A1D">
              <w:rPr>
                <w:rFonts w:eastAsiaTheme="minorEastAsia"/>
                <w:noProof/>
                <w:lang w:eastAsia="cs-CZ"/>
              </w:rPr>
              <w:tab/>
            </w:r>
            <w:r w:rsidR="00184424" w:rsidRPr="00382A1D">
              <w:rPr>
                <w:rStyle w:val="Hypertextovodkaz"/>
                <w:noProof/>
              </w:rPr>
              <w:t>Vstupní analýza</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_Toc510793993 \h </w:instrText>
            </w:r>
            <w:r w:rsidR="00184424" w:rsidRPr="00382A1D">
              <w:rPr>
                <w:noProof/>
                <w:webHidden/>
              </w:rPr>
            </w:r>
            <w:r w:rsidR="00184424" w:rsidRPr="00382A1D">
              <w:rPr>
                <w:noProof/>
                <w:webHidden/>
              </w:rPr>
              <w:fldChar w:fldCharType="separate"/>
            </w:r>
            <w:r w:rsidR="00184424" w:rsidRPr="00382A1D">
              <w:rPr>
                <w:noProof/>
                <w:webHidden/>
              </w:rPr>
              <w:t>23</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94" w:history="1">
            <w:r w:rsidR="00184424" w:rsidRPr="00382A1D">
              <w:rPr>
                <w:rStyle w:val="Hypertextovodkaz"/>
                <w:noProof/>
              </w:rPr>
              <w:t>2.3.2</w:t>
            </w:r>
            <w:r w:rsidR="00184424" w:rsidRPr="00382A1D">
              <w:rPr>
                <w:rFonts w:eastAsiaTheme="minorEastAsia"/>
                <w:noProof/>
                <w:lang w:eastAsia="cs-CZ"/>
              </w:rPr>
              <w:tab/>
            </w:r>
            <w:r w:rsidR="00184424" w:rsidRPr="00382A1D">
              <w:rPr>
                <w:rStyle w:val="Hypertextovodkaz"/>
                <w:noProof/>
              </w:rPr>
              <w:t>Lokální partnerství a pracovní skupiny</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_Toc510793994 \h </w:instrText>
            </w:r>
            <w:r w:rsidR="00184424" w:rsidRPr="00382A1D">
              <w:rPr>
                <w:noProof/>
                <w:webHidden/>
              </w:rPr>
            </w:r>
            <w:r w:rsidR="00184424" w:rsidRPr="00382A1D">
              <w:rPr>
                <w:noProof/>
                <w:webHidden/>
              </w:rPr>
              <w:fldChar w:fldCharType="separate"/>
            </w:r>
            <w:r w:rsidR="00184424" w:rsidRPr="00382A1D">
              <w:rPr>
                <w:noProof/>
                <w:webHidden/>
              </w:rPr>
              <w:t>23</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95" w:history="1">
            <w:r w:rsidR="00184424" w:rsidRPr="00382A1D">
              <w:rPr>
                <w:rStyle w:val="Hypertextovodkaz"/>
                <w:noProof/>
              </w:rPr>
              <w:t>2.3.3</w:t>
            </w:r>
            <w:r w:rsidR="00184424" w:rsidRPr="00382A1D">
              <w:rPr>
                <w:rFonts w:eastAsiaTheme="minorEastAsia"/>
                <w:noProof/>
                <w:lang w:eastAsia="cs-CZ"/>
              </w:rPr>
              <w:tab/>
            </w:r>
            <w:r w:rsidR="00184424" w:rsidRPr="00382A1D">
              <w:rPr>
                <w:rStyle w:val="Hypertextovodkaz"/>
                <w:noProof/>
              </w:rPr>
              <w:t>Strategický plán sociálního začleňování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_Toc510793995 \h </w:instrText>
            </w:r>
            <w:r w:rsidR="00184424" w:rsidRPr="00382A1D">
              <w:rPr>
                <w:noProof/>
                <w:webHidden/>
              </w:rPr>
            </w:r>
            <w:r w:rsidR="00184424" w:rsidRPr="00382A1D">
              <w:rPr>
                <w:noProof/>
                <w:webHidden/>
              </w:rPr>
              <w:fldChar w:fldCharType="separate"/>
            </w:r>
            <w:r w:rsidR="00184424" w:rsidRPr="00382A1D">
              <w:rPr>
                <w:noProof/>
                <w:webHidden/>
              </w:rPr>
              <w:t>25</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96" w:history="1">
            <w:r w:rsidR="00184424" w:rsidRPr="00382A1D">
              <w:rPr>
                <w:rStyle w:val="Hypertextovodkaz"/>
                <w:noProof/>
              </w:rPr>
              <w:t>2.3.4</w:t>
            </w:r>
            <w:r w:rsidR="00184424" w:rsidRPr="00382A1D">
              <w:rPr>
                <w:rFonts w:eastAsiaTheme="minorEastAsia"/>
                <w:noProof/>
                <w:lang w:eastAsia="cs-CZ"/>
              </w:rPr>
              <w:tab/>
            </w:r>
            <w:r w:rsidR="00184424" w:rsidRPr="00382A1D">
              <w:rPr>
                <w:rStyle w:val="Hypertextovodkaz"/>
                <w:noProof/>
              </w:rPr>
              <w:t>Odborné a projektové poradenství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_Toc510793996 \h </w:instrText>
            </w:r>
            <w:r w:rsidR="00184424" w:rsidRPr="00382A1D">
              <w:rPr>
                <w:noProof/>
                <w:webHidden/>
              </w:rPr>
            </w:r>
            <w:r w:rsidR="00184424" w:rsidRPr="00382A1D">
              <w:rPr>
                <w:noProof/>
                <w:webHidden/>
              </w:rPr>
              <w:fldChar w:fldCharType="separate"/>
            </w:r>
            <w:r w:rsidR="00184424" w:rsidRPr="00382A1D">
              <w:rPr>
                <w:noProof/>
                <w:webHidden/>
              </w:rPr>
              <w:t>26</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97" w:history="1">
            <w:r w:rsidR="00184424" w:rsidRPr="00382A1D">
              <w:rPr>
                <w:rStyle w:val="Hypertextovodkaz"/>
                <w:noProof/>
              </w:rPr>
              <w:t>2.3.5</w:t>
            </w:r>
            <w:r w:rsidR="00184424" w:rsidRPr="00382A1D">
              <w:rPr>
                <w:rFonts w:eastAsiaTheme="minorEastAsia"/>
                <w:noProof/>
                <w:lang w:eastAsia="cs-CZ"/>
              </w:rPr>
              <w:tab/>
            </w:r>
            <w:r w:rsidR="00184424" w:rsidRPr="00382A1D">
              <w:rPr>
                <w:rStyle w:val="Hypertextovodkaz"/>
                <w:noProof/>
              </w:rPr>
              <w:t>Monitoring a evaluace</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_Toc510793997 \h </w:instrText>
            </w:r>
            <w:r w:rsidR="00184424" w:rsidRPr="00382A1D">
              <w:rPr>
                <w:noProof/>
                <w:webHidden/>
              </w:rPr>
            </w:r>
            <w:r w:rsidR="00184424" w:rsidRPr="00382A1D">
              <w:rPr>
                <w:noProof/>
                <w:webHidden/>
              </w:rPr>
              <w:fldChar w:fldCharType="separate"/>
            </w:r>
            <w:r w:rsidR="00184424" w:rsidRPr="00382A1D">
              <w:rPr>
                <w:noProof/>
                <w:webHidden/>
              </w:rPr>
              <w:t>26</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3998" w:history="1">
            <w:r w:rsidR="00184424" w:rsidRPr="00382A1D">
              <w:rPr>
                <w:rStyle w:val="Hypertextovodkaz"/>
                <w:noProof/>
              </w:rPr>
              <w:t>2.4</w:t>
            </w:r>
            <w:r w:rsidR="00184424" w:rsidRPr="00382A1D">
              <w:rPr>
                <w:rFonts w:eastAsiaTheme="minorEastAsia"/>
                <w:noProof/>
                <w:lang w:eastAsia="cs-CZ"/>
              </w:rPr>
              <w:tab/>
            </w:r>
            <w:r w:rsidR="00184424" w:rsidRPr="00382A1D">
              <w:rPr>
                <w:rStyle w:val="Hypertextovodkaz"/>
                <w:noProof/>
              </w:rPr>
              <w:t>FÁZE SPOLUPRÁCE FORMOU KOORDINOVANÉHO PŘÍSTUPU</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_Toc510793998 \h </w:instrText>
            </w:r>
            <w:r w:rsidR="00184424" w:rsidRPr="00382A1D">
              <w:rPr>
                <w:noProof/>
                <w:webHidden/>
              </w:rPr>
            </w:r>
            <w:r w:rsidR="00184424" w:rsidRPr="00382A1D">
              <w:rPr>
                <w:noProof/>
                <w:webHidden/>
              </w:rPr>
              <w:fldChar w:fldCharType="separate"/>
            </w:r>
            <w:r w:rsidR="00184424" w:rsidRPr="00382A1D">
              <w:rPr>
                <w:noProof/>
                <w:webHidden/>
              </w:rPr>
              <w:t>27</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3999" w:history="1">
            <w:r w:rsidR="00184424" w:rsidRPr="00382A1D">
              <w:rPr>
                <w:rStyle w:val="Hypertextovodkaz"/>
                <w:noProof/>
              </w:rPr>
              <w:t>2.4.1</w:t>
            </w:r>
            <w:r w:rsidR="00184424" w:rsidRPr="00382A1D">
              <w:rPr>
                <w:rFonts w:eastAsiaTheme="minorEastAsia"/>
                <w:noProof/>
                <w:lang w:eastAsia="cs-CZ"/>
              </w:rPr>
              <w:tab/>
            </w:r>
            <w:r w:rsidR="00184424" w:rsidRPr="00382A1D">
              <w:rPr>
                <w:rStyle w:val="Hypertextovodkaz"/>
                <w:noProof/>
              </w:rPr>
              <w:t>Zahájení spolupráce</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_Toc510793999 \h </w:instrText>
            </w:r>
            <w:r w:rsidR="00184424" w:rsidRPr="00382A1D">
              <w:rPr>
                <w:noProof/>
                <w:webHidden/>
              </w:rPr>
            </w:r>
            <w:r w:rsidR="00184424" w:rsidRPr="00382A1D">
              <w:rPr>
                <w:noProof/>
                <w:webHidden/>
              </w:rPr>
              <w:fldChar w:fldCharType="separate"/>
            </w:r>
            <w:r w:rsidR="00184424" w:rsidRPr="00382A1D">
              <w:rPr>
                <w:noProof/>
                <w:webHidden/>
              </w:rPr>
              <w:t>27</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00" w:history="1">
            <w:r w:rsidR="00184424" w:rsidRPr="00382A1D">
              <w:rPr>
                <w:rStyle w:val="Hypertextovodkaz"/>
                <w:noProof/>
              </w:rPr>
              <w:t>2.4.2</w:t>
            </w:r>
            <w:r w:rsidR="00184424" w:rsidRPr="00382A1D">
              <w:rPr>
                <w:rFonts w:eastAsiaTheme="minorEastAsia"/>
                <w:noProof/>
                <w:lang w:eastAsia="cs-CZ"/>
              </w:rPr>
              <w:tab/>
            </w:r>
            <w:r w:rsidR="00184424" w:rsidRPr="00382A1D">
              <w:rPr>
                <w:rStyle w:val="Hypertextovodkaz"/>
                <w:noProof/>
              </w:rPr>
              <w:t>Tvorba Strategického plánu sociálního začleňování a Místního plánu inkluze pro oblast vzdělávání (dále MPI)</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_Toc510794000 \h </w:instrText>
            </w:r>
            <w:r w:rsidR="00184424" w:rsidRPr="00382A1D">
              <w:rPr>
                <w:noProof/>
                <w:webHidden/>
              </w:rPr>
            </w:r>
            <w:r w:rsidR="00184424" w:rsidRPr="00382A1D">
              <w:rPr>
                <w:noProof/>
                <w:webHidden/>
              </w:rPr>
              <w:fldChar w:fldCharType="separate"/>
            </w:r>
            <w:r w:rsidR="00184424" w:rsidRPr="00382A1D">
              <w:rPr>
                <w:noProof/>
                <w:webHidden/>
              </w:rPr>
              <w:t>27</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01" w:history="1">
            <w:r w:rsidR="00184424" w:rsidRPr="00382A1D">
              <w:rPr>
                <w:rStyle w:val="Hypertextovodkaz"/>
                <w:noProof/>
              </w:rPr>
              <w:t>2.4.3</w:t>
            </w:r>
            <w:r w:rsidR="00184424" w:rsidRPr="00382A1D">
              <w:rPr>
                <w:rFonts w:eastAsiaTheme="minorEastAsia"/>
                <w:noProof/>
                <w:lang w:eastAsia="cs-CZ"/>
              </w:rPr>
              <w:tab/>
            </w:r>
            <w:r w:rsidR="00184424" w:rsidRPr="00382A1D">
              <w:rPr>
                <w:rStyle w:val="Hypertextovodkaz"/>
                <w:noProof/>
              </w:rPr>
              <w:t>Implementace SPSZ</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_Toc510794001 \h </w:instrText>
            </w:r>
            <w:r w:rsidR="00184424" w:rsidRPr="00382A1D">
              <w:rPr>
                <w:noProof/>
                <w:webHidden/>
              </w:rPr>
            </w:r>
            <w:r w:rsidR="00184424" w:rsidRPr="00382A1D">
              <w:rPr>
                <w:noProof/>
                <w:webHidden/>
              </w:rPr>
              <w:fldChar w:fldCharType="separate"/>
            </w:r>
            <w:r w:rsidR="00184424" w:rsidRPr="00382A1D">
              <w:rPr>
                <w:noProof/>
                <w:webHidden/>
              </w:rPr>
              <w:t>29</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02" w:history="1">
            <w:r w:rsidR="00184424" w:rsidRPr="00382A1D">
              <w:rPr>
                <w:rStyle w:val="Hypertextovodkaz"/>
                <w:noProof/>
              </w:rPr>
              <w:t>2.4.4</w:t>
            </w:r>
            <w:r w:rsidR="00184424" w:rsidRPr="00382A1D">
              <w:rPr>
                <w:rFonts w:eastAsiaTheme="minorEastAsia"/>
                <w:noProof/>
                <w:lang w:eastAsia="cs-CZ"/>
              </w:rPr>
              <w:tab/>
            </w:r>
            <w:r w:rsidR="00184424" w:rsidRPr="00382A1D">
              <w:rPr>
                <w:rStyle w:val="Hypertextovodkaz"/>
                <w:noProof/>
              </w:rPr>
              <w:t>Exit strategie</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_Toc510794002 \h </w:instrText>
            </w:r>
            <w:r w:rsidR="00184424" w:rsidRPr="00382A1D">
              <w:rPr>
                <w:noProof/>
                <w:webHidden/>
              </w:rPr>
            </w:r>
            <w:r w:rsidR="00184424" w:rsidRPr="00382A1D">
              <w:rPr>
                <w:noProof/>
                <w:webHidden/>
              </w:rPr>
              <w:fldChar w:fldCharType="separate"/>
            </w:r>
            <w:r w:rsidR="00184424" w:rsidRPr="00382A1D">
              <w:rPr>
                <w:noProof/>
                <w:webHidden/>
              </w:rPr>
              <w:t>32</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03" w:history="1">
            <w:r w:rsidR="00184424" w:rsidRPr="00382A1D">
              <w:rPr>
                <w:rStyle w:val="Hypertextovodkaz"/>
                <w:noProof/>
              </w:rPr>
              <w:t>2.4.5</w:t>
            </w:r>
            <w:r w:rsidR="00184424" w:rsidRPr="00382A1D">
              <w:rPr>
                <w:rFonts w:eastAsiaTheme="minorEastAsia"/>
                <w:noProof/>
                <w:lang w:eastAsia="cs-CZ"/>
              </w:rPr>
              <w:tab/>
            </w:r>
            <w:r w:rsidR="00184424" w:rsidRPr="00382A1D">
              <w:rPr>
                <w:rStyle w:val="Hypertextovodkaz"/>
                <w:noProof/>
              </w:rPr>
              <w:t>Vzdálená ex post podpora</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_Toc510794003 \h </w:instrText>
            </w:r>
            <w:r w:rsidR="00184424" w:rsidRPr="00382A1D">
              <w:rPr>
                <w:noProof/>
                <w:webHidden/>
              </w:rPr>
            </w:r>
            <w:r w:rsidR="00184424" w:rsidRPr="00382A1D">
              <w:rPr>
                <w:noProof/>
                <w:webHidden/>
              </w:rPr>
              <w:fldChar w:fldCharType="separate"/>
            </w:r>
            <w:r w:rsidR="00184424" w:rsidRPr="00382A1D">
              <w:rPr>
                <w:noProof/>
                <w:webHidden/>
              </w:rPr>
              <w:t>33</w:t>
            </w:r>
            <w:r w:rsidR="00184424" w:rsidRPr="00382A1D">
              <w:rPr>
                <w:noProof/>
                <w:webHidden/>
              </w:rPr>
              <w:fldChar w:fldCharType="end"/>
            </w:r>
          </w:hyperlink>
        </w:p>
        <w:p w:rsidR="00184424" w:rsidRPr="00382A1D" w:rsidRDefault="0027589E" w:rsidP="00382A1D">
          <w:pPr>
            <w:pStyle w:val="Obsah1"/>
            <w:spacing w:after="0"/>
            <w:rPr>
              <w:rFonts w:eastAsiaTheme="minorEastAsia"/>
              <w:noProof/>
              <w:lang w:eastAsia="cs-CZ"/>
            </w:rPr>
          </w:pPr>
          <w:hyperlink w:anchor="_Toc510794004" w:history="1">
            <w:r w:rsidR="00184424" w:rsidRPr="00382A1D">
              <w:rPr>
                <w:rStyle w:val="Hypertextovodkaz"/>
                <w:noProof/>
              </w:rPr>
              <w:t>3.</w:t>
            </w:r>
            <w:r w:rsidR="00184424" w:rsidRPr="00382A1D">
              <w:rPr>
                <w:rFonts w:eastAsiaTheme="minorEastAsia"/>
                <w:noProof/>
                <w:lang w:eastAsia="cs-CZ"/>
              </w:rPr>
              <w:tab/>
            </w:r>
            <w:r w:rsidR="00184424" w:rsidRPr="00382A1D">
              <w:rPr>
                <w:rStyle w:val="Hypertextovodkaz"/>
                <w:noProof/>
              </w:rPr>
              <w:t>POSTUP PŘI VYJEDNÁVÁNÍ A UPLATŇOVÁNÍ KOORDINOVANÉHO PŘÍSTUPU</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_Toc510794004 \h </w:instrText>
            </w:r>
            <w:r w:rsidR="00184424" w:rsidRPr="00382A1D">
              <w:rPr>
                <w:noProof/>
                <w:webHidden/>
              </w:rPr>
            </w:r>
            <w:r w:rsidR="00184424" w:rsidRPr="00382A1D">
              <w:rPr>
                <w:noProof/>
                <w:webHidden/>
              </w:rPr>
              <w:fldChar w:fldCharType="separate"/>
            </w:r>
            <w:r w:rsidR="00184424" w:rsidRPr="00382A1D">
              <w:rPr>
                <w:noProof/>
                <w:webHidden/>
              </w:rPr>
              <w:t>33</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4005" w:history="1">
            <w:r w:rsidR="00184424" w:rsidRPr="00382A1D">
              <w:rPr>
                <w:rStyle w:val="Hypertextovodkaz"/>
                <w:noProof/>
              </w:rPr>
              <w:t>3.1</w:t>
            </w:r>
            <w:r w:rsidR="00184424" w:rsidRPr="00382A1D">
              <w:rPr>
                <w:rFonts w:eastAsiaTheme="minorEastAsia"/>
                <w:noProof/>
                <w:lang w:eastAsia="cs-CZ"/>
              </w:rPr>
              <w:tab/>
            </w:r>
            <w:r w:rsidR="00184424" w:rsidRPr="00382A1D">
              <w:rPr>
                <w:rStyle w:val="Hypertextovodkaz"/>
                <w:noProof/>
              </w:rPr>
              <w:t>KOORDINOVANÝ PŘÍSTUP V OBLASTI SOCIÁLNÍ PRÁCE A SOCIÁLNÍCH SLUŽEB</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_Toc510794005 \h </w:instrText>
            </w:r>
            <w:r w:rsidR="00184424" w:rsidRPr="00382A1D">
              <w:rPr>
                <w:noProof/>
                <w:webHidden/>
              </w:rPr>
            </w:r>
            <w:r w:rsidR="00184424" w:rsidRPr="00382A1D">
              <w:rPr>
                <w:noProof/>
                <w:webHidden/>
              </w:rPr>
              <w:fldChar w:fldCharType="separate"/>
            </w:r>
            <w:r w:rsidR="00184424" w:rsidRPr="00382A1D">
              <w:rPr>
                <w:noProof/>
                <w:webHidden/>
              </w:rPr>
              <w:t>33</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06" w:history="1">
            <w:r w:rsidR="00184424" w:rsidRPr="00382A1D">
              <w:rPr>
                <w:rStyle w:val="Hypertextovodkaz"/>
                <w:noProof/>
              </w:rPr>
              <w:t>3.1.1</w:t>
            </w:r>
            <w:r w:rsidR="00184424" w:rsidRPr="00382A1D">
              <w:rPr>
                <w:rFonts w:eastAsiaTheme="minorEastAsia"/>
                <w:noProof/>
                <w:lang w:eastAsia="cs-CZ"/>
              </w:rPr>
              <w:tab/>
            </w:r>
            <w:r w:rsidR="00184424" w:rsidRPr="00382A1D">
              <w:rPr>
                <w:rStyle w:val="Hypertextovodkaz"/>
                <w:noProof/>
              </w:rPr>
              <w:t>Klíčoví lokální aktéři a jejich kompetence</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_Toc510794006 \h </w:instrText>
            </w:r>
            <w:r w:rsidR="00184424" w:rsidRPr="00382A1D">
              <w:rPr>
                <w:noProof/>
                <w:webHidden/>
              </w:rPr>
            </w:r>
            <w:r w:rsidR="00184424" w:rsidRPr="00382A1D">
              <w:rPr>
                <w:noProof/>
                <w:webHidden/>
              </w:rPr>
              <w:fldChar w:fldCharType="separate"/>
            </w:r>
            <w:r w:rsidR="00184424" w:rsidRPr="00382A1D">
              <w:rPr>
                <w:noProof/>
                <w:webHidden/>
              </w:rPr>
              <w:t>33</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07" w:history="1">
            <w:r w:rsidR="00184424" w:rsidRPr="00382A1D">
              <w:rPr>
                <w:rStyle w:val="Hypertextovodkaz"/>
                <w:noProof/>
              </w:rPr>
              <w:t>3.1.2</w:t>
            </w:r>
            <w:r w:rsidR="00184424" w:rsidRPr="00382A1D">
              <w:rPr>
                <w:rFonts w:eastAsiaTheme="minorEastAsia"/>
                <w:noProof/>
                <w:lang w:eastAsia="cs-CZ"/>
              </w:rPr>
              <w:tab/>
            </w:r>
            <w:r w:rsidR="00184424" w:rsidRPr="00382A1D">
              <w:rPr>
                <w:rStyle w:val="Hypertextovodkaz"/>
                <w:noProof/>
              </w:rPr>
              <w:t>Průběh spolupráce při tvorbě a naplňování SPSZ v oblasti sociální práce a sociálních služeb</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_Toc510794007 \h </w:instrText>
            </w:r>
            <w:r w:rsidR="00184424" w:rsidRPr="00382A1D">
              <w:rPr>
                <w:noProof/>
                <w:webHidden/>
              </w:rPr>
            </w:r>
            <w:r w:rsidR="00184424" w:rsidRPr="00382A1D">
              <w:rPr>
                <w:noProof/>
                <w:webHidden/>
              </w:rPr>
              <w:fldChar w:fldCharType="separate"/>
            </w:r>
            <w:r w:rsidR="00184424" w:rsidRPr="00382A1D">
              <w:rPr>
                <w:noProof/>
                <w:webHidden/>
              </w:rPr>
              <w:t>36</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08" w:history="1">
            <w:r w:rsidR="00184424" w:rsidRPr="00382A1D">
              <w:rPr>
                <w:rStyle w:val="Hypertextovodkaz"/>
                <w:noProof/>
              </w:rPr>
              <w:t>3.1.3</w:t>
            </w:r>
            <w:r w:rsidR="00184424" w:rsidRPr="00382A1D">
              <w:rPr>
                <w:rFonts w:eastAsiaTheme="minorEastAsia"/>
                <w:noProof/>
                <w:lang w:eastAsia="cs-CZ"/>
              </w:rPr>
              <w:tab/>
            </w:r>
            <w:r w:rsidR="00184424" w:rsidRPr="00382A1D">
              <w:rPr>
                <w:rStyle w:val="Hypertextovodkaz"/>
                <w:noProof/>
              </w:rPr>
              <w:t>Možné přínosy spolupráce v rámci KPSVL v oblasti sociální práce a sociálních služeb</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_Toc510794008 \h </w:instrText>
            </w:r>
            <w:r w:rsidR="00184424" w:rsidRPr="00382A1D">
              <w:rPr>
                <w:noProof/>
                <w:webHidden/>
              </w:rPr>
            </w:r>
            <w:r w:rsidR="00184424" w:rsidRPr="00382A1D">
              <w:rPr>
                <w:noProof/>
                <w:webHidden/>
              </w:rPr>
              <w:fldChar w:fldCharType="separate"/>
            </w:r>
            <w:r w:rsidR="00184424" w:rsidRPr="00382A1D">
              <w:rPr>
                <w:noProof/>
                <w:webHidden/>
              </w:rPr>
              <w:t>37</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4009" w:history="1">
            <w:r w:rsidR="00184424" w:rsidRPr="00382A1D">
              <w:rPr>
                <w:rStyle w:val="Hypertextovodkaz"/>
                <w:noProof/>
              </w:rPr>
              <w:t>3.2</w:t>
            </w:r>
            <w:r w:rsidR="00184424" w:rsidRPr="00382A1D">
              <w:rPr>
                <w:rFonts w:eastAsiaTheme="minorEastAsia"/>
                <w:noProof/>
                <w:lang w:eastAsia="cs-CZ"/>
              </w:rPr>
              <w:tab/>
            </w:r>
            <w:r w:rsidR="00184424" w:rsidRPr="00382A1D">
              <w:rPr>
                <w:rStyle w:val="Hypertextovodkaz"/>
                <w:noProof/>
              </w:rPr>
              <w:t>KOORDINOVANÝ PŘÍSTUP V OBLASTI ZAMĚSTNANOSTI</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_Toc510794009 \h </w:instrText>
            </w:r>
            <w:r w:rsidR="00184424" w:rsidRPr="00382A1D">
              <w:rPr>
                <w:noProof/>
                <w:webHidden/>
              </w:rPr>
            </w:r>
            <w:r w:rsidR="00184424" w:rsidRPr="00382A1D">
              <w:rPr>
                <w:noProof/>
                <w:webHidden/>
              </w:rPr>
              <w:fldChar w:fldCharType="separate"/>
            </w:r>
            <w:r w:rsidR="00184424" w:rsidRPr="00382A1D">
              <w:rPr>
                <w:noProof/>
                <w:webHidden/>
              </w:rPr>
              <w:t>38</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10" w:history="1">
            <w:r w:rsidR="00184424" w:rsidRPr="00382A1D">
              <w:rPr>
                <w:rStyle w:val="Hypertextovodkaz"/>
                <w:noProof/>
              </w:rPr>
              <w:t>3.2.1</w:t>
            </w:r>
            <w:r w:rsidR="00184424" w:rsidRPr="00382A1D">
              <w:rPr>
                <w:rFonts w:eastAsiaTheme="minorEastAsia"/>
                <w:noProof/>
                <w:lang w:eastAsia="cs-CZ"/>
              </w:rPr>
              <w:tab/>
            </w:r>
            <w:r w:rsidR="00184424" w:rsidRPr="00382A1D">
              <w:rPr>
                <w:rStyle w:val="Hypertextovodkaz"/>
                <w:noProof/>
              </w:rPr>
              <w:t>Klíčoví lokální aktéři a jejich kompetence</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_Toc510794010 \h </w:instrText>
            </w:r>
            <w:r w:rsidR="00184424" w:rsidRPr="00382A1D">
              <w:rPr>
                <w:noProof/>
                <w:webHidden/>
              </w:rPr>
            </w:r>
            <w:r w:rsidR="00184424" w:rsidRPr="00382A1D">
              <w:rPr>
                <w:noProof/>
                <w:webHidden/>
              </w:rPr>
              <w:fldChar w:fldCharType="separate"/>
            </w:r>
            <w:r w:rsidR="00184424" w:rsidRPr="00382A1D">
              <w:rPr>
                <w:noProof/>
                <w:webHidden/>
              </w:rPr>
              <w:t>38</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11" w:history="1">
            <w:r w:rsidR="00184424" w:rsidRPr="00382A1D">
              <w:rPr>
                <w:rStyle w:val="Hypertextovodkaz"/>
                <w:noProof/>
              </w:rPr>
              <w:t>3.2.2</w:t>
            </w:r>
            <w:r w:rsidR="00184424" w:rsidRPr="00382A1D">
              <w:rPr>
                <w:rFonts w:eastAsiaTheme="minorEastAsia"/>
                <w:noProof/>
                <w:lang w:eastAsia="cs-CZ"/>
              </w:rPr>
              <w:tab/>
            </w:r>
            <w:r w:rsidR="00184424" w:rsidRPr="00382A1D">
              <w:rPr>
                <w:rStyle w:val="Hypertextovodkaz"/>
                <w:noProof/>
              </w:rPr>
              <w:t>Průběh spolupráce při tvorbě a naplňování SPSZ v oblasti zaměstnanosti</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_Toc510794011 \h </w:instrText>
            </w:r>
            <w:r w:rsidR="00184424" w:rsidRPr="00382A1D">
              <w:rPr>
                <w:noProof/>
                <w:webHidden/>
              </w:rPr>
            </w:r>
            <w:r w:rsidR="00184424" w:rsidRPr="00382A1D">
              <w:rPr>
                <w:noProof/>
                <w:webHidden/>
              </w:rPr>
              <w:fldChar w:fldCharType="separate"/>
            </w:r>
            <w:r w:rsidR="00184424" w:rsidRPr="00382A1D">
              <w:rPr>
                <w:noProof/>
                <w:webHidden/>
              </w:rPr>
              <w:t>40</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12" w:history="1">
            <w:r w:rsidR="00184424" w:rsidRPr="00382A1D">
              <w:rPr>
                <w:rStyle w:val="Hypertextovodkaz"/>
                <w:noProof/>
              </w:rPr>
              <w:t>3.2.3</w:t>
            </w:r>
            <w:r w:rsidR="00184424" w:rsidRPr="00382A1D">
              <w:rPr>
                <w:rFonts w:eastAsiaTheme="minorEastAsia"/>
                <w:noProof/>
                <w:lang w:eastAsia="cs-CZ"/>
              </w:rPr>
              <w:tab/>
            </w:r>
            <w:r w:rsidR="00184424" w:rsidRPr="00382A1D">
              <w:rPr>
                <w:rStyle w:val="Hypertextovodkaz"/>
                <w:noProof/>
              </w:rPr>
              <w:t>Možné přínosy spolupráce rámci KPSVL v oblasti zaměstnanosti</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_Toc510794012 \h </w:instrText>
            </w:r>
            <w:r w:rsidR="00184424" w:rsidRPr="00382A1D">
              <w:rPr>
                <w:noProof/>
                <w:webHidden/>
              </w:rPr>
            </w:r>
            <w:r w:rsidR="00184424" w:rsidRPr="00382A1D">
              <w:rPr>
                <w:noProof/>
                <w:webHidden/>
              </w:rPr>
              <w:fldChar w:fldCharType="separate"/>
            </w:r>
            <w:r w:rsidR="00184424" w:rsidRPr="00382A1D">
              <w:rPr>
                <w:noProof/>
                <w:webHidden/>
              </w:rPr>
              <w:t>40</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4013" w:history="1">
            <w:r w:rsidR="00184424" w:rsidRPr="00382A1D">
              <w:rPr>
                <w:rStyle w:val="Hypertextovodkaz"/>
                <w:noProof/>
              </w:rPr>
              <w:t>3.3</w:t>
            </w:r>
            <w:r w:rsidR="00184424" w:rsidRPr="00382A1D">
              <w:rPr>
                <w:rFonts w:eastAsiaTheme="minorEastAsia"/>
                <w:noProof/>
                <w:lang w:eastAsia="cs-CZ"/>
              </w:rPr>
              <w:tab/>
            </w:r>
            <w:r w:rsidR="00184424" w:rsidRPr="00382A1D">
              <w:rPr>
                <w:rStyle w:val="Hypertextovodkaz"/>
                <w:noProof/>
              </w:rPr>
              <w:t>KOORDINOVANÝ PŘÍSTUP V OBLASTI BYDLENÍ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_Toc510794013 \h </w:instrText>
            </w:r>
            <w:r w:rsidR="00184424" w:rsidRPr="00382A1D">
              <w:rPr>
                <w:noProof/>
                <w:webHidden/>
              </w:rPr>
            </w:r>
            <w:r w:rsidR="00184424" w:rsidRPr="00382A1D">
              <w:rPr>
                <w:noProof/>
                <w:webHidden/>
              </w:rPr>
              <w:fldChar w:fldCharType="separate"/>
            </w:r>
            <w:r w:rsidR="00184424" w:rsidRPr="00382A1D">
              <w:rPr>
                <w:noProof/>
                <w:webHidden/>
              </w:rPr>
              <w:t>41</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14" w:history="1">
            <w:r w:rsidR="00184424" w:rsidRPr="00382A1D">
              <w:rPr>
                <w:rStyle w:val="Hypertextovodkaz"/>
                <w:noProof/>
              </w:rPr>
              <w:t>3.3.1</w:t>
            </w:r>
            <w:r w:rsidR="00184424" w:rsidRPr="00382A1D">
              <w:rPr>
                <w:rFonts w:eastAsiaTheme="minorEastAsia"/>
                <w:noProof/>
                <w:lang w:eastAsia="cs-CZ"/>
              </w:rPr>
              <w:tab/>
            </w:r>
            <w:r w:rsidR="00184424" w:rsidRPr="00382A1D">
              <w:rPr>
                <w:rStyle w:val="Hypertextovodkaz"/>
                <w:noProof/>
              </w:rPr>
              <w:t>Klíčoví lokální aktéři a jejich kompetence</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_Toc510794014 \h </w:instrText>
            </w:r>
            <w:r w:rsidR="00184424" w:rsidRPr="00382A1D">
              <w:rPr>
                <w:noProof/>
                <w:webHidden/>
              </w:rPr>
            </w:r>
            <w:r w:rsidR="00184424" w:rsidRPr="00382A1D">
              <w:rPr>
                <w:noProof/>
                <w:webHidden/>
              </w:rPr>
              <w:fldChar w:fldCharType="separate"/>
            </w:r>
            <w:r w:rsidR="00184424" w:rsidRPr="00382A1D">
              <w:rPr>
                <w:noProof/>
                <w:webHidden/>
              </w:rPr>
              <w:t>41</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15" w:history="1">
            <w:r w:rsidR="00184424" w:rsidRPr="00382A1D">
              <w:rPr>
                <w:rStyle w:val="Hypertextovodkaz"/>
                <w:noProof/>
              </w:rPr>
              <w:t>3.3.2</w:t>
            </w:r>
            <w:r w:rsidR="00184424" w:rsidRPr="00382A1D">
              <w:rPr>
                <w:rFonts w:eastAsiaTheme="minorEastAsia"/>
                <w:noProof/>
                <w:lang w:eastAsia="cs-CZ"/>
              </w:rPr>
              <w:tab/>
            </w:r>
            <w:r w:rsidR="00184424" w:rsidRPr="00382A1D">
              <w:rPr>
                <w:rStyle w:val="Hypertextovodkaz"/>
                <w:noProof/>
              </w:rPr>
              <w:t>Průběh spolupráce při tvorbě a naplňování SPSZ v oblasti bydlení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_Toc510794015 \h </w:instrText>
            </w:r>
            <w:r w:rsidR="00184424" w:rsidRPr="00382A1D">
              <w:rPr>
                <w:noProof/>
                <w:webHidden/>
              </w:rPr>
            </w:r>
            <w:r w:rsidR="00184424" w:rsidRPr="00382A1D">
              <w:rPr>
                <w:noProof/>
                <w:webHidden/>
              </w:rPr>
              <w:fldChar w:fldCharType="separate"/>
            </w:r>
            <w:r w:rsidR="00184424" w:rsidRPr="00382A1D">
              <w:rPr>
                <w:noProof/>
                <w:webHidden/>
              </w:rPr>
              <w:t>42</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16" w:history="1">
            <w:r w:rsidR="00184424" w:rsidRPr="00382A1D">
              <w:rPr>
                <w:rStyle w:val="Hypertextovodkaz"/>
                <w:noProof/>
              </w:rPr>
              <w:t>3.3.3</w:t>
            </w:r>
            <w:r w:rsidR="00184424" w:rsidRPr="00382A1D">
              <w:rPr>
                <w:rFonts w:eastAsiaTheme="minorEastAsia"/>
                <w:noProof/>
                <w:lang w:eastAsia="cs-CZ"/>
              </w:rPr>
              <w:tab/>
            </w:r>
            <w:r w:rsidR="00184424" w:rsidRPr="00382A1D">
              <w:rPr>
                <w:rStyle w:val="Hypertextovodkaz"/>
                <w:noProof/>
              </w:rPr>
              <w:t>Možné přínosy spolupráce v rámci KPSVL v oblasti bydlení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_Toc510794016 \h </w:instrText>
            </w:r>
            <w:r w:rsidR="00184424" w:rsidRPr="00382A1D">
              <w:rPr>
                <w:noProof/>
                <w:webHidden/>
              </w:rPr>
            </w:r>
            <w:r w:rsidR="00184424" w:rsidRPr="00382A1D">
              <w:rPr>
                <w:noProof/>
                <w:webHidden/>
              </w:rPr>
              <w:fldChar w:fldCharType="separate"/>
            </w:r>
            <w:r w:rsidR="00184424" w:rsidRPr="00382A1D">
              <w:rPr>
                <w:noProof/>
                <w:webHidden/>
              </w:rPr>
              <w:t>42</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4017" w:history="1">
            <w:r w:rsidR="00184424" w:rsidRPr="00382A1D">
              <w:rPr>
                <w:rStyle w:val="Hypertextovodkaz"/>
                <w:noProof/>
              </w:rPr>
              <w:t>3.4</w:t>
            </w:r>
            <w:r w:rsidR="00184424" w:rsidRPr="00382A1D">
              <w:rPr>
                <w:rFonts w:eastAsiaTheme="minorEastAsia"/>
                <w:noProof/>
                <w:lang w:eastAsia="cs-CZ"/>
              </w:rPr>
              <w:tab/>
            </w:r>
            <w:r w:rsidR="00184424" w:rsidRPr="00382A1D">
              <w:rPr>
                <w:rStyle w:val="Hypertextovodkaz"/>
                <w:noProof/>
              </w:rPr>
              <w:t>KOORDINOVANÝ PŘÍSTUP V OBLASTI VZDĚLÁVÁNÍ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_Toc510794017 \h </w:instrText>
            </w:r>
            <w:r w:rsidR="00184424" w:rsidRPr="00382A1D">
              <w:rPr>
                <w:noProof/>
                <w:webHidden/>
              </w:rPr>
            </w:r>
            <w:r w:rsidR="00184424" w:rsidRPr="00382A1D">
              <w:rPr>
                <w:noProof/>
                <w:webHidden/>
              </w:rPr>
              <w:fldChar w:fldCharType="separate"/>
            </w:r>
            <w:r w:rsidR="00184424" w:rsidRPr="00382A1D">
              <w:rPr>
                <w:noProof/>
                <w:webHidden/>
              </w:rPr>
              <w:t>43</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18" w:history="1">
            <w:r w:rsidR="00184424" w:rsidRPr="00382A1D">
              <w:rPr>
                <w:rStyle w:val="Hypertextovodkaz"/>
                <w:noProof/>
              </w:rPr>
              <w:t>3.4.1</w:t>
            </w:r>
            <w:r w:rsidR="00184424" w:rsidRPr="00382A1D">
              <w:rPr>
                <w:rFonts w:eastAsiaTheme="minorEastAsia"/>
                <w:noProof/>
                <w:lang w:eastAsia="cs-CZ"/>
              </w:rPr>
              <w:tab/>
            </w:r>
            <w:r w:rsidR="00184424" w:rsidRPr="00382A1D">
              <w:rPr>
                <w:rStyle w:val="Hypertextovodkaz"/>
                <w:noProof/>
              </w:rPr>
              <w:t>Klíčoví lokální aktéři a jejich kompetence</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_Toc510794018 \h </w:instrText>
            </w:r>
            <w:r w:rsidR="00184424" w:rsidRPr="00382A1D">
              <w:rPr>
                <w:noProof/>
                <w:webHidden/>
              </w:rPr>
            </w:r>
            <w:r w:rsidR="00184424" w:rsidRPr="00382A1D">
              <w:rPr>
                <w:noProof/>
                <w:webHidden/>
              </w:rPr>
              <w:fldChar w:fldCharType="separate"/>
            </w:r>
            <w:r w:rsidR="00184424" w:rsidRPr="00382A1D">
              <w:rPr>
                <w:noProof/>
                <w:webHidden/>
              </w:rPr>
              <w:t>43</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19" w:history="1">
            <w:r w:rsidR="00184424" w:rsidRPr="00382A1D">
              <w:rPr>
                <w:rStyle w:val="Hypertextovodkaz"/>
                <w:noProof/>
              </w:rPr>
              <w:t>3.4.2</w:t>
            </w:r>
            <w:r w:rsidR="00184424" w:rsidRPr="00382A1D">
              <w:rPr>
                <w:rFonts w:eastAsiaTheme="minorEastAsia"/>
                <w:noProof/>
                <w:lang w:eastAsia="cs-CZ"/>
              </w:rPr>
              <w:tab/>
            </w:r>
            <w:r w:rsidR="00184424" w:rsidRPr="00382A1D">
              <w:rPr>
                <w:rStyle w:val="Hypertextovodkaz"/>
                <w:noProof/>
              </w:rPr>
              <w:t>Průběh spolupráce při tvorbě a naplňování SPSZ v oblasti vzdělávání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_Toc510794019 \h </w:instrText>
            </w:r>
            <w:r w:rsidR="00184424" w:rsidRPr="00382A1D">
              <w:rPr>
                <w:noProof/>
                <w:webHidden/>
              </w:rPr>
            </w:r>
            <w:r w:rsidR="00184424" w:rsidRPr="00382A1D">
              <w:rPr>
                <w:noProof/>
                <w:webHidden/>
              </w:rPr>
              <w:fldChar w:fldCharType="separate"/>
            </w:r>
            <w:r w:rsidR="00184424" w:rsidRPr="00382A1D">
              <w:rPr>
                <w:noProof/>
                <w:webHidden/>
              </w:rPr>
              <w:t>45</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20" w:history="1">
            <w:r w:rsidR="00184424" w:rsidRPr="00382A1D">
              <w:rPr>
                <w:rStyle w:val="Hypertextovodkaz"/>
                <w:noProof/>
              </w:rPr>
              <w:t>3.4.3</w:t>
            </w:r>
            <w:r w:rsidR="00184424" w:rsidRPr="00382A1D">
              <w:rPr>
                <w:rFonts w:eastAsiaTheme="minorEastAsia"/>
                <w:noProof/>
                <w:lang w:eastAsia="cs-CZ"/>
              </w:rPr>
              <w:tab/>
            </w:r>
            <w:r w:rsidR="00184424" w:rsidRPr="00382A1D">
              <w:rPr>
                <w:rStyle w:val="Hypertextovodkaz"/>
                <w:noProof/>
              </w:rPr>
              <w:t>Možné přínosy spolupráce v rámci KPSVL v oblasti vzdělávání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_Toc510794020 \h </w:instrText>
            </w:r>
            <w:r w:rsidR="00184424" w:rsidRPr="00382A1D">
              <w:rPr>
                <w:noProof/>
                <w:webHidden/>
              </w:rPr>
            </w:r>
            <w:r w:rsidR="00184424" w:rsidRPr="00382A1D">
              <w:rPr>
                <w:noProof/>
                <w:webHidden/>
              </w:rPr>
              <w:fldChar w:fldCharType="separate"/>
            </w:r>
            <w:r w:rsidR="00184424" w:rsidRPr="00382A1D">
              <w:rPr>
                <w:noProof/>
                <w:webHidden/>
              </w:rPr>
              <w:t>47</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4021" w:history="1">
            <w:r w:rsidR="00184424" w:rsidRPr="00382A1D">
              <w:rPr>
                <w:rStyle w:val="Hypertextovodkaz"/>
                <w:noProof/>
              </w:rPr>
              <w:t>3.5</w:t>
            </w:r>
            <w:r w:rsidR="00184424" w:rsidRPr="00382A1D">
              <w:rPr>
                <w:rFonts w:eastAsiaTheme="minorEastAsia"/>
                <w:noProof/>
                <w:lang w:eastAsia="cs-CZ"/>
              </w:rPr>
              <w:tab/>
            </w:r>
            <w:r w:rsidR="00184424" w:rsidRPr="00382A1D">
              <w:rPr>
                <w:rStyle w:val="Hypertextovodkaz"/>
                <w:noProof/>
              </w:rPr>
              <w:t>KOORDINOVANÝ PŘÍSTUP V OBLASTI BEZPEČNOSTI, PREVENCE RIZIKOVÉHO CHOVÁNÍ A PREVENCE KRIMINALITY</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_Toc510794021 \h </w:instrText>
            </w:r>
            <w:r w:rsidR="00184424" w:rsidRPr="00382A1D">
              <w:rPr>
                <w:noProof/>
                <w:webHidden/>
              </w:rPr>
            </w:r>
            <w:r w:rsidR="00184424" w:rsidRPr="00382A1D">
              <w:rPr>
                <w:noProof/>
                <w:webHidden/>
              </w:rPr>
              <w:fldChar w:fldCharType="separate"/>
            </w:r>
            <w:r w:rsidR="00184424" w:rsidRPr="00382A1D">
              <w:rPr>
                <w:noProof/>
                <w:webHidden/>
              </w:rPr>
              <w:t>47</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22" w:history="1">
            <w:r w:rsidR="00184424" w:rsidRPr="00382A1D">
              <w:rPr>
                <w:rStyle w:val="Hypertextovodkaz"/>
                <w:noProof/>
              </w:rPr>
              <w:t>3.5.1</w:t>
            </w:r>
            <w:r w:rsidR="00184424" w:rsidRPr="00382A1D">
              <w:rPr>
                <w:rFonts w:eastAsiaTheme="minorEastAsia"/>
                <w:noProof/>
                <w:lang w:eastAsia="cs-CZ"/>
              </w:rPr>
              <w:tab/>
            </w:r>
            <w:r w:rsidR="00184424" w:rsidRPr="00382A1D">
              <w:rPr>
                <w:rStyle w:val="Hypertextovodkaz"/>
                <w:noProof/>
              </w:rPr>
              <w:t>Klíčoví lokální aktéři a jejich kompetence</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_Toc510794022 \h </w:instrText>
            </w:r>
            <w:r w:rsidR="00184424" w:rsidRPr="00382A1D">
              <w:rPr>
                <w:noProof/>
                <w:webHidden/>
              </w:rPr>
            </w:r>
            <w:r w:rsidR="00184424" w:rsidRPr="00382A1D">
              <w:rPr>
                <w:noProof/>
                <w:webHidden/>
              </w:rPr>
              <w:fldChar w:fldCharType="separate"/>
            </w:r>
            <w:r w:rsidR="00184424" w:rsidRPr="00382A1D">
              <w:rPr>
                <w:noProof/>
                <w:webHidden/>
              </w:rPr>
              <w:t>47</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23" w:history="1">
            <w:r w:rsidR="00184424" w:rsidRPr="00382A1D">
              <w:rPr>
                <w:rStyle w:val="Hypertextovodkaz"/>
                <w:noProof/>
              </w:rPr>
              <w:t>3.5.2</w:t>
            </w:r>
            <w:r w:rsidR="00184424" w:rsidRPr="00382A1D">
              <w:rPr>
                <w:rFonts w:eastAsiaTheme="minorEastAsia"/>
                <w:noProof/>
                <w:lang w:eastAsia="cs-CZ"/>
              </w:rPr>
              <w:tab/>
            </w:r>
            <w:r w:rsidR="00184424" w:rsidRPr="00382A1D">
              <w:rPr>
                <w:rStyle w:val="Hypertextovodkaz"/>
                <w:noProof/>
              </w:rPr>
              <w:t>Průběh spolupráce při tvorbě a naplňování SPSZ v oblasti bezpečnosti, prevence rizikového chování a prevence kriminality</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_Toc510794023 \h </w:instrText>
            </w:r>
            <w:r w:rsidR="00184424" w:rsidRPr="00382A1D">
              <w:rPr>
                <w:noProof/>
                <w:webHidden/>
              </w:rPr>
            </w:r>
            <w:r w:rsidR="00184424" w:rsidRPr="00382A1D">
              <w:rPr>
                <w:noProof/>
                <w:webHidden/>
              </w:rPr>
              <w:fldChar w:fldCharType="separate"/>
            </w:r>
            <w:r w:rsidR="00184424" w:rsidRPr="00382A1D">
              <w:rPr>
                <w:noProof/>
                <w:webHidden/>
              </w:rPr>
              <w:t>48</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24" w:history="1">
            <w:r w:rsidR="00184424" w:rsidRPr="00382A1D">
              <w:rPr>
                <w:rStyle w:val="Hypertextovodkaz"/>
                <w:noProof/>
              </w:rPr>
              <w:t>3.5.3</w:t>
            </w:r>
            <w:r w:rsidR="00184424" w:rsidRPr="00382A1D">
              <w:rPr>
                <w:rFonts w:eastAsiaTheme="minorEastAsia"/>
                <w:noProof/>
                <w:lang w:eastAsia="cs-CZ"/>
              </w:rPr>
              <w:tab/>
            </w:r>
            <w:r w:rsidR="00184424" w:rsidRPr="00382A1D">
              <w:rPr>
                <w:rStyle w:val="Hypertextovodkaz"/>
                <w:noProof/>
              </w:rPr>
              <w:t>Možné přínosy spolupráce v rámci KPSVL v oblasti v oblasti bezpečnosti, prevence rizikového chování a prevence kriminality</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_Toc510794024 \h </w:instrText>
            </w:r>
            <w:r w:rsidR="00184424" w:rsidRPr="00382A1D">
              <w:rPr>
                <w:noProof/>
                <w:webHidden/>
              </w:rPr>
            </w:r>
            <w:r w:rsidR="00184424" w:rsidRPr="00382A1D">
              <w:rPr>
                <w:noProof/>
                <w:webHidden/>
              </w:rPr>
              <w:fldChar w:fldCharType="separate"/>
            </w:r>
            <w:r w:rsidR="00184424" w:rsidRPr="00382A1D">
              <w:rPr>
                <w:noProof/>
                <w:webHidden/>
              </w:rPr>
              <w:t>49</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4025" w:history="1">
            <w:r w:rsidR="00184424" w:rsidRPr="00382A1D">
              <w:rPr>
                <w:rStyle w:val="Hypertextovodkaz"/>
                <w:noProof/>
              </w:rPr>
              <w:t>3.6</w:t>
            </w:r>
            <w:r w:rsidR="00184424" w:rsidRPr="00382A1D">
              <w:rPr>
                <w:rFonts w:eastAsiaTheme="minorEastAsia"/>
                <w:noProof/>
                <w:lang w:eastAsia="cs-CZ"/>
              </w:rPr>
              <w:tab/>
            </w:r>
            <w:r w:rsidR="00184424" w:rsidRPr="00382A1D">
              <w:rPr>
                <w:rStyle w:val="Hypertextovodkaz"/>
                <w:noProof/>
              </w:rPr>
              <w:t>KOORDINOVANÝ PŘÍSTUP V OBLASTI RODINNÉ POLITIKY A SOCIÁLNĚ-PRÁVNÍ OCHRANY DĚTÍ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_Toc510794025 \h </w:instrText>
            </w:r>
            <w:r w:rsidR="00184424" w:rsidRPr="00382A1D">
              <w:rPr>
                <w:noProof/>
                <w:webHidden/>
              </w:rPr>
            </w:r>
            <w:r w:rsidR="00184424" w:rsidRPr="00382A1D">
              <w:rPr>
                <w:noProof/>
                <w:webHidden/>
              </w:rPr>
              <w:fldChar w:fldCharType="separate"/>
            </w:r>
            <w:r w:rsidR="00184424" w:rsidRPr="00382A1D">
              <w:rPr>
                <w:noProof/>
                <w:webHidden/>
              </w:rPr>
              <w:t>50</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26" w:history="1">
            <w:r w:rsidR="00184424" w:rsidRPr="00382A1D">
              <w:rPr>
                <w:rStyle w:val="Hypertextovodkaz"/>
                <w:noProof/>
              </w:rPr>
              <w:t>3.6.1</w:t>
            </w:r>
            <w:r w:rsidR="00184424" w:rsidRPr="00382A1D">
              <w:rPr>
                <w:rFonts w:eastAsiaTheme="minorEastAsia"/>
                <w:noProof/>
                <w:lang w:eastAsia="cs-CZ"/>
              </w:rPr>
              <w:tab/>
            </w:r>
            <w:r w:rsidR="00184424" w:rsidRPr="00382A1D">
              <w:rPr>
                <w:rStyle w:val="Hypertextovodkaz"/>
                <w:noProof/>
              </w:rPr>
              <w:t>Klíčoví aktéři a jejich kompetence</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_Toc510794026 \h </w:instrText>
            </w:r>
            <w:r w:rsidR="00184424" w:rsidRPr="00382A1D">
              <w:rPr>
                <w:noProof/>
                <w:webHidden/>
              </w:rPr>
            </w:r>
            <w:r w:rsidR="00184424" w:rsidRPr="00382A1D">
              <w:rPr>
                <w:noProof/>
                <w:webHidden/>
              </w:rPr>
              <w:fldChar w:fldCharType="separate"/>
            </w:r>
            <w:r w:rsidR="00184424" w:rsidRPr="00382A1D">
              <w:rPr>
                <w:noProof/>
                <w:webHidden/>
              </w:rPr>
              <w:t>50</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27" w:history="1">
            <w:r w:rsidR="00184424" w:rsidRPr="00382A1D">
              <w:rPr>
                <w:rStyle w:val="Hypertextovodkaz"/>
                <w:noProof/>
              </w:rPr>
              <w:t>3.6.2</w:t>
            </w:r>
            <w:r w:rsidR="00184424" w:rsidRPr="00382A1D">
              <w:rPr>
                <w:rFonts w:eastAsiaTheme="minorEastAsia"/>
                <w:noProof/>
                <w:lang w:eastAsia="cs-CZ"/>
              </w:rPr>
              <w:tab/>
            </w:r>
            <w:r w:rsidR="00184424" w:rsidRPr="00382A1D">
              <w:rPr>
                <w:rStyle w:val="Hypertextovodkaz"/>
                <w:noProof/>
              </w:rPr>
              <w:t>Průběh spolupráce při tvorbě a naplňování SPSZ v oblasti rodinné politiky a sociálně-právní ochrany dětí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_Toc510794027 \h </w:instrText>
            </w:r>
            <w:r w:rsidR="00184424" w:rsidRPr="00382A1D">
              <w:rPr>
                <w:noProof/>
                <w:webHidden/>
              </w:rPr>
            </w:r>
            <w:r w:rsidR="00184424" w:rsidRPr="00382A1D">
              <w:rPr>
                <w:noProof/>
                <w:webHidden/>
              </w:rPr>
              <w:fldChar w:fldCharType="separate"/>
            </w:r>
            <w:r w:rsidR="00184424" w:rsidRPr="00382A1D">
              <w:rPr>
                <w:noProof/>
                <w:webHidden/>
              </w:rPr>
              <w:t>51</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28" w:history="1">
            <w:r w:rsidR="00184424" w:rsidRPr="00382A1D">
              <w:rPr>
                <w:rStyle w:val="Hypertextovodkaz"/>
                <w:noProof/>
              </w:rPr>
              <w:t>3.6.3</w:t>
            </w:r>
            <w:r w:rsidR="00184424" w:rsidRPr="00382A1D">
              <w:rPr>
                <w:rFonts w:eastAsiaTheme="minorEastAsia"/>
                <w:noProof/>
                <w:lang w:eastAsia="cs-CZ"/>
              </w:rPr>
              <w:tab/>
            </w:r>
            <w:r w:rsidR="00184424" w:rsidRPr="00382A1D">
              <w:rPr>
                <w:rStyle w:val="Hypertextovodkaz"/>
                <w:noProof/>
              </w:rPr>
              <w:t>Možné přínosy spolupráce v rámci KPSVL v oblasti rodinné politiky, SPOD a sociálních služeb pro rodiny s dětmi</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_Toc510794028 \h </w:instrText>
            </w:r>
            <w:r w:rsidR="00184424" w:rsidRPr="00382A1D">
              <w:rPr>
                <w:noProof/>
                <w:webHidden/>
              </w:rPr>
            </w:r>
            <w:r w:rsidR="00184424" w:rsidRPr="00382A1D">
              <w:rPr>
                <w:noProof/>
                <w:webHidden/>
              </w:rPr>
              <w:fldChar w:fldCharType="separate"/>
            </w:r>
            <w:r w:rsidR="00184424" w:rsidRPr="00382A1D">
              <w:rPr>
                <w:noProof/>
                <w:webHidden/>
              </w:rPr>
              <w:t>52</w:t>
            </w:r>
            <w:r w:rsidR="00184424" w:rsidRPr="00382A1D">
              <w:rPr>
                <w:noProof/>
                <w:webHidden/>
              </w:rPr>
              <w:fldChar w:fldCharType="end"/>
            </w:r>
          </w:hyperlink>
        </w:p>
        <w:p w:rsidR="00184424" w:rsidRPr="00382A1D" w:rsidRDefault="0027589E" w:rsidP="00382A1D">
          <w:pPr>
            <w:pStyle w:val="Obsah2"/>
            <w:spacing w:after="0"/>
            <w:rPr>
              <w:rFonts w:eastAsiaTheme="minorEastAsia"/>
              <w:noProof/>
              <w:lang w:eastAsia="cs-CZ"/>
            </w:rPr>
          </w:pPr>
          <w:hyperlink w:anchor="_Toc510794029" w:history="1">
            <w:r w:rsidR="00184424" w:rsidRPr="00382A1D">
              <w:rPr>
                <w:rStyle w:val="Hypertextovodkaz"/>
                <w:noProof/>
              </w:rPr>
              <w:t>3.7</w:t>
            </w:r>
            <w:r w:rsidR="00184424" w:rsidRPr="00382A1D">
              <w:rPr>
                <w:rFonts w:eastAsiaTheme="minorEastAsia"/>
                <w:noProof/>
                <w:lang w:eastAsia="cs-CZ"/>
              </w:rPr>
              <w:tab/>
            </w:r>
            <w:r w:rsidR="00184424" w:rsidRPr="00382A1D">
              <w:rPr>
                <w:rStyle w:val="Hypertextovodkaz"/>
                <w:noProof/>
              </w:rPr>
              <w:t>KOORDINOVANÝ PŘÍSTUP V OBLASTI ZDRAVÍ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_Toc510794029 \h </w:instrText>
            </w:r>
            <w:r w:rsidR="00184424" w:rsidRPr="00382A1D">
              <w:rPr>
                <w:noProof/>
                <w:webHidden/>
              </w:rPr>
            </w:r>
            <w:r w:rsidR="00184424" w:rsidRPr="00382A1D">
              <w:rPr>
                <w:noProof/>
                <w:webHidden/>
              </w:rPr>
              <w:fldChar w:fldCharType="separate"/>
            </w:r>
            <w:r w:rsidR="00184424" w:rsidRPr="00382A1D">
              <w:rPr>
                <w:noProof/>
                <w:webHidden/>
              </w:rPr>
              <w:t>52</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30" w:history="1">
            <w:r w:rsidR="00184424" w:rsidRPr="00382A1D">
              <w:rPr>
                <w:rStyle w:val="Hypertextovodkaz"/>
                <w:noProof/>
              </w:rPr>
              <w:t>3.7.1</w:t>
            </w:r>
            <w:r w:rsidR="00184424" w:rsidRPr="00382A1D">
              <w:rPr>
                <w:rFonts w:eastAsiaTheme="minorEastAsia"/>
                <w:noProof/>
                <w:lang w:eastAsia="cs-CZ"/>
              </w:rPr>
              <w:tab/>
            </w:r>
            <w:r w:rsidR="00184424" w:rsidRPr="00382A1D">
              <w:rPr>
                <w:rStyle w:val="Hypertextovodkaz"/>
                <w:noProof/>
              </w:rPr>
              <w:t>Klíčoví lokální aktéři a jejich kompetence</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_Toc510794030 \h </w:instrText>
            </w:r>
            <w:r w:rsidR="00184424" w:rsidRPr="00382A1D">
              <w:rPr>
                <w:noProof/>
                <w:webHidden/>
              </w:rPr>
            </w:r>
            <w:r w:rsidR="00184424" w:rsidRPr="00382A1D">
              <w:rPr>
                <w:noProof/>
                <w:webHidden/>
              </w:rPr>
              <w:fldChar w:fldCharType="separate"/>
            </w:r>
            <w:r w:rsidR="00184424" w:rsidRPr="00382A1D">
              <w:rPr>
                <w:noProof/>
                <w:webHidden/>
              </w:rPr>
              <w:t>52</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31" w:history="1">
            <w:r w:rsidR="00184424" w:rsidRPr="00382A1D">
              <w:rPr>
                <w:rStyle w:val="Hypertextovodkaz"/>
                <w:noProof/>
              </w:rPr>
              <w:t>3.7.2</w:t>
            </w:r>
            <w:r w:rsidR="00184424" w:rsidRPr="00382A1D">
              <w:rPr>
                <w:rFonts w:eastAsiaTheme="minorEastAsia"/>
                <w:noProof/>
                <w:lang w:eastAsia="cs-CZ"/>
              </w:rPr>
              <w:tab/>
            </w:r>
            <w:r w:rsidR="00184424" w:rsidRPr="00382A1D">
              <w:rPr>
                <w:rStyle w:val="Hypertextovodkaz"/>
                <w:noProof/>
              </w:rPr>
              <w:t>Průběh spolupráce při tvorbě a naplňování SPSZ v oblasti zdraví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_Toc510794031 \h </w:instrText>
            </w:r>
            <w:r w:rsidR="00184424" w:rsidRPr="00382A1D">
              <w:rPr>
                <w:noProof/>
                <w:webHidden/>
              </w:rPr>
            </w:r>
            <w:r w:rsidR="00184424" w:rsidRPr="00382A1D">
              <w:rPr>
                <w:noProof/>
                <w:webHidden/>
              </w:rPr>
              <w:fldChar w:fldCharType="separate"/>
            </w:r>
            <w:r w:rsidR="00184424" w:rsidRPr="00382A1D">
              <w:rPr>
                <w:noProof/>
                <w:webHidden/>
              </w:rPr>
              <w:t>55</w:t>
            </w:r>
            <w:r w:rsidR="00184424" w:rsidRPr="00382A1D">
              <w:rPr>
                <w:noProof/>
                <w:webHidden/>
              </w:rPr>
              <w:fldChar w:fldCharType="end"/>
            </w:r>
          </w:hyperlink>
        </w:p>
        <w:p w:rsidR="00184424" w:rsidRPr="00382A1D" w:rsidRDefault="0027589E" w:rsidP="00382A1D">
          <w:pPr>
            <w:pStyle w:val="Obsah3"/>
            <w:spacing w:after="0"/>
            <w:rPr>
              <w:rFonts w:eastAsiaTheme="minorEastAsia"/>
              <w:noProof/>
              <w:lang w:eastAsia="cs-CZ"/>
            </w:rPr>
          </w:pPr>
          <w:hyperlink w:anchor="_Toc510794032" w:history="1">
            <w:r w:rsidR="00184424" w:rsidRPr="00382A1D">
              <w:rPr>
                <w:rStyle w:val="Hypertextovodkaz"/>
                <w:noProof/>
              </w:rPr>
              <w:t>3.7.3</w:t>
            </w:r>
            <w:r w:rsidR="00184424" w:rsidRPr="00382A1D">
              <w:rPr>
                <w:rFonts w:eastAsiaTheme="minorEastAsia"/>
                <w:noProof/>
                <w:lang w:eastAsia="cs-CZ"/>
              </w:rPr>
              <w:tab/>
            </w:r>
            <w:r w:rsidR="00184424" w:rsidRPr="00382A1D">
              <w:rPr>
                <w:rStyle w:val="Hypertextovodkaz"/>
                <w:noProof/>
              </w:rPr>
              <w:t>Možné přínosy spolupráce v rámci KPSVL v oblasti zdraví</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_Toc510794032 \h </w:instrText>
            </w:r>
            <w:r w:rsidR="00184424" w:rsidRPr="00382A1D">
              <w:rPr>
                <w:noProof/>
                <w:webHidden/>
              </w:rPr>
            </w:r>
            <w:r w:rsidR="00184424" w:rsidRPr="00382A1D">
              <w:rPr>
                <w:noProof/>
                <w:webHidden/>
              </w:rPr>
              <w:fldChar w:fldCharType="separate"/>
            </w:r>
            <w:r w:rsidR="00184424" w:rsidRPr="00382A1D">
              <w:rPr>
                <w:noProof/>
                <w:webHidden/>
              </w:rPr>
              <w:t>56</w:t>
            </w:r>
            <w:r w:rsidR="00184424" w:rsidRPr="00382A1D">
              <w:rPr>
                <w:noProof/>
                <w:webHidden/>
              </w:rPr>
              <w:fldChar w:fldCharType="end"/>
            </w:r>
          </w:hyperlink>
        </w:p>
        <w:p w:rsidR="00184424" w:rsidRPr="00382A1D" w:rsidRDefault="0027589E" w:rsidP="00382A1D">
          <w:pPr>
            <w:pStyle w:val="Obsah1"/>
            <w:spacing w:after="0"/>
            <w:rPr>
              <w:rFonts w:eastAsiaTheme="minorEastAsia"/>
              <w:noProof/>
              <w:lang w:eastAsia="cs-CZ"/>
            </w:rPr>
          </w:pPr>
          <w:hyperlink w:anchor="_Toc510794033" w:history="1">
            <w:r w:rsidR="00184424" w:rsidRPr="00382A1D">
              <w:rPr>
                <w:rStyle w:val="Hypertextovodkaz"/>
                <w:noProof/>
              </w:rPr>
              <w:t>SEZNAM ZKRATEK</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_Toc510794033 \h </w:instrText>
            </w:r>
            <w:r w:rsidR="00184424" w:rsidRPr="00382A1D">
              <w:rPr>
                <w:noProof/>
                <w:webHidden/>
              </w:rPr>
            </w:r>
            <w:r w:rsidR="00184424" w:rsidRPr="00382A1D">
              <w:rPr>
                <w:noProof/>
                <w:webHidden/>
              </w:rPr>
              <w:fldChar w:fldCharType="separate"/>
            </w:r>
            <w:r w:rsidR="00184424" w:rsidRPr="00382A1D">
              <w:rPr>
                <w:noProof/>
                <w:webHidden/>
              </w:rPr>
              <w:t>56</w:t>
            </w:r>
            <w:r w:rsidR="00184424" w:rsidRPr="00382A1D">
              <w:rPr>
                <w:noProof/>
                <w:webHidden/>
              </w:rPr>
              <w:fldChar w:fldCharType="end"/>
            </w:r>
          </w:hyperlink>
        </w:p>
        <w:p w:rsidR="00184424" w:rsidRPr="00382A1D" w:rsidRDefault="0027589E" w:rsidP="00382A1D">
          <w:pPr>
            <w:pStyle w:val="Obsah1"/>
            <w:spacing w:after="0"/>
            <w:rPr>
              <w:rFonts w:eastAsiaTheme="minorEastAsia"/>
              <w:noProof/>
              <w:lang w:eastAsia="cs-CZ"/>
            </w:rPr>
          </w:pPr>
          <w:hyperlink w:anchor="_Toc510794034" w:history="1">
            <w:r w:rsidR="00184424" w:rsidRPr="00382A1D">
              <w:rPr>
                <w:rStyle w:val="Hypertextovodkaz"/>
                <w:noProof/>
              </w:rPr>
              <w:t>SEZNAM PŘÍLOH</w:t>
            </w:r>
            <w:r w:rsidR="00184424" w:rsidRPr="00382A1D">
              <w:rPr>
                <w:noProof/>
                <w:webHidden/>
              </w:rPr>
              <w:tab/>
            </w:r>
            <w:r w:rsidR="00184424" w:rsidRPr="00382A1D">
              <w:rPr>
                <w:noProof/>
                <w:webHidden/>
              </w:rPr>
              <w:fldChar w:fldCharType="begin"/>
            </w:r>
            <w:r w:rsidR="00184424" w:rsidRPr="00382A1D">
              <w:rPr>
                <w:noProof/>
                <w:webHidden/>
              </w:rPr>
              <w:instrText xml:space="preserve"> PAGEREF _Toc510794034 \h </w:instrText>
            </w:r>
            <w:r w:rsidR="00184424" w:rsidRPr="00382A1D">
              <w:rPr>
                <w:noProof/>
                <w:webHidden/>
              </w:rPr>
            </w:r>
            <w:r w:rsidR="00184424" w:rsidRPr="00382A1D">
              <w:rPr>
                <w:noProof/>
                <w:webHidden/>
              </w:rPr>
              <w:fldChar w:fldCharType="separate"/>
            </w:r>
            <w:r w:rsidR="00184424" w:rsidRPr="00382A1D">
              <w:rPr>
                <w:noProof/>
                <w:webHidden/>
              </w:rPr>
              <w:t>59</w:t>
            </w:r>
            <w:r w:rsidR="00184424" w:rsidRPr="00382A1D">
              <w:rPr>
                <w:noProof/>
                <w:webHidden/>
              </w:rPr>
              <w:fldChar w:fldCharType="end"/>
            </w:r>
          </w:hyperlink>
        </w:p>
        <w:p w:rsidR="000653A5" w:rsidRDefault="0077383C" w:rsidP="00382A1D">
          <w:pPr>
            <w:pStyle w:val="Mezera0"/>
            <w:spacing w:before="0"/>
          </w:pPr>
          <w:r w:rsidRPr="00382A1D">
            <w:rPr>
              <w:sz w:val="22"/>
              <w:szCs w:val="22"/>
            </w:rPr>
            <w:fldChar w:fldCharType="end"/>
          </w:r>
          <w:r w:rsidR="003053A4">
            <w:tab/>
          </w:r>
        </w:p>
      </w:sdtContent>
    </w:sdt>
    <w:p w:rsidR="00F6736B" w:rsidRPr="00F66C86" w:rsidRDefault="00F6736B" w:rsidP="0063688E">
      <w:pPr>
        <w:pStyle w:val="Mezera0"/>
      </w:pPr>
    </w:p>
    <w:p w:rsidR="00382A1D" w:rsidRDefault="00382A1D" w:rsidP="0063688E"/>
    <w:p w:rsidR="00382A1D" w:rsidRDefault="00382A1D" w:rsidP="0063688E"/>
    <w:p w:rsidR="00382A1D" w:rsidRDefault="00382A1D" w:rsidP="0063688E"/>
    <w:p w:rsidR="00382A1D" w:rsidRDefault="00382A1D" w:rsidP="0063688E"/>
    <w:p w:rsidR="00382A1D" w:rsidRDefault="00382A1D" w:rsidP="0063688E"/>
    <w:p w:rsidR="00382A1D" w:rsidRDefault="00382A1D" w:rsidP="0063688E"/>
    <w:p w:rsidR="00382A1D" w:rsidRDefault="0027589E" w:rsidP="0063688E">
      <w:r>
        <w:pict>
          <v:rect id="_x0000_i1025" style="width:0;height:1.5pt" o:hralign="center" o:hrstd="t" o:hr="t" fillcolor="gray" stroked="f"/>
        </w:pict>
      </w:r>
    </w:p>
    <w:p w:rsidR="00F6736B" w:rsidRPr="00152083" w:rsidRDefault="00F6736B" w:rsidP="0063688E">
      <w:r w:rsidRPr="00F66C86">
        <w:t>Zpracovatel</w:t>
      </w:r>
      <w:r w:rsidRPr="005659C4">
        <w:t>:</w:t>
      </w:r>
      <w:r w:rsidRPr="00152083">
        <w:t xml:space="preserve"> Odbor (Agentura)</w:t>
      </w:r>
      <w:r w:rsidR="00FE2BB6">
        <w:t xml:space="preserve"> </w:t>
      </w:r>
      <w:r w:rsidRPr="00152083">
        <w:t>pro sociální začleňování, Úřad vlády ČR</w:t>
      </w:r>
      <w:r w:rsidRPr="00F66C86">
        <w:t xml:space="preserve">, </w:t>
      </w:r>
      <w:hyperlink r:id="rId35" w:history="1">
        <w:r w:rsidRPr="00152083">
          <w:rPr>
            <w:rStyle w:val="Hypertextovodkaz"/>
            <w:color w:val="auto"/>
          </w:rPr>
          <w:t>www.socialni-zaclenovani.cz</w:t>
        </w:r>
      </w:hyperlink>
      <w:r w:rsidRPr="00152083">
        <w:br/>
      </w:r>
      <w:r w:rsidRPr="0017579B">
        <w:t>Odpovědný garant:</w:t>
      </w:r>
      <w:r w:rsidR="0017579B">
        <w:t xml:space="preserve"> Ing. Radka Soukupová</w:t>
      </w:r>
    </w:p>
    <w:p w:rsidR="00DA74B6" w:rsidRDefault="00F6736B" w:rsidP="00DA74B6">
      <w:r w:rsidRPr="00F66C86">
        <w:br w:type="page"/>
      </w:r>
      <w:bookmarkStart w:id="17" w:name="_Toc495955885"/>
    </w:p>
    <w:p w:rsidR="00F6736B" w:rsidRPr="000653A5" w:rsidRDefault="00F6736B" w:rsidP="0063688E">
      <w:pPr>
        <w:pStyle w:val="Nadpis1"/>
      </w:pPr>
      <w:bookmarkStart w:id="18" w:name="_Toc510793975"/>
      <w:r w:rsidRPr="000653A5">
        <w:lastRenderedPageBreak/>
        <w:t>ZÁKLADNÍ VYMEZENÍ KOORDINOVANÉHO PŘÍSTUPU</w:t>
      </w:r>
      <w:bookmarkEnd w:id="17"/>
      <w:bookmarkEnd w:id="18"/>
    </w:p>
    <w:p w:rsidR="00F6736B" w:rsidRPr="000653A5" w:rsidRDefault="00F6736B" w:rsidP="001704F5">
      <w:pPr>
        <w:pStyle w:val="Nadpis2"/>
      </w:pPr>
      <w:bookmarkStart w:id="19" w:name="_Toc494889202"/>
      <w:bookmarkStart w:id="20" w:name="_Toc495955886"/>
      <w:bookmarkStart w:id="21" w:name="_Toc510793976"/>
      <w:r w:rsidRPr="005659C4">
        <w:t>VÝCHODISKA</w:t>
      </w:r>
      <w:r w:rsidRPr="00F66C86">
        <w:t xml:space="preserve"> KOORDINOVANÉHO PŘÍSTUPU (STRATEGICKÝ RÁMEC)</w:t>
      </w:r>
      <w:bookmarkEnd w:id="19"/>
      <w:bookmarkEnd w:id="20"/>
      <w:bookmarkEnd w:id="21"/>
    </w:p>
    <w:p w:rsidR="00F6736B" w:rsidRPr="00F66C86" w:rsidRDefault="009607BB" w:rsidP="0063688E">
      <w:pPr>
        <w:pStyle w:val="OdstavecseseznamemII"/>
      </w:pPr>
      <w:r>
        <w:t xml:space="preserve">      </w:t>
      </w:r>
      <w:r w:rsidR="00F6736B" w:rsidRPr="00F66C86">
        <w:t xml:space="preserve">Boj s chudobou a sociální začleňování patří mezi základní priority </w:t>
      </w:r>
      <w:r w:rsidR="00F6736B" w:rsidRPr="00F66C86">
        <w:rPr>
          <w:b/>
        </w:rPr>
        <w:t>Strategie EU 2020</w:t>
      </w:r>
      <w:r w:rsidR="00F6736B" w:rsidRPr="00F66C86">
        <w:t xml:space="preserve">. </w:t>
      </w:r>
      <w:r w:rsidR="00F6736B" w:rsidRPr="00152083">
        <w:t xml:space="preserve">Analogicky k nim byly stanoveny také </w:t>
      </w:r>
      <w:r w:rsidR="00F6736B" w:rsidRPr="005659C4">
        <w:rPr>
          <w:b/>
        </w:rPr>
        <w:t>národní rozvojové priority České republiky (NRP) pro období 2014</w:t>
      </w:r>
      <w:r w:rsidR="00FE2BB6">
        <w:rPr>
          <w:b/>
        </w:rPr>
        <w:t xml:space="preserve"> </w:t>
      </w:r>
      <w:r w:rsidR="00F6736B" w:rsidRPr="005659C4">
        <w:rPr>
          <w:b/>
        </w:rPr>
        <w:t>–2020</w:t>
      </w:r>
      <w:r w:rsidR="00F6736B" w:rsidRPr="00152083">
        <w:t xml:space="preserve">, které si ČR stanovila jako základ celého programovacího procesu 2014–2020. </w:t>
      </w:r>
      <w:r w:rsidR="00627A56" w:rsidRPr="00152083">
        <w:t>Jedná se mj.</w:t>
      </w:r>
      <w:r w:rsidR="00627A56">
        <w:t xml:space="preserve"> </w:t>
      </w:r>
      <w:r w:rsidR="00627A56" w:rsidRPr="00F66C86">
        <w:t>o fungující trh práce, rozvoj vzdělávání, o podporu sociálního začleňování, boje s chudobou a systému péče o zdraví a o integrovaný rozvoj území.</w:t>
      </w:r>
      <w:r w:rsidR="00627A56" w:rsidRPr="00F66C86">
        <w:rPr>
          <w:rStyle w:val="Znakapoznpodarou"/>
        </w:rPr>
        <w:footnoteReference w:id="6"/>
      </w:r>
      <w:r w:rsidR="00627A56">
        <w:t xml:space="preserve"> </w:t>
      </w:r>
      <w:r w:rsidR="00F6736B" w:rsidRPr="00152083">
        <w:t>Současně patří mezi priority EU pro</w:t>
      </w:r>
      <w:r>
        <w:t> </w:t>
      </w:r>
      <w:r w:rsidR="00F6736B" w:rsidRPr="00152083">
        <w:t xml:space="preserve">programové období 2014-2020 začleňování </w:t>
      </w:r>
      <w:proofErr w:type="spellStart"/>
      <w:r w:rsidR="00F6736B" w:rsidRPr="00152083">
        <w:t>marginalizovaných</w:t>
      </w:r>
      <w:proofErr w:type="spellEnd"/>
      <w:r w:rsidR="0017572B">
        <w:t xml:space="preserve"> </w:t>
      </w:r>
      <w:r w:rsidR="00F6736B" w:rsidRPr="00F66C86">
        <w:t>skupin obyvatel, především Romů, což je i jedna</w:t>
      </w:r>
      <w:r w:rsidR="0017572B">
        <w:t xml:space="preserve"> </w:t>
      </w:r>
      <w:r w:rsidR="00F6736B" w:rsidRPr="00F66C86">
        <w:t>z investičních priorit ESIF. K vytváření rámců pro realizaci té</w:t>
      </w:r>
      <w:r w:rsidR="0017572B">
        <w:t>to priority slouží na úrovni EU i</w:t>
      </w:r>
      <w:r w:rsidR="00F6736B" w:rsidRPr="00F66C86">
        <w:t xml:space="preserve"> Doporučení Rady EU ze dne 9. prosince 2013 o účinných opatřeních v oblasti integrace</w:t>
      </w:r>
      <w:r w:rsidR="0017572B">
        <w:t xml:space="preserve"> </w:t>
      </w:r>
      <w:r w:rsidR="00F6736B" w:rsidRPr="00F66C86">
        <w:t>Romů</w:t>
      </w:r>
      <w:r w:rsidR="0017572B">
        <w:t xml:space="preserve"> </w:t>
      </w:r>
      <w:r w:rsidR="00F6736B" w:rsidRPr="00F66C86">
        <w:t>v</w:t>
      </w:r>
      <w:r>
        <w:t> </w:t>
      </w:r>
      <w:r w:rsidR="00F6736B" w:rsidRPr="00F66C86">
        <w:t>členských státech.</w:t>
      </w:r>
      <w:r w:rsidR="00F6736B" w:rsidRPr="00F66C86">
        <w:rPr>
          <w:rStyle w:val="Znakapoznpodarou"/>
        </w:rPr>
        <w:footnoteReference w:id="7"/>
      </w:r>
    </w:p>
    <w:p w:rsidR="00F6736B" w:rsidRPr="00F66C86" w:rsidRDefault="00F6736B" w:rsidP="0063688E">
      <w:pPr>
        <w:pStyle w:val="OdstavecseseznamemII"/>
      </w:pPr>
      <w:r w:rsidRPr="00F66C86">
        <w:t>Na základě toho byly v </w:t>
      </w:r>
      <w:r w:rsidR="00B25F48" w:rsidRPr="00F66C86">
        <w:rPr>
          <w:b/>
        </w:rPr>
        <w:t xml:space="preserve">Dohodě o partnerství mezi ČR a Evropskou </w:t>
      </w:r>
      <w:r w:rsidR="006124AE" w:rsidRPr="00F66C86">
        <w:rPr>
          <w:b/>
        </w:rPr>
        <w:t>komisí</w:t>
      </w:r>
      <w:r w:rsidR="003A5535">
        <w:rPr>
          <w:b/>
        </w:rPr>
        <w:t xml:space="preserve"> </w:t>
      </w:r>
      <w:r w:rsidR="003A5535" w:rsidRPr="003A5535">
        <w:t>(EK)</w:t>
      </w:r>
      <w:r w:rsidR="006124AE" w:rsidRPr="00F66C86">
        <w:t xml:space="preserve"> stanoveny</w:t>
      </w:r>
      <w:r w:rsidRPr="00F66C86">
        <w:t xml:space="preserve"> základní potřeby rozvoje</w:t>
      </w:r>
      <w:r w:rsidRPr="00F66C86">
        <w:rPr>
          <w:rStyle w:val="Znakapoznpodarou"/>
        </w:rPr>
        <w:footnoteReference w:id="8"/>
      </w:r>
      <w:r w:rsidRPr="00F66C86">
        <w:t xml:space="preserve">, což v oblasti sociální integrace znamená „meziinstitucionální a komplexní </w:t>
      </w:r>
      <w:r w:rsidR="006124AE" w:rsidRPr="00F66C86">
        <w:t xml:space="preserve">přístup </w:t>
      </w:r>
      <w:r w:rsidR="006124AE">
        <w:t>k</w:t>
      </w:r>
      <w:r w:rsidR="009607BB">
        <w:t> </w:t>
      </w:r>
      <w:r w:rsidR="006124AE">
        <w:t>řešení</w:t>
      </w:r>
      <w:r w:rsidRPr="00F66C86">
        <w:t xml:space="preserve"> problémů v dotčených oblastech, zahrnující aktivní přístup veřejné správy a</w:t>
      </w:r>
      <w:r w:rsidR="0017572B">
        <w:t xml:space="preserve"> </w:t>
      </w:r>
      <w:r w:rsidRPr="00F66C86">
        <w:t>koordinaci</w:t>
      </w:r>
      <w:r w:rsidR="0017572B">
        <w:t xml:space="preserve"> </w:t>
      </w:r>
      <w:r w:rsidRPr="00F66C86">
        <w:t>a</w:t>
      </w:r>
      <w:r w:rsidR="009607BB">
        <w:t> </w:t>
      </w:r>
      <w:r w:rsidRPr="00F66C86">
        <w:t>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w:t>
      </w:r>
      <w:r w:rsidR="00F772FC">
        <w:t xml:space="preserve"> </w:t>
      </w:r>
      <w:r w:rsidRPr="00F66C86">
        <w:t xml:space="preserve">a </w:t>
      </w:r>
      <w:r w:rsidR="0007616C" w:rsidRPr="00F66C86">
        <w:t xml:space="preserve">zdraví“. </w:t>
      </w:r>
      <w:r w:rsidRPr="00F66C86">
        <w:t>Příkladem takových plánů jsou Strategické plány sociálního začleňování</w:t>
      </w:r>
      <w:r w:rsidRPr="00F66C86">
        <w:rPr>
          <w:rStyle w:val="Znakapoznpodarou"/>
        </w:rPr>
        <w:footnoteReference w:id="9"/>
      </w:r>
      <w:r w:rsidR="0007616C">
        <w:t xml:space="preserve"> (</w:t>
      </w:r>
      <w:r w:rsidR="0023178A">
        <w:t xml:space="preserve">dále jen </w:t>
      </w:r>
      <w:r w:rsidR="0007616C">
        <w:t>SPSZ)</w:t>
      </w:r>
      <w:r w:rsidRPr="00F66C86">
        <w:t>,</w:t>
      </w:r>
      <w:r w:rsidR="0017572B">
        <w:t xml:space="preserve"> </w:t>
      </w:r>
      <w:r w:rsidRPr="00F66C86">
        <w:t xml:space="preserve">které jsou základní součástí spolupráce </w:t>
      </w:r>
      <w:r w:rsidR="006B278A" w:rsidRPr="00F66C86">
        <w:t>lokality</w:t>
      </w:r>
      <w:r w:rsidR="0017572B">
        <w:t xml:space="preserve"> </w:t>
      </w:r>
      <w:r w:rsidR="00C7746E">
        <w:t>s Agenturou v rámci K</w:t>
      </w:r>
      <w:r w:rsidRPr="00F66C86">
        <w:t>oordinovaného přístupu k sociálně vyloučeným lokalitám, integrovaně řeší výše uvedené oblasti a</w:t>
      </w:r>
      <w:r w:rsidR="0017572B">
        <w:t xml:space="preserve"> </w:t>
      </w:r>
      <w:r w:rsidRPr="00F66C86">
        <w:t>jsou předpokladem podpory funkčně vymezeným územím pro</w:t>
      </w:r>
      <w:r w:rsidR="009607BB">
        <w:t> </w:t>
      </w:r>
      <w:r w:rsidRPr="00F66C86">
        <w:t xml:space="preserve">řešení sociálně vyloučených lokalit a prevence jejich vzniku. </w:t>
      </w:r>
    </w:p>
    <w:p w:rsidR="00F66C86" w:rsidRDefault="00F6736B" w:rsidP="0063688E">
      <w:pPr>
        <w:pStyle w:val="OdstavecseseznamemII"/>
      </w:pPr>
      <w:r w:rsidRPr="00152083">
        <w:t xml:space="preserve">Také </w:t>
      </w:r>
      <w:r w:rsidRPr="005659C4">
        <w:rPr>
          <w:b/>
        </w:rPr>
        <w:t>Strategie regionálního rozvoje České republiky na období 2014 – 2020</w:t>
      </w:r>
      <w:r w:rsidRPr="00152083">
        <w:t xml:space="preserve"> označuje sociální </w:t>
      </w:r>
      <w:r w:rsidRPr="00F66C86">
        <w:t xml:space="preserve">vyloučení a výskyt sociálně vyloučených lokalit za jeden z největších sociálních problémů České republiky. </w:t>
      </w:r>
      <w:r w:rsidR="00994519">
        <w:t>Strategie vymezuje n</w:t>
      </w:r>
      <w:r w:rsidRPr="00F66C86">
        <w:t xml:space="preserve">a úrovni ORP </w:t>
      </w:r>
      <w:r w:rsidR="00994519">
        <w:t>strukturálně</w:t>
      </w:r>
      <w:r w:rsidRPr="00F66C86">
        <w:t xml:space="preserve"> znevýhodněné oblasti, které vykazují dlouhodobou nezaměstnanost a výskyt sociálně vyloučených lokalit či lokalit ohrožených sociálním vyloučením.    </w:t>
      </w:r>
    </w:p>
    <w:p w:rsidR="00F6736B" w:rsidRPr="00F66C86" w:rsidRDefault="00F6736B" w:rsidP="00437B4F">
      <w:pPr>
        <w:pStyle w:val="OdstavecseseznamemII"/>
      </w:pPr>
      <w:r w:rsidRPr="00F66C86">
        <w:t xml:space="preserve">Tyto obecné strategické rámce ukotvené v Dohodě o partnerství a ve Strategii regionálního rozvoje ČR tvoří východiska pro </w:t>
      </w:r>
      <w:r w:rsidRPr="00152083">
        <w:t xml:space="preserve">Koordinovaný přístup k sociálně vyloučeným lokalitám </w:t>
      </w:r>
      <w:r w:rsidRPr="00F66C86">
        <w:t>a jsou reflektovány také v jednotlivých programech (OP Z, OP VVV a IROP).</w:t>
      </w:r>
    </w:p>
    <w:p w:rsidR="00F6736B" w:rsidRPr="00FE2BB6" w:rsidRDefault="00F6736B" w:rsidP="00437B4F">
      <w:pPr>
        <w:pStyle w:val="OdstavecseseznamemII"/>
      </w:pPr>
      <w:r w:rsidRPr="00FE2BB6">
        <w:t xml:space="preserve">Další klíčovou oporu tvoří sektorové strategické dokumenty, tzv. ex-ante </w:t>
      </w:r>
      <w:proofErr w:type="spellStart"/>
      <w:r w:rsidRPr="00FE2BB6">
        <w:t>kondicionality</w:t>
      </w:r>
      <w:proofErr w:type="spellEnd"/>
      <w:r w:rsidRPr="00FE2BB6">
        <w:t xml:space="preserve">, tedy předběžné podmínky pro implementaci ESIF do roku 2020, a to zejména Strategie sociálního začleňování a Strategie zaměstnanosti (MPSV), Strategie vzdělávací politiky (MŠMT) a další. </w:t>
      </w:r>
      <w:r w:rsidRPr="00043E60">
        <w:rPr>
          <w:sz w:val="20"/>
        </w:rPr>
        <w:t xml:space="preserve">Mezi </w:t>
      </w:r>
      <w:r w:rsidRPr="00043E60">
        <w:rPr>
          <w:sz w:val="20"/>
        </w:rPr>
        <w:lastRenderedPageBreak/>
        <w:t>významn</w:t>
      </w:r>
      <w:r w:rsidR="00994519" w:rsidRPr="00043E60">
        <w:rPr>
          <w:sz w:val="20"/>
        </w:rPr>
        <w:t xml:space="preserve">á </w:t>
      </w:r>
      <w:r w:rsidR="00994519" w:rsidRPr="00FE2BB6">
        <w:t>východiska</w:t>
      </w:r>
      <w:r w:rsidRPr="00FE2BB6">
        <w:t xml:space="preserve"> patří také Strategie romské integrace</w:t>
      </w:r>
      <w:r w:rsidR="003A2C0D">
        <w:t xml:space="preserve"> do roku 2020</w:t>
      </w:r>
      <w:r w:rsidRPr="00FE2BB6">
        <w:t>, která je povinnou podmínkou pro implementaci IROP a OP VVV a vytváří základní strategický rámec pro integraci Romů v ČR. K těmto dokumentům se vztahují jednotlivé operační programy</w:t>
      </w:r>
      <w:r w:rsidR="00F72468">
        <w:t xml:space="preserve"> IROP a OP VVV</w:t>
      </w:r>
      <w:r w:rsidR="00365CD6" w:rsidRPr="00FE2BB6">
        <w:t>.</w:t>
      </w:r>
    </w:p>
    <w:p w:rsidR="00F66C86" w:rsidRPr="00FE2BB6" w:rsidRDefault="00B95A71" w:rsidP="00437B4F">
      <w:pPr>
        <w:pStyle w:val="OdstavecseseznamemII"/>
      </w:pPr>
      <w:r w:rsidRPr="00FE2BB6">
        <w:rPr>
          <w:b/>
        </w:rPr>
        <w:t xml:space="preserve">Strategie </w:t>
      </w:r>
      <w:r w:rsidR="00B834E1" w:rsidRPr="00FE2BB6">
        <w:rPr>
          <w:b/>
        </w:rPr>
        <w:t>sociálního začleňování pro období 2014 – 2020</w:t>
      </w:r>
      <w:r w:rsidR="0095166D">
        <w:rPr>
          <w:b/>
        </w:rPr>
        <w:t xml:space="preserve"> </w:t>
      </w:r>
      <w:r w:rsidRPr="00FE2BB6">
        <w:t>pokrývá všechny tematické oblasti sociálního vyloučení na celém území</w:t>
      </w:r>
      <w:r w:rsidR="00B834E1" w:rsidRPr="00FE2BB6">
        <w:t xml:space="preserve"> ČR.</w:t>
      </w:r>
      <w:r w:rsidR="006124AE">
        <w:t xml:space="preserve"> </w:t>
      </w:r>
      <w:r w:rsidRPr="00FE2BB6">
        <w:t>Usnesení vlády ze dne 25. července 2012 č. 570 ukládá ministru práce a sociálních věcí</w:t>
      </w:r>
      <w:r w:rsidR="00B834E1" w:rsidRPr="00FE2BB6">
        <w:t>, ministru školství, mládeže a tělovýchovy,</w:t>
      </w:r>
      <w:r w:rsidR="000E0147" w:rsidRPr="00FE2BB6">
        <w:t xml:space="preserve"> ministru</w:t>
      </w:r>
      <w:r w:rsidR="00B834E1" w:rsidRPr="00FE2BB6">
        <w:t xml:space="preserve"> pro místní rozvoj, </w:t>
      </w:r>
      <w:r w:rsidR="000E0147" w:rsidRPr="00FE2BB6">
        <w:t xml:space="preserve">ministru </w:t>
      </w:r>
      <w:r w:rsidR="00B834E1" w:rsidRPr="00FE2BB6">
        <w:t xml:space="preserve">zdravotnictví, </w:t>
      </w:r>
      <w:r w:rsidR="000E0147" w:rsidRPr="00FE2BB6">
        <w:t xml:space="preserve">ministru </w:t>
      </w:r>
      <w:r w:rsidR="00B834E1" w:rsidRPr="00FE2BB6">
        <w:t xml:space="preserve">spravedlnosti, </w:t>
      </w:r>
      <w:r w:rsidR="000E0147" w:rsidRPr="00FE2BB6">
        <w:t xml:space="preserve">ministru </w:t>
      </w:r>
      <w:r w:rsidR="00B834E1" w:rsidRPr="00FE2BB6">
        <w:t xml:space="preserve">vnitra, </w:t>
      </w:r>
      <w:r w:rsidR="000E0147" w:rsidRPr="00FE2BB6">
        <w:t>ministru průmyslu a obchodu</w:t>
      </w:r>
      <w:r w:rsidR="0095166D">
        <w:t xml:space="preserve"> </w:t>
      </w:r>
      <w:r w:rsidRPr="00FE2BB6">
        <w:t>a</w:t>
      </w:r>
      <w:r w:rsidR="00AD4168">
        <w:t> </w:t>
      </w:r>
      <w:r w:rsidRPr="00FE2BB6">
        <w:t xml:space="preserve">zástupcům Agentury </w:t>
      </w:r>
      <w:r w:rsidR="00E31BF6">
        <w:t>společně</w:t>
      </w:r>
      <w:r w:rsidR="0095166D">
        <w:t xml:space="preserve"> </w:t>
      </w:r>
      <w:r w:rsidR="00E31BF6" w:rsidRPr="00FE2BB6">
        <w:t>koordinovat</w:t>
      </w:r>
      <w:r w:rsidR="0095166D">
        <w:t xml:space="preserve"> </w:t>
      </w:r>
      <w:r w:rsidRPr="00FE2BB6">
        <w:t>postupy při vytváření a realizaci opatření na podporu sociálního začleňování obyvatel sociálně vyloučených lokalit.</w:t>
      </w:r>
    </w:p>
    <w:p w:rsidR="0016117C" w:rsidRPr="0095166D" w:rsidRDefault="006B278A" w:rsidP="00437B4F">
      <w:pPr>
        <w:pStyle w:val="OdstavecseseznamemII"/>
      </w:pPr>
      <w:r w:rsidRPr="00FE2BB6">
        <w:rPr>
          <w:b/>
        </w:rPr>
        <w:t>Strategie boje proti sociálnímu vyloučení</w:t>
      </w:r>
      <w:r w:rsidR="0095166D">
        <w:rPr>
          <w:b/>
        </w:rPr>
        <w:t xml:space="preserve"> </w:t>
      </w:r>
      <w:r w:rsidRPr="00FE2BB6">
        <w:rPr>
          <w:b/>
        </w:rPr>
        <w:t>2016-2020</w:t>
      </w:r>
      <w:r w:rsidRPr="00FE2BB6">
        <w:t xml:space="preserve"> se zaměřuje na řešení a eliminaci </w:t>
      </w:r>
      <w:r w:rsidR="0016117C" w:rsidRPr="00FE2BB6">
        <w:t>klíčového</w:t>
      </w:r>
      <w:r w:rsidR="0095166D">
        <w:t xml:space="preserve"> </w:t>
      </w:r>
      <w:r w:rsidRPr="00FE2BB6">
        <w:t>sociálníh</w:t>
      </w:r>
      <w:r w:rsidR="0016117C" w:rsidRPr="00FE2BB6">
        <w:t>o</w:t>
      </w:r>
      <w:r w:rsidRPr="00FE2BB6">
        <w:t xml:space="preserve"> problém</w:t>
      </w:r>
      <w:r w:rsidR="0016117C" w:rsidRPr="00FE2BB6">
        <w:t xml:space="preserve">u - </w:t>
      </w:r>
      <w:r w:rsidRPr="00FE2BB6">
        <w:t>sociální</w:t>
      </w:r>
      <w:r w:rsidR="0016117C" w:rsidRPr="00FE2BB6">
        <w:t>ho</w:t>
      </w:r>
      <w:r w:rsidRPr="00FE2BB6">
        <w:t xml:space="preserve"> vyloučení. </w:t>
      </w:r>
      <w:r w:rsidR="0016117C" w:rsidRPr="00FE2BB6">
        <w:t>Cílem strategie je koordinovat úsilí jednotlivých složek státní správy</w:t>
      </w:r>
      <w:r w:rsidR="0095166D">
        <w:t xml:space="preserve"> </w:t>
      </w:r>
      <w:r w:rsidR="0016117C" w:rsidRPr="00FE2BB6">
        <w:t>v boji proti fenoménu sociálního vyloučení a vytvořit předpoklady pro aktivní spolupráci se samosprávami krajů a obcí při řešení sociálního vyloučení. Akční plán ke strategii byl schválen usnesením č. 1067 dne 28. listopadu 2016. Vlád</w:t>
      </w:r>
      <w:r w:rsidR="005322F1" w:rsidRPr="00FE2BB6">
        <w:t>a</w:t>
      </w:r>
      <w:r w:rsidR="0016117C" w:rsidRPr="00FE2BB6">
        <w:t xml:space="preserve"> uložila ministru pro lidská práva, rovné příležitosti a</w:t>
      </w:r>
      <w:r w:rsidR="00AD4168">
        <w:t> </w:t>
      </w:r>
      <w:r w:rsidR="0016117C" w:rsidRPr="00FE2BB6">
        <w:t xml:space="preserve">legislativu, aby v součinnosti s 1. místopředsedou vlády pro ekonomiku a ministrem financí, ministryněmi práce a sociálních věcí, školství, mládeže a tělovýchovy, pro místní rozvoj, ministry zdravotnictví, spravedlnosti, vnitra, průmyslu a obchodu, zajistil plnění a nastavení systému </w:t>
      </w:r>
      <w:r w:rsidR="0016117C" w:rsidRPr="0095166D">
        <w:t>monitoringu Akčního plánu ke Strategii boje proti sociálnímu vyloučení na období 2016 až 2020, včetně ustavení meziresortní pracovní skupiny.</w:t>
      </w:r>
    </w:p>
    <w:p w:rsidR="007D521B" w:rsidRPr="0095166D" w:rsidRDefault="00E4465B" w:rsidP="0095166D">
      <w:pPr>
        <w:pStyle w:val="OdstavecseseznamemII"/>
      </w:pPr>
      <w:r w:rsidRPr="0057241E">
        <w:rPr>
          <w:b/>
          <w:color w:val="000000" w:themeColor="text1"/>
        </w:rPr>
        <w:t>Strategie romské integrace do roku 2020</w:t>
      </w:r>
      <w:r w:rsidR="00AD22C2" w:rsidRPr="0057241E">
        <w:rPr>
          <w:color w:val="000000" w:themeColor="text1"/>
        </w:rPr>
        <w:t xml:space="preserve">, </w:t>
      </w:r>
      <w:r w:rsidR="00AD22C2" w:rsidRPr="0095166D">
        <w:t>která byla schválena 23. 2. 2015 Usnesením vlády č. 127/2015</w:t>
      </w:r>
      <w:r w:rsidR="00AD4168">
        <w:t>,</w:t>
      </w:r>
      <w:r w:rsidR="00AD22C2" w:rsidRPr="0095166D">
        <w:t xml:space="preserve"> </w:t>
      </w:r>
      <w:r w:rsidR="007D521B" w:rsidRPr="0095166D">
        <w:t>tvoří rámec pro opatření, jejichž cílem je do roku 2020 přispět ke zvrácení negativních trendů ve vývoji situace značné části Romů v ČR v oblastech vzdělávání, zaměstnanosti, bydlení, zdravotní a sociální a nastartovat a urychlit pozitivní změny, které povedou k postupnému odstranění neodůvodněných a nepřijatelných rozdílů mezi situací značné části Romů a většinové části populace, zajistit účinnou ochranu Romů před diskrimin</w:t>
      </w:r>
      <w:r w:rsidR="00AD22C2" w:rsidRPr="0095166D">
        <w:t>ací, bezpečné soužití a povzbudit</w:t>
      </w:r>
      <w:r w:rsidR="007D521B" w:rsidRPr="0095166D">
        <w:t xml:space="preserve"> rozvoj romské kultury, jazyka a participaci Romů. Integrální součástí strategie je její propojení na politiky prováděné nebo</w:t>
      </w:r>
      <w:r w:rsidR="00AD4168">
        <w:t> </w:t>
      </w:r>
      <w:r w:rsidR="007D521B" w:rsidRPr="0095166D">
        <w:t>koordinované na úrovni EU a současně na mezinárodní iniciativy, zejména v rámci Rady Evropy, v návaznosti na iniciativu Dekáda romské inkluze a na doporučení kontrolních mechanismů OSN.</w:t>
      </w:r>
    </w:p>
    <w:p w:rsidR="00F6736B" w:rsidRPr="004D1785" w:rsidRDefault="00F6736B" w:rsidP="00D77C5B">
      <w:pPr>
        <w:pStyle w:val="OdstavecseseznamemII"/>
        <w:numPr>
          <w:ilvl w:val="0"/>
          <w:numId w:val="0"/>
        </w:numPr>
        <w:ind w:left="360"/>
      </w:pPr>
    </w:p>
    <w:p w:rsidR="00F6736B" w:rsidRPr="00F66C86" w:rsidRDefault="00F6736B" w:rsidP="00F6736B">
      <w:pPr>
        <w:pStyle w:val="Nadpis2"/>
      </w:pPr>
      <w:bookmarkStart w:id="22" w:name="_Toc489276698"/>
      <w:bookmarkStart w:id="23" w:name="_Toc492707647"/>
      <w:bookmarkStart w:id="24" w:name="_Toc494889203"/>
      <w:bookmarkStart w:id="25" w:name="_Toc495955887"/>
      <w:bookmarkStart w:id="26" w:name="_Toc510793977"/>
      <w:r w:rsidRPr="00F66C86">
        <w:t xml:space="preserve">CHARAKTERISTIKA, PRINCIPY A </w:t>
      </w:r>
      <w:r w:rsidR="002C1F41" w:rsidRPr="00F66C86">
        <w:t>CÍLE</w:t>
      </w:r>
      <w:r w:rsidR="00E61039">
        <w:t xml:space="preserve"> </w:t>
      </w:r>
      <w:r w:rsidRPr="00F66C86">
        <w:t>KOORDINOVANÉHO</w:t>
      </w:r>
      <w:bookmarkEnd w:id="22"/>
      <w:bookmarkEnd w:id="23"/>
      <w:r w:rsidRPr="00F66C86">
        <w:t xml:space="preserve"> PŘÍSTUPU</w:t>
      </w:r>
      <w:bookmarkEnd w:id="24"/>
      <w:bookmarkEnd w:id="25"/>
      <w:bookmarkEnd w:id="26"/>
    </w:p>
    <w:p w:rsidR="004C71B3" w:rsidRDefault="00115242" w:rsidP="004D1785">
      <w:pPr>
        <w:pStyle w:val="OdstavecseseznamemII"/>
        <w:ind w:left="357" w:hanging="357"/>
      </w:pPr>
      <w:r w:rsidRPr="00F66C86">
        <w:t>Ko</w:t>
      </w:r>
      <w:r w:rsidR="00F6736B" w:rsidRPr="00F66C86">
        <w:t>ordinovaný</w:t>
      </w:r>
      <w:r w:rsidR="00F6736B" w:rsidRPr="004D1785">
        <w:t xml:space="preserve"> přístup k sociálně vyloučeným lokalitám je nástrojem pomoci obcím a jejich svazkům při začleňování sociálně vyloučených obyvatel </w:t>
      </w:r>
      <w:r w:rsidR="00994519" w:rsidRPr="004D1785">
        <w:t>a prevenci vzniku sociálního vyloučení</w:t>
      </w:r>
      <w:r w:rsidR="0095166D">
        <w:t xml:space="preserve"> </w:t>
      </w:r>
      <w:r w:rsidR="00F6736B" w:rsidRPr="004D1785">
        <w:t xml:space="preserve">z prostředků Evropských strukturálních a investičních fondů (dále „ESIF“) </w:t>
      </w:r>
      <w:r w:rsidR="00484381">
        <w:t xml:space="preserve">a jiných zdrojů </w:t>
      </w:r>
      <w:r w:rsidR="00F6736B" w:rsidRPr="005659C4">
        <w:t xml:space="preserve">za místní podpory Agentury. </w:t>
      </w:r>
      <w:r w:rsidR="00226D1E" w:rsidRPr="00226D1E">
        <w:t xml:space="preserve">SPSZ je obecnou, zastřešující strategií na místní úrovni a pokrývá řadů oblastí (vzdělávací, sociální, zaměstnanostní, bytová, zdravotní a bezpečnostní). Součástí těchto oblastí </w:t>
      </w:r>
      <w:r w:rsidR="0095166D">
        <w:t>mohou být</w:t>
      </w:r>
      <w:r w:rsidR="00226D1E" w:rsidRPr="00226D1E">
        <w:t xml:space="preserve"> i opatření,</w:t>
      </w:r>
      <w:r w:rsidR="006C3CB3">
        <w:t xml:space="preserve"> </w:t>
      </w:r>
      <w:r w:rsidR="00226D1E" w:rsidRPr="00226D1E">
        <w:t>kter</w:t>
      </w:r>
      <w:r w:rsidR="000320EB">
        <w:t>á</w:t>
      </w:r>
      <w:r w:rsidR="00226D1E" w:rsidRPr="00226D1E">
        <w:t xml:space="preserve"> buď nelze hradit z ESIF nebo jsou hrazen</w:t>
      </w:r>
      <w:r w:rsidR="000320EB">
        <w:t>a</w:t>
      </w:r>
      <w:r w:rsidR="00226D1E" w:rsidRPr="00226D1E">
        <w:t xml:space="preserve"> z jiných výzev mimo výzvy KPSVL (např. </w:t>
      </w:r>
      <w:r w:rsidR="000320EB">
        <w:t>aktivní politika</w:t>
      </w:r>
      <w:r w:rsidR="000320EB" w:rsidRPr="00226D1E">
        <w:t xml:space="preserve"> </w:t>
      </w:r>
      <w:r w:rsidR="00226D1E" w:rsidRPr="00226D1E">
        <w:t>zaměstnanosti)</w:t>
      </w:r>
      <w:r w:rsidR="000320EB">
        <w:t xml:space="preserve"> nebo prostřednictvím dotačních programů, které vyhlašují jednotlivá ministerstva a Úřad vlády</w:t>
      </w:r>
      <w:r w:rsidR="00226D1E" w:rsidRPr="00226D1E">
        <w:t>.</w:t>
      </w:r>
      <w:r w:rsidR="00BC5CCC">
        <w:t xml:space="preserve"> </w:t>
      </w:r>
    </w:p>
    <w:p w:rsidR="00F6736B" w:rsidRPr="004D1785" w:rsidRDefault="00F6736B" w:rsidP="00437B4F">
      <w:pPr>
        <w:pStyle w:val="OdstavecseseznamemII"/>
      </w:pPr>
      <w:r w:rsidRPr="004D1785">
        <w:lastRenderedPageBreak/>
        <w:t xml:space="preserve">Cílem KPSVL je na konkrétním území prostřednictvím komplexních vzájemně provázaných intervencí přispět k systémovým změnám v problematice sociálního vyloučení, a to s využitím principů </w:t>
      </w:r>
      <w:r w:rsidRPr="0057241E">
        <w:rPr>
          <w:color w:val="000000" w:themeColor="text1"/>
        </w:rPr>
        <w:t>participace.</w:t>
      </w:r>
      <w:r w:rsidRPr="004D1785">
        <w:t xml:space="preserve"> </w:t>
      </w:r>
      <w:r w:rsidR="005777BA" w:rsidRPr="004D1785">
        <w:t xml:space="preserve">Charakter komplexní intervence se liší dle potřeb konkrétních </w:t>
      </w:r>
      <w:r w:rsidR="005322F1" w:rsidRPr="004D1785">
        <w:t>lokalit</w:t>
      </w:r>
      <w:r w:rsidR="00280D44" w:rsidRPr="004D1785">
        <w:t>.</w:t>
      </w:r>
      <w:r w:rsidR="003B52D9" w:rsidRPr="00F66C86">
        <w:rPr>
          <w:rStyle w:val="Znakapoznpodarou"/>
          <w:b/>
        </w:rPr>
        <w:footnoteReference w:id="10"/>
      </w:r>
    </w:p>
    <w:p w:rsidR="00B0143E" w:rsidRPr="00F66C86" w:rsidRDefault="00F6736B" w:rsidP="00437B4F">
      <w:pPr>
        <w:pStyle w:val="OdstavecseseznamemII"/>
      </w:pPr>
      <w:r w:rsidRPr="00152083">
        <w:t>KPSVL vychází z dosavadní praxe Agentury ze spolupráce s obcemi</w:t>
      </w:r>
      <w:r w:rsidRPr="00F66C86">
        <w:t xml:space="preserve"> a představuje</w:t>
      </w:r>
      <w:r w:rsidR="00DA3EAD">
        <w:t xml:space="preserve"> </w:t>
      </w:r>
      <w:r w:rsidRPr="00F66C86">
        <w:t>prověřený komplexní soubor metod a nástrojů, s jejichž využitím</w:t>
      </w:r>
      <w:r w:rsidRPr="00152083">
        <w:t xml:space="preserve"> Agentura</w:t>
      </w:r>
      <w:r w:rsidRPr="00F66C86">
        <w:t xml:space="preserve"> provází obec</w:t>
      </w:r>
      <w:r w:rsidRPr="00152083">
        <w:t xml:space="preserve"> od </w:t>
      </w:r>
      <w:r w:rsidR="00EA2FBB">
        <w:t xml:space="preserve">vstupní </w:t>
      </w:r>
      <w:r w:rsidR="0020324C">
        <w:t>a</w:t>
      </w:r>
      <w:r w:rsidRPr="00152083">
        <w:t>nalýzy</w:t>
      </w:r>
      <w:r w:rsidR="00646482">
        <w:t xml:space="preserve"> </w:t>
      </w:r>
      <w:r w:rsidRPr="00152083">
        <w:t>a sestavení lokálního partnerství</w:t>
      </w:r>
      <w:r w:rsidRPr="00F66C86">
        <w:t>,</w:t>
      </w:r>
      <w:r w:rsidRPr="00152083">
        <w:t xml:space="preserve"> přes sestavení Strategického plánu sociálního začleňování k jeho naplňování a vyhodnocování, vč. revize plánu pro další období.</w:t>
      </w:r>
      <w:r w:rsidR="00D41D35" w:rsidRPr="00F66C86">
        <w:rPr>
          <w:rStyle w:val="Znakapoznpodarou"/>
        </w:rPr>
        <w:footnoteReference w:id="11"/>
      </w:r>
    </w:p>
    <w:p w:rsidR="00AE1739" w:rsidRPr="00F66C86" w:rsidRDefault="00B0143E" w:rsidP="00437B4F">
      <w:pPr>
        <w:pStyle w:val="OdstavecseseznamemII"/>
      </w:pPr>
      <w:r w:rsidRPr="0057241E">
        <w:t>Intenzivní komplexní podpora</w:t>
      </w:r>
      <w:r w:rsidRPr="00F66C86">
        <w:rPr>
          <w:rStyle w:val="Znakapoznpodarou"/>
          <w:b/>
        </w:rPr>
        <w:footnoteReference w:id="12"/>
      </w:r>
      <w:r w:rsidRPr="00F66C86">
        <w:t xml:space="preserve">, kterou </w:t>
      </w:r>
      <w:r w:rsidR="005B2782" w:rsidRPr="00F66C86">
        <w:t>Agentura obcím v rámci koordinovaného přístupu poskytuje</w:t>
      </w:r>
      <w:r w:rsidR="00AE1739" w:rsidRPr="00F66C86">
        <w:t>:</w:t>
      </w:r>
    </w:p>
    <w:p w:rsidR="00AE1739" w:rsidRPr="00F66C86" w:rsidRDefault="00AE1739" w:rsidP="00AE1739">
      <w:pPr>
        <w:pStyle w:val="Odstavecseseznamem-pouze1rove"/>
      </w:pPr>
      <w:r w:rsidRPr="00F66C86">
        <w:t xml:space="preserve">je zaměřena na </w:t>
      </w:r>
      <w:r w:rsidR="00E24444" w:rsidRPr="00F66C86">
        <w:t xml:space="preserve">koordinovaný </w:t>
      </w:r>
      <w:r w:rsidRPr="00F66C86">
        <w:t>rozvoj</w:t>
      </w:r>
      <w:r w:rsidRPr="00152083">
        <w:t xml:space="preserve"> veřejných (vzdělávacích, sociálních, zaměstnanostních, bytových</w:t>
      </w:r>
      <w:r w:rsidRPr="00F66C86">
        <w:t>, zdravotních</w:t>
      </w:r>
      <w:r w:rsidRPr="00152083">
        <w:t xml:space="preserve"> a bezpečnostních) politik</w:t>
      </w:r>
      <w:r w:rsidR="00DA3EAD">
        <w:t xml:space="preserve"> </w:t>
      </w:r>
      <w:r w:rsidRPr="00F66C86">
        <w:t>v</w:t>
      </w:r>
      <w:r w:rsidR="005322F1" w:rsidRPr="00F66C86">
        <w:t> území</w:t>
      </w:r>
      <w:r w:rsidR="00F66C86">
        <w:t>ch</w:t>
      </w:r>
      <w:r w:rsidRPr="00152083">
        <w:t xml:space="preserve"> zejména na bázi komunitního rozvoje a participace místních aktérů</w:t>
      </w:r>
      <w:r w:rsidR="00B2729C">
        <w:t>;</w:t>
      </w:r>
    </w:p>
    <w:p w:rsidR="00AE1739" w:rsidRPr="00152083" w:rsidRDefault="00364F0D" w:rsidP="005659C4">
      <w:pPr>
        <w:pStyle w:val="Odstavecseseznamem-pouze1rove"/>
      </w:pPr>
      <w:r w:rsidRPr="00F66C86">
        <w:t xml:space="preserve">vede k </w:t>
      </w:r>
      <w:r w:rsidR="00AE1739" w:rsidRPr="00F66C86">
        <w:t xml:space="preserve">vytvoření </w:t>
      </w:r>
      <w:r w:rsidR="00AE1739" w:rsidRPr="00152083">
        <w:t xml:space="preserve">a </w:t>
      </w:r>
      <w:r w:rsidR="00AE1739" w:rsidRPr="00F66C86">
        <w:t>implementaci místní komplexní strategie sociálního začleňování vyjádřené ve Strategickém plánu sociálního začleňování (dále jen SPSZ), který je základním východiskem KPSVL na úrovni obce</w:t>
      </w:r>
      <w:r w:rsidR="00B2729C">
        <w:t>;</w:t>
      </w:r>
    </w:p>
    <w:p w:rsidR="005B2782" w:rsidRPr="00F66C86" w:rsidRDefault="00364F0D" w:rsidP="0067206A">
      <w:pPr>
        <w:pStyle w:val="Odstavecseseznamem-pouze1rove"/>
      </w:pPr>
      <w:r w:rsidRPr="00F66C86">
        <w:t>zahrnuje</w:t>
      </w:r>
      <w:r w:rsidR="005B2782" w:rsidRPr="00F66C86">
        <w:t xml:space="preserve"> podporu při </w:t>
      </w:r>
      <w:r w:rsidR="005322F1" w:rsidRPr="00F66C86">
        <w:t>přípravě</w:t>
      </w:r>
      <w:r w:rsidR="005322F1" w:rsidRPr="00152083">
        <w:t xml:space="preserve"> a </w:t>
      </w:r>
      <w:r w:rsidR="005B2782" w:rsidRPr="00F66C86">
        <w:t>realizaci relevantních aktivit</w:t>
      </w:r>
      <w:r w:rsidR="00064A21" w:rsidRPr="00F66C86">
        <w:t xml:space="preserve"> a</w:t>
      </w:r>
      <w:r w:rsidR="00064A21" w:rsidRPr="00152083">
        <w:t xml:space="preserve"> opatření</w:t>
      </w:r>
      <w:r w:rsidR="00DA3EAD">
        <w:t xml:space="preserve"> </w:t>
      </w:r>
      <w:r w:rsidR="005B2782" w:rsidRPr="00F66C86">
        <w:t>a</w:t>
      </w:r>
      <w:r w:rsidR="00DA3EAD">
        <w:t xml:space="preserve"> </w:t>
      </w:r>
      <w:r w:rsidR="005322F1" w:rsidRPr="00F66C86">
        <w:t>zaměřuje se také</w:t>
      </w:r>
      <w:r w:rsidR="00DA3EAD">
        <w:t xml:space="preserve"> </w:t>
      </w:r>
      <w:r w:rsidR="005322F1" w:rsidRPr="00152083">
        <w:t>na</w:t>
      </w:r>
      <w:r w:rsidR="00876450">
        <w:t> </w:t>
      </w:r>
      <w:r w:rsidR="005322F1" w:rsidRPr="00F66C86">
        <w:t>podmínky udržitelnosti potřebných opatření a na předpoklady dosahování dlouhodobých výsledků</w:t>
      </w:r>
      <w:r w:rsidR="005B2782" w:rsidRPr="00F66C86">
        <w:t>.</w:t>
      </w:r>
    </w:p>
    <w:p w:rsidR="00F6736B" w:rsidRPr="00F66C86" w:rsidRDefault="00F6736B" w:rsidP="001D142C">
      <w:pPr>
        <w:pStyle w:val="OdstavecseseznamemII"/>
      </w:pPr>
      <w:r w:rsidRPr="00F66C86">
        <w:t>Opatření zaměřená na řešení problematiky sociálního vyloučení</w:t>
      </w:r>
      <w:r w:rsidRPr="00152083">
        <w:t xml:space="preserve">, která </w:t>
      </w:r>
      <w:r w:rsidRPr="00F66C86">
        <w:t>jsou v rámci spolupráce</w:t>
      </w:r>
      <w:r w:rsidR="00C7313C" w:rsidRPr="00F66C86">
        <w:t xml:space="preserve"> formou KPSVL</w:t>
      </w:r>
      <w:r w:rsidRPr="00F66C86">
        <w:t xml:space="preserve"> navrhována a implementována:</w:t>
      </w:r>
    </w:p>
    <w:p w:rsidR="00732200" w:rsidRPr="00F66C86" w:rsidRDefault="00F6736B" w:rsidP="00F72FBB">
      <w:pPr>
        <w:pStyle w:val="Odstavecseseznamem-pouze1rove"/>
      </w:pPr>
      <w:r w:rsidRPr="00F66C86">
        <w:t>vycházejí vždy z důkladného poznání konkrétn</w:t>
      </w:r>
      <w:r w:rsidR="00732200" w:rsidRPr="00F66C86">
        <w:t>ích podmínek a situace v</w:t>
      </w:r>
      <w:r w:rsidR="00B2729C">
        <w:t> </w:t>
      </w:r>
      <w:r w:rsidR="00732200" w:rsidRPr="00F66C86">
        <w:t>území</w:t>
      </w:r>
      <w:r w:rsidR="00B2729C">
        <w:t>;</w:t>
      </w:r>
    </w:p>
    <w:p w:rsidR="000E504D" w:rsidRPr="00F66C86" w:rsidRDefault="007F7E5F" w:rsidP="00064A21">
      <w:pPr>
        <w:pStyle w:val="Odstavecseseznamem-pouze1rove"/>
      </w:pPr>
      <w:r w:rsidRPr="00F66C86">
        <w:t xml:space="preserve">reagují adresně a komplexně </w:t>
      </w:r>
      <w:r w:rsidR="00732200" w:rsidRPr="00F66C86">
        <w:t>na identifikované potřeby v oblasti podpory sociálního začleňování v obci (svazku obcí)</w:t>
      </w:r>
      <w:r w:rsidR="00064A21" w:rsidRPr="00F66C86">
        <w:t xml:space="preserve"> a na zjištěné kapacity pro rozvoj v jednotlivých oblastech, </w:t>
      </w:r>
    </w:p>
    <w:p w:rsidR="004031D3" w:rsidRPr="00F66C86" w:rsidRDefault="00364F0D" w:rsidP="00F72FBB">
      <w:pPr>
        <w:pStyle w:val="Odstavecseseznamem-pouze1rove"/>
      </w:pPr>
      <w:r w:rsidRPr="00F66C86">
        <w:t>jsou</w:t>
      </w:r>
      <w:r w:rsidR="00DA3EAD">
        <w:t xml:space="preserve"> </w:t>
      </w:r>
      <w:r w:rsidR="009112A8" w:rsidRPr="00F66C86">
        <w:t>synergická a konzistentní</w:t>
      </w:r>
      <w:r w:rsidR="00064A21" w:rsidRPr="00F66C86">
        <w:t xml:space="preserve"> – </w:t>
      </w:r>
      <w:r w:rsidR="009112A8" w:rsidRPr="00F66C86">
        <w:t>jsou</w:t>
      </w:r>
      <w:r w:rsidR="00064A21" w:rsidRPr="00F66C86">
        <w:t xml:space="preserve"> účelná v kontextu komplexní lokální strategie sociálního začleňování vyjádřené v</w:t>
      </w:r>
      <w:r w:rsidR="00B2729C">
        <w:t> </w:t>
      </w:r>
      <w:r w:rsidR="00064A21" w:rsidRPr="00F66C86">
        <w:t>SPSZ</w:t>
      </w:r>
      <w:r w:rsidR="00B2729C">
        <w:t>;</w:t>
      </w:r>
    </w:p>
    <w:p w:rsidR="00F6736B" w:rsidRPr="00F66C86" w:rsidRDefault="006F5834" w:rsidP="00F72FBB">
      <w:pPr>
        <w:pStyle w:val="Odstavecseseznamem-pouze1rove"/>
      </w:pPr>
      <w:r w:rsidRPr="00F66C86">
        <w:t>jsou</w:t>
      </w:r>
      <w:r w:rsidR="00F6736B" w:rsidRPr="00152083">
        <w:t xml:space="preserve"> realizována </w:t>
      </w:r>
      <w:r w:rsidR="00280D44" w:rsidRPr="00F66C86">
        <w:t xml:space="preserve">převážně </w:t>
      </w:r>
      <w:r w:rsidR="00F6736B" w:rsidRPr="00152083">
        <w:t>prostřednictvím specifického mechanismu financování z prostředků ESIF.</w:t>
      </w:r>
    </w:p>
    <w:p w:rsidR="00F6736B" w:rsidRPr="001D142C" w:rsidRDefault="00A4332B" w:rsidP="00A90021">
      <w:pPr>
        <w:pStyle w:val="OdstavecseseznamemII"/>
      </w:pPr>
      <w:r w:rsidRPr="00152083" w:rsidDel="00FC624D">
        <w:t>Spolupráce obce a Agentury trvá zpravidla tři roky.</w:t>
      </w:r>
      <w:r w:rsidR="00DA3EAD">
        <w:t xml:space="preserve"> </w:t>
      </w:r>
      <w:r w:rsidRPr="00F66C86">
        <w:t>Veškeré služby Agentury jsou hrazeny z rozpočtu Agentury</w:t>
      </w:r>
      <w:r w:rsidRPr="00F66C86">
        <w:rPr>
          <w:rStyle w:val="Znakapoznpodarou"/>
        </w:rPr>
        <w:footnoteReference w:id="13"/>
      </w:r>
      <w:r w:rsidRPr="00F66C86">
        <w:t xml:space="preserve"> a pro obec a její partnery jsou poskytovány zdarma. </w:t>
      </w:r>
    </w:p>
    <w:p w:rsidR="00901190" w:rsidRPr="00900FC3" w:rsidRDefault="00F6736B">
      <w:pPr>
        <w:pStyle w:val="Nadpis2"/>
      </w:pPr>
      <w:bookmarkStart w:id="27" w:name="_Toc494889204"/>
      <w:bookmarkStart w:id="28" w:name="_Toc495955888"/>
      <w:bookmarkStart w:id="29" w:name="_Toc510793978"/>
      <w:r w:rsidRPr="00900FC3">
        <w:lastRenderedPageBreak/>
        <w:t>VYMEZENÍ KOORDINOVANÉHO PŘÍSTUPU PROSTŘEDNICTVÍM POTENCIÁLNÍCH PŘÍJEMCŮ PODPORY</w:t>
      </w:r>
      <w:bookmarkEnd w:id="27"/>
      <w:bookmarkEnd w:id="28"/>
      <w:bookmarkEnd w:id="29"/>
    </w:p>
    <w:p w:rsidR="00901190" w:rsidRPr="00900FC3" w:rsidRDefault="00901190" w:rsidP="00D77C5B">
      <w:pPr>
        <w:pStyle w:val="Nadpis3"/>
      </w:pPr>
      <w:bookmarkStart w:id="30" w:name="_Toc494889205"/>
      <w:bookmarkStart w:id="31" w:name="_Toc495955889"/>
      <w:bookmarkStart w:id="32" w:name="_Toc510793979"/>
      <w:r w:rsidRPr="00900FC3">
        <w:t>1.3.1</w:t>
      </w:r>
      <w:r w:rsidRPr="00900FC3">
        <w:tab/>
        <w:t>Profil obcí, pro které je KPSVL určen, základní informace o způsobu navázání spoluprác</w:t>
      </w:r>
      <w:r w:rsidR="000403E7">
        <w:t xml:space="preserve">e s </w:t>
      </w:r>
      <w:r w:rsidRPr="00900FC3">
        <w:t>Agenturou</w:t>
      </w:r>
      <w:bookmarkEnd w:id="30"/>
      <w:bookmarkEnd w:id="31"/>
      <w:bookmarkEnd w:id="32"/>
    </w:p>
    <w:p w:rsidR="00C920EA" w:rsidRPr="00900FC3" w:rsidRDefault="00901190" w:rsidP="00D77C5B">
      <w:pPr>
        <w:pStyle w:val="OdstavecseseznamemII"/>
      </w:pPr>
      <w:r w:rsidRPr="00900FC3">
        <w:t>KPSVL je určen pro obce</w:t>
      </w:r>
      <w:r w:rsidR="00AC1318" w:rsidRPr="00900FC3">
        <w:t xml:space="preserve">, </w:t>
      </w:r>
      <w:r w:rsidR="00C920EA" w:rsidRPr="00900FC3">
        <w:t>které:</w:t>
      </w:r>
    </w:p>
    <w:p w:rsidR="00B963DB" w:rsidRPr="00900FC3" w:rsidRDefault="009051A7" w:rsidP="00D77C5B">
      <w:pPr>
        <w:pStyle w:val="Odstavecseseznamem"/>
      </w:pPr>
      <w:r w:rsidRPr="00900FC3">
        <w:t xml:space="preserve">mají potřebu a zájem </w:t>
      </w:r>
      <w:r w:rsidR="00BC6506" w:rsidRPr="00900FC3">
        <w:t>na svém území</w:t>
      </w:r>
      <w:r w:rsidR="00646482">
        <w:t xml:space="preserve"> </w:t>
      </w:r>
      <w:r w:rsidR="00F30ACA" w:rsidRPr="00900FC3">
        <w:t xml:space="preserve">systematicky </w:t>
      </w:r>
      <w:r w:rsidR="00901190" w:rsidRPr="00900FC3">
        <w:t>řešit</w:t>
      </w:r>
      <w:r w:rsidR="00646482">
        <w:t xml:space="preserve"> </w:t>
      </w:r>
      <w:r w:rsidR="00901190" w:rsidRPr="00900FC3">
        <w:t>problém sociálního vyloučení, zejména sociálně vyloučených lokalit</w:t>
      </w:r>
      <w:r w:rsidR="00762E5D" w:rsidRPr="00900FC3">
        <w:t>;</w:t>
      </w:r>
    </w:p>
    <w:p w:rsidR="00A4332B" w:rsidRDefault="00A4332B" w:rsidP="00A4332B">
      <w:pPr>
        <w:pStyle w:val="Odstavecseseznamem"/>
      </w:pPr>
      <w:r>
        <w:t>hledají způsob, jak při řešení problematiky sociálního vyloučení postupovat strategicky a</w:t>
      </w:r>
      <w:r w:rsidR="00B2729C">
        <w:t> </w:t>
      </w:r>
      <w:r>
        <w:t>dosahovat dlouhodobých výsledků v začlenění sociálně vyloučených obyvatel i z hlediska prevence vzniku sociálního vyloučení na svém území;</w:t>
      </w:r>
    </w:p>
    <w:p w:rsidR="00A4332B" w:rsidRPr="00F66C86" w:rsidRDefault="00A4332B" w:rsidP="00A4332B">
      <w:pPr>
        <w:pStyle w:val="Odstavecseseznamem"/>
      </w:pPr>
      <w:r>
        <w:t xml:space="preserve">mají zájem zaměřit se na komplexní řešení problematiky sociálního začleňování v klíčových oblastech </w:t>
      </w:r>
      <w:r w:rsidRPr="00F66C86">
        <w:t>(</w:t>
      </w:r>
      <w:r w:rsidRPr="00326275">
        <w:t>bydlení, zaměstnanosti, bezpečnosti, dluhové problematiky, sociálních služeb, zdraví, sousedských vztahů i obecně podpory sociální soudržnosti a rozvoje obce či regionu v kontextu dostupných zdrojů</w:t>
      </w:r>
      <w:r>
        <w:t>);</w:t>
      </w:r>
    </w:p>
    <w:p w:rsidR="00762E5D" w:rsidRPr="00900FC3" w:rsidRDefault="00DD13FE" w:rsidP="003B6F0C">
      <w:pPr>
        <w:pStyle w:val="Odstavecseseznamem"/>
      </w:pPr>
      <w:r w:rsidRPr="00900FC3">
        <w:t>jsou konfrontovány se sociálním vyloučením a na jeho řešení nemají dostatečnou odbornou či</w:t>
      </w:r>
      <w:r w:rsidR="00B2729C">
        <w:t> </w:t>
      </w:r>
      <w:r w:rsidRPr="00900FC3">
        <w:t>personální kapacitu nebo podporu příslušné obce s rozšířenou působností;</w:t>
      </w:r>
    </w:p>
    <w:p w:rsidR="00A4332B" w:rsidRDefault="00A4332B" w:rsidP="00A4332B">
      <w:pPr>
        <w:pStyle w:val="Odstavecseseznamem"/>
      </w:pPr>
      <w:r w:rsidRPr="00F66C86">
        <w:t>budou k tomuto řešení potřebovat podporu</w:t>
      </w:r>
      <w:r>
        <w:t xml:space="preserve"> zejména z prostředků ESIF a na základě výše uvedeného předpokládají:</w:t>
      </w:r>
    </w:p>
    <w:p w:rsidR="00A4332B" w:rsidRPr="00F66C86" w:rsidRDefault="00A4332B" w:rsidP="00A4332B">
      <w:pPr>
        <w:pStyle w:val="Odstavecseseznamem-pouze1rove"/>
      </w:pPr>
      <w:r w:rsidRPr="00F66C86">
        <w:t>podání více než jednoho či dvou projektů, neboť v rámci SPSZ budou tyto projekty dobře provázány a v rámci SPSZ navázány na obecní veřejné politiky a předpokládají využití více než jednoho operačního programu ESIF;</w:t>
      </w:r>
    </w:p>
    <w:p w:rsidR="00901190" w:rsidRPr="00900FC3" w:rsidRDefault="00901190" w:rsidP="003B6F0C">
      <w:pPr>
        <w:pStyle w:val="Odstavecseseznamem-pouze1rove"/>
      </w:pPr>
      <w:r w:rsidRPr="00900FC3">
        <w:t>využít zejména OP Z (</w:t>
      </w:r>
      <w:r w:rsidR="001C0609" w:rsidRPr="00900FC3">
        <w:t xml:space="preserve">specifické cíle 2.1.1 a 2.1.2 </w:t>
      </w:r>
      <w:r w:rsidRPr="00900FC3">
        <w:t xml:space="preserve">investiční </w:t>
      </w:r>
      <w:r w:rsidRPr="00F66C86">
        <w:t>priorit</w:t>
      </w:r>
      <w:r w:rsidR="001C0609">
        <w:t>y</w:t>
      </w:r>
      <w:r w:rsidRPr="00900FC3">
        <w:t xml:space="preserve"> 2</w:t>
      </w:r>
      <w:r w:rsidR="001C0609" w:rsidRPr="00900FC3">
        <w:t xml:space="preserve">.1 prioritní </w:t>
      </w:r>
      <w:r w:rsidR="001C0609">
        <w:t>osy</w:t>
      </w:r>
      <w:r w:rsidRPr="00900FC3">
        <w:t xml:space="preserve"> 2) a</w:t>
      </w:r>
      <w:r w:rsidR="00B2729C">
        <w:t> </w:t>
      </w:r>
      <w:r w:rsidRPr="00900FC3">
        <w:t>OP</w:t>
      </w:r>
      <w:r w:rsidR="00B2729C">
        <w:t xml:space="preserve">  </w:t>
      </w:r>
      <w:r w:rsidRPr="00900FC3">
        <w:t>VVV (</w:t>
      </w:r>
      <w:r w:rsidR="00E31BF6" w:rsidRPr="00900FC3">
        <w:t xml:space="preserve">specifický cíl 1 </w:t>
      </w:r>
      <w:r w:rsidRPr="00900FC3">
        <w:t xml:space="preserve">investiční </w:t>
      </w:r>
      <w:r w:rsidR="00E31BF6" w:rsidRPr="00900FC3">
        <w:t xml:space="preserve">priority </w:t>
      </w:r>
      <w:r w:rsidRPr="00900FC3">
        <w:t>3</w:t>
      </w:r>
      <w:r w:rsidR="00E31BF6" w:rsidRPr="00900FC3">
        <w:t xml:space="preserve"> prioritní osy </w:t>
      </w:r>
      <w:r w:rsidR="00E31BF6">
        <w:t>3</w:t>
      </w:r>
      <w:r w:rsidRPr="00F66C86">
        <w:t>)</w:t>
      </w:r>
      <w:r w:rsidR="00115242" w:rsidRPr="00F66C86">
        <w:t>;</w:t>
      </w:r>
      <w:r w:rsidR="00226D1E" w:rsidRPr="00900FC3">
        <w:t xml:space="preserve"> </w:t>
      </w:r>
    </w:p>
    <w:p w:rsidR="00A66425" w:rsidRPr="00900FC3" w:rsidRDefault="00901190" w:rsidP="003B6F0C">
      <w:pPr>
        <w:pStyle w:val="Odstavecseseznamem-pouze1rove"/>
      </w:pPr>
      <w:r w:rsidRPr="00900FC3">
        <w:t>využití investiční podpory např. k výstavbě a rekonstrukci bytů pro účely sociálního bydlení, k rozšíření infrastruktury sociálních služeb, komunitních center, sociálního podnikání, popřípadě předpokládají investiční aktivity v oblasti vzdělávání, neboť v rámci IROP bude ve</w:t>
      </w:r>
      <w:r w:rsidR="00B2729C">
        <w:t> </w:t>
      </w:r>
      <w:r w:rsidRPr="00900FC3">
        <w:t>výzvách vyčleněna alokace na základě potřeb, které vyplynou z jednotlivých SPSZ;</w:t>
      </w:r>
    </w:p>
    <w:p w:rsidR="00C920EA" w:rsidRPr="00900FC3" w:rsidRDefault="00901190" w:rsidP="003B6F0C">
      <w:pPr>
        <w:pStyle w:val="Odstavecseseznamem-pouze1rove"/>
      </w:pPr>
      <w:r w:rsidRPr="00900FC3">
        <w:t>již v uplynulém období realizovaly rozsáhlé projekty, které plánují nadále rozvíjet (i s ohledem na podmínky udržitelnosti výstupů dosavadních projektů), ale také pro obce bez zkušeností s čerpáním podpory z ESIF (Agentura poskytne při zpracovávání a realizaci projektů podporu ve vyjednaném rozsahu)</w:t>
      </w:r>
      <w:r w:rsidR="00DC7D89" w:rsidRPr="00900FC3">
        <w:t>.</w:t>
      </w:r>
    </w:p>
    <w:p w:rsidR="00A4332B" w:rsidRPr="004D1785" w:rsidRDefault="00A4332B">
      <w:pPr>
        <w:pStyle w:val="OdstavecseseznamemII"/>
      </w:pPr>
      <w:r w:rsidRPr="00F66C86">
        <w:t>Ke spolupráci v rámci KPSVL se mohou společně hlásit</w:t>
      </w:r>
      <w:r w:rsidR="00646482">
        <w:t xml:space="preserve"> </w:t>
      </w:r>
      <w:r w:rsidRPr="00F66C86">
        <w:t xml:space="preserve">obce v určitém mikroregionu (např. město a okolní malé obce), které upřednostňují společnou a propojenou spolupráci na minimalizaci sociálního vyloučení v území. Spojování obcí ke spolupráci v KPSVL do svazků obcí či mikroregionů </w:t>
      </w:r>
      <w:r>
        <w:t xml:space="preserve">je </w:t>
      </w:r>
      <w:r w:rsidRPr="00F66C86">
        <w:t>při výběru Monitorovacím výborem Agentury</w:t>
      </w:r>
      <w:r w:rsidRPr="00F66C86">
        <w:rPr>
          <w:rStyle w:val="Znakapoznpodarou"/>
        </w:rPr>
        <w:footnoteReference w:id="14"/>
      </w:r>
      <w:r w:rsidRPr="00F66C86">
        <w:t xml:space="preserve"> (MVA) bonifikováno při hodnocení přihlášek.</w:t>
      </w:r>
      <w:r w:rsidRPr="00F66C86">
        <w:rPr>
          <w:rStyle w:val="Znakapoznpodarou"/>
        </w:rPr>
        <w:footnoteReference w:id="15"/>
      </w:r>
    </w:p>
    <w:p w:rsidR="00901190" w:rsidRPr="00900FC3" w:rsidDel="00FE288A" w:rsidRDefault="00901190" w:rsidP="003B6F0C">
      <w:pPr>
        <w:pStyle w:val="OdstavecseseznamemII"/>
      </w:pPr>
      <w:r w:rsidRPr="00900FC3" w:rsidDel="00FE288A">
        <w:lastRenderedPageBreak/>
        <w:t xml:space="preserve">V rámci KPSVL bude spolupráce nabídnuta minimálně 70 lokalitám (obcím a jejich svazkům). Do října 2016 přistupovaly obce ke KPSVL formou tzv. vln. Od 1. 11. 2016 je obcím umožněno přistupovat do KPSVL průběžně. Obce </w:t>
      </w:r>
      <w:r w:rsidR="00137860" w:rsidRPr="00900FC3" w:rsidDel="00FE288A">
        <w:t xml:space="preserve">či jejich svazky </w:t>
      </w:r>
      <w:r w:rsidRPr="00900FC3" w:rsidDel="00FE288A">
        <w:t>se mohou ke spolupráci přihlásit kdykoli dle</w:t>
      </w:r>
      <w:r w:rsidR="00B2729C">
        <w:t> </w:t>
      </w:r>
      <w:r w:rsidRPr="00900FC3" w:rsidDel="00FE288A">
        <w:t xml:space="preserve">vlastní míry připravenosti. </w:t>
      </w:r>
      <w:r w:rsidR="00122383" w:rsidRPr="00900FC3" w:rsidDel="00FE288A">
        <w:t>M</w:t>
      </w:r>
      <w:r w:rsidR="00E53896" w:rsidRPr="00900FC3" w:rsidDel="00FE288A">
        <w:t>VA</w:t>
      </w:r>
      <w:r w:rsidRPr="00900FC3" w:rsidDel="00FE288A">
        <w:t xml:space="preserve"> o jejich připravenosti rozhod</w:t>
      </w:r>
      <w:r w:rsidR="00137860" w:rsidRPr="00900FC3" w:rsidDel="00FE288A">
        <w:t>uje</w:t>
      </w:r>
      <w:r w:rsidRPr="00900FC3" w:rsidDel="00FE288A">
        <w:t xml:space="preserve"> individuálně.</w:t>
      </w:r>
    </w:p>
    <w:p w:rsidR="00901190" w:rsidRPr="00900FC3" w:rsidRDefault="00901190" w:rsidP="003B6F0C">
      <w:pPr>
        <w:pStyle w:val="OdstavecseseznamemII"/>
      </w:pPr>
      <w:r w:rsidRPr="00900FC3">
        <w:t xml:space="preserve">Obce </w:t>
      </w:r>
      <w:r w:rsidR="00137860" w:rsidRPr="00900FC3">
        <w:t xml:space="preserve">či jejich svazky </w:t>
      </w:r>
      <w:r w:rsidRPr="00900FC3">
        <w:t xml:space="preserve">se na vstup do KPSVL připravují ve spolupráci s Agenturou, v rámci tzv. vzdálené dílčí podpory (viz </w:t>
      </w:r>
      <w:r w:rsidR="00CC45BF">
        <w:t xml:space="preserve">kap. </w:t>
      </w:r>
      <w:r w:rsidRPr="00900FC3">
        <w:t>2.</w:t>
      </w:r>
      <w:r w:rsidR="00CC45BF">
        <w:t>2</w:t>
      </w:r>
      <w:r w:rsidRPr="00900FC3">
        <w:t xml:space="preserve">.1 </w:t>
      </w:r>
      <w:r w:rsidR="009B66F6">
        <w:t xml:space="preserve">Metodiky </w:t>
      </w:r>
      <w:r w:rsidR="00CC45BF">
        <w:t>– „Podpora poskytovaná obcím</w:t>
      </w:r>
      <w:r w:rsidRPr="00900FC3">
        <w:t xml:space="preserve"> před vstupem do KPSVL</w:t>
      </w:r>
      <w:r w:rsidR="008E398D">
        <w:t>“</w:t>
      </w:r>
      <w:r w:rsidRPr="00900FC3">
        <w:t xml:space="preserve">). Informace o způsobu navázání spolupráce formou vzdálené dílčí podpory jsou dostupné </w:t>
      </w:r>
      <w:r w:rsidR="00A826FC" w:rsidRPr="00900FC3">
        <w:t>také</w:t>
      </w:r>
      <w:r w:rsidRPr="00900FC3">
        <w:t xml:space="preserve"> na webových stránkách Agentury.  </w:t>
      </w:r>
    </w:p>
    <w:p w:rsidR="00901190" w:rsidRPr="00900FC3" w:rsidRDefault="00901190" w:rsidP="003B6F0C">
      <w:pPr>
        <w:pStyle w:val="mezera"/>
      </w:pPr>
    </w:p>
    <w:p w:rsidR="00901190" w:rsidRPr="00F66C86" w:rsidRDefault="00901190" w:rsidP="003B6F0C">
      <w:pPr>
        <w:pStyle w:val="Nadpis3"/>
      </w:pPr>
      <w:bookmarkStart w:id="33" w:name="_Toc494889206"/>
      <w:bookmarkStart w:id="34" w:name="_Toc495955890"/>
      <w:bookmarkStart w:id="35" w:name="_Toc510793980"/>
      <w:r w:rsidRPr="00F66C86">
        <w:t>1.3.2</w:t>
      </w:r>
      <w:r w:rsidRPr="00F66C86">
        <w:tab/>
        <w:t>Způsob identifikace sociálně vyloučených lokalit na území obcí, vymezení cílových skupin podpory</w:t>
      </w:r>
      <w:bookmarkEnd w:id="33"/>
      <w:bookmarkEnd w:id="34"/>
      <w:bookmarkEnd w:id="35"/>
    </w:p>
    <w:p w:rsidR="007E4ED8" w:rsidRDefault="00901190" w:rsidP="00437B4F">
      <w:pPr>
        <w:pStyle w:val="OdstavecseseznamemII"/>
      </w:pPr>
      <w:r w:rsidRPr="00152083">
        <w:t>Sociálně vyloučené lokality nelze jednoduše a jednoznačně určit a ohraničit</w:t>
      </w:r>
      <w:r w:rsidR="00C6770E">
        <w:t>. P</w:t>
      </w:r>
      <w:r w:rsidRPr="00152083">
        <w:t xml:space="preserve">ro jejich vymezení však poslouží tzv. </w:t>
      </w:r>
      <w:r w:rsidRPr="00F66C86">
        <w:t>mapa sociálně vyloučených lokalit Ministerstva práce a sociálních věcí</w:t>
      </w:r>
      <w:r w:rsidR="00011465">
        <w:t xml:space="preserve"> </w:t>
      </w:r>
      <w:r w:rsidRPr="00F66C86">
        <w:t xml:space="preserve">(dostupná na </w:t>
      </w:r>
      <w:hyperlink r:id="rId36" w:history="1">
        <w:r w:rsidRPr="00B0425E">
          <w:rPr>
            <w:rStyle w:val="Hypertextovodkaz"/>
            <w:color w:val="auto"/>
            <w:u w:val="none"/>
          </w:rPr>
          <w:t>http://www.esfcr.cz/mapa-svl-2015/?page=1</w:t>
        </w:r>
      </w:hyperlink>
      <w:r w:rsidRPr="00F66C86">
        <w:t>), popř. další analytické dokumenty</w:t>
      </w:r>
      <w:r w:rsidR="00864061">
        <w:t xml:space="preserve"> </w:t>
      </w:r>
      <w:r w:rsidRPr="00F66C86">
        <w:t>(např. Komunitní plán sociálních služeb, Strategický plán rozvoje města, Strategický plán prevence kriminality, Zpráva</w:t>
      </w:r>
      <w:r w:rsidR="00646482">
        <w:t xml:space="preserve"> </w:t>
      </w:r>
      <w:r w:rsidRPr="00F66C86">
        <w:t>o stavu romské menšiny v daném kraji</w:t>
      </w:r>
      <w:r w:rsidR="00137860" w:rsidRPr="00F66C86">
        <w:t>, Analýza sociálního vyloučení v kraji</w:t>
      </w:r>
      <w:r w:rsidRPr="00F66C86">
        <w:t>), které existenci sociálně vyloučené lokality potvrzují.</w:t>
      </w:r>
    </w:p>
    <w:p w:rsidR="007E4ED8" w:rsidRDefault="00901190" w:rsidP="002E2D2F">
      <w:pPr>
        <w:pStyle w:val="Odstavecseseznamem"/>
      </w:pPr>
      <w:r w:rsidRPr="00152083">
        <w:t>Pokud je obec zařazena na seznam sociálně vyloučených lokalit MPSV, prokazování potřebnosti pro využití KPSVL je možné</w:t>
      </w:r>
      <w:r w:rsidRPr="00F66C86">
        <w:t xml:space="preserve"> řešit zejména odkazem na tento seznam. </w:t>
      </w:r>
    </w:p>
    <w:p w:rsidR="00901190" w:rsidRPr="0025707D" w:rsidRDefault="00901190" w:rsidP="003B6F0C">
      <w:pPr>
        <w:pStyle w:val="Odstavecseseznamem"/>
      </w:pPr>
      <w:r w:rsidRPr="00F66C86">
        <w:t xml:space="preserve">Jiným způsobem prokazování potřebnosti může být popis situace ve vybraných částech obce nebo na celém území. Obec v tomto popisu prokazuje, že na jejím území je vysoký počet obyvatel, kteří jsou sociálně, ekonomicky, prostorově, kulturně a symbolicky vyloučeni anebo jim vyloučení hrozí; zejména jde o občany, kteří jsou nezaměstnaní, s nízkou kvalifikací či nedostatečným vzděláním, zadlužení či předlužení, v nevyhovujících bytových </w:t>
      </w:r>
      <w:r w:rsidRPr="00BD4F4A">
        <w:t>podmínkách, ve hmotné nouzi</w:t>
      </w:r>
      <w:r w:rsidR="007E4ED8" w:rsidRPr="00BD4F4A">
        <w:t>; dále</w:t>
      </w:r>
      <w:r w:rsidRPr="00BD4F4A">
        <w:t xml:space="preserve"> </w:t>
      </w:r>
      <w:r w:rsidR="007E4ED8" w:rsidRPr="00043E60">
        <w:t>o</w:t>
      </w:r>
      <w:r w:rsidRPr="00043E60">
        <w:t>bec</w:t>
      </w:r>
      <w:r w:rsidR="007E4ED8" w:rsidRPr="00043E60">
        <w:t xml:space="preserve"> v tomto popisu</w:t>
      </w:r>
      <w:r w:rsidR="0077383C" w:rsidRPr="00043E60">
        <w:t xml:space="preserve"> </w:t>
      </w:r>
      <w:r w:rsidR="0077383C" w:rsidRPr="00BD4F4A">
        <w:t>uvede, zda jsou na jejím území menšiny, zejména Romové</w:t>
      </w:r>
      <w:r w:rsidR="00BD4F4A" w:rsidRPr="00043E60">
        <w:t>.</w:t>
      </w:r>
    </w:p>
    <w:p w:rsidR="00B63E4E" w:rsidRPr="00B63E4E" w:rsidRDefault="00B63E4E" w:rsidP="00437B4F">
      <w:pPr>
        <w:pStyle w:val="OdstavecseseznamemII"/>
        <w:rPr>
          <w:lang w:eastAsia="cs-CZ"/>
        </w:rPr>
      </w:pPr>
      <w:r w:rsidRPr="00B63E4E">
        <w:rPr>
          <w:lang w:eastAsia="cs-CZ"/>
        </w:rPr>
        <w:t>Sociální vyloučení je často spojeno a projevuje se zejména (nikoli však pouze):</w:t>
      </w:r>
    </w:p>
    <w:p w:rsidR="00B63E4E" w:rsidRPr="00B63E4E" w:rsidRDefault="00B63E4E" w:rsidP="00B63E4E">
      <w:pPr>
        <w:pStyle w:val="Odstavecseseznamem-pouze1rove"/>
        <w:rPr>
          <w:lang w:eastAsia="cs-CZ"/>
        </w:rPr>
      </w:pPr>
      <w:r w:rsidRPr="00B63E4E">
        <w:rPr>
          <w:lang w:eastAsia="cs-CZ"/>
        </w:rPr>
        <w:t>prostorovým vyloučením</w:t>
      </w:r>
      <w:r w:rsidR="00B2729C">
        <w:rPr>
          <w:lang w:eastAsia="cs-CZ"/>
        </w:rPr>
        <w:t>;</w:t>
      </w:r>
    </w:p>
    <w:p w:rsidR="00B63E4E" w:rsidRPr="00B63E4E" w:rsidRDefault="00B63E4E" w:rsidP="00B63E4E">
      <w:pPr>
        <w:pStyle w:val="Odstavecseseznamem-pouze1rove"/>
        <w:rPr>
          <w:lang w:eastAsia="cs-CZ"/>
        </w:rPr>
      </w:pPr>
      <w:r w:rsidRPr="00B63E4E">
        <w:rPr>
          <w:lang w:eastAsia="cs-CZ"/>
        </w:rPr>
        <w:t>symbolickým vyloučením spojeným se stigmatizací jedinců či skupin</w:t>
      </w:r>
      <w:r w:rsidR="00B2729C">
        <w:rPr>
          <w:lang w:eastAsia="cs-CZ"/>
        </w:rPr>
        <w:t>;</w:t>
      </w:r>
    </w:p>
    <w:p w:rsidR="00B63E4E" w:rsidRPr="00B63E4E" w:rsidRDefault="00B63E4E" w:rsidP="00B63E4E">
      <w:pPr>
        <w:pStyle w:val="Odstavecseseznamem-pouze1rove"/>
        <w:rPr>
          <w:lang w:eastAsia="cs-CZ"/>
        </w:rPr>
      </w:pPr>
      <w:r w:rsidRPr="00B63E4E">
        <w:rPr>
          <w:lang w:eastAsia="cs-CZ"/>
        </w:rPr>
        <w:t>nízkou mírou vzdělanosti</w:t>
      </w:r>
      <w:r w:rsidR="00B2729C">
        <w:rPr>
          <w:lang w:eastAsia="cs-CZ"/>
        </w:rPr>
        <w:t>;</w:t>
      </w:r>
    </w:p>
    <w:p w:rsidR="00B63E4E" w:rsidRPr="00B63E4E" w:rsidRDefault="00B63E4E" w:rsidP="00B63E4E">
      <w:pPr>
        <w:pStyle w:val="Odstavecseseznamem-pouze1rove"/>
        <w:rPr>
          <w:lang w:eastAsia="cs-CZ"/>
        </w:rPr>
      </w:pPr>
      <w:r w:rsidRPr="00B63E4E">
        <w:rPr>
          <w:lang w:eastAsia="cs-CZ"/>
        </w:rPr>
        <w:t>ztíženým přístupem k legálním formám lépe finančně ohodnocené výdělečné činnosti</w:t>
      </w:r>
      <w:r w:rsidR="00B2729C">
        <w:rPr>
          <w:lang w:eastAsia="cs-CZ"/>
        </w:rPr>
        <w:t>;</w:t>
      </w:r>
    </w:p>
    <w:p w:rsidR="00B63E4E" w:rsidRPr="00B63E4E" w:rsidRDefault="00B63E4E" w:rsidP="00B63E4E">
      <w:pPr>
        <w:pStyle w:val="Odstavecseseznamem-pouze1rove"/>
        <w:rPr>
          <w:lang w:eastAsia="cs-CZ"/>
        </w:rPr>
      </w:pPr>
      <w:r w:rsidRPr="00B63E4E">
        <w:rPr>
          <w:lang w:eastAsia="cs-CZ"/>
        </w:rPr>
        <w:t>příjmem ze sociálních dávek, a s tím spojenou materiální chudob</w:t>
      </w:r>
      <w:r w:rsidR="00A22F6F">
        <w:rPr>
          <w:lang w:eastAsia="cs-CZ"/>
        </w:rPr>
        <w:t>ou</w:t>
      </w:r>
      <w:r w:rsidR="00B2729C">
        <w:rPr>
          <w:lang w:eastAsia="cs-CZ"/>
        </w:rPr>
        <w:t>;</w:t>
      </w:r>
    </w:p>
    <w:p w:rsidR="00B63E4E" w:rsidRPr="00B63E4E" w:rsidRDefault="00B63E4E" w:rsidP="00B63E4E">
      <w:pPr>
        <w:pStyle w:val="Odstavecseseznamem-pouze1rove"/>
        <w:rPr>
          <w:lang w:eastAsia="cs-CZ"/>
        </w:rPr>
      </w:pPr>
      <w:r w:rsidRPr="00B63E4E">
        <w:rPr>
          <w:lang w:eastAsia="cs-CZ"/>
        </w:rPr>
        <w:t>nízkou kvalitou bydlení a špatnými hygienickými poměry</w:t>
      </w:r>
      <w:r w:rsidR="00B2729C">
        <w:rPr>
          <w:lang w:eastAsia="cs-CZ"/>
        </w:rPr>
        <w:t>;</w:t>
      </w:r>
    </w:p>
    <w:p w:rsidR="00B63E4E" w:rsidRPr="00B63E4E" w:rsidRDefault="00B63E4E" w:rsidP="00B63E4E">
      <w:pPr>
        <w:pStyle w:val="Odstavecseseznamem-pouze1rove"/>
        <w:rPr>
          <w:lang w:eastAsia="cs-CZ"/>
        </w:rPr>
      </w:pPr>
      <w:r w:rsidRPr="00B63E4E">
        <w:rPr>
          <w:lang w:eastAsia="cs-CZ"/>
        </w:rPr>
        <w:t>uzavřeným ekonomickým systémem (lichva a tzv. rychlé půjčky)</w:t>
      </w:r>
      <w:r w:rsidR="00B2729C">
        <w:rPr>
          <w:lang w:eastAsia="cs-CZ"/>
        </w:rPr>
        <w:t>;</w:t>
      </w:r>
    </w:p>
    <w:p w:rsidR="00B63E4E" w:rsidRDefault="00B63E4E" w:rsidP="00B63E4E">
      <w:pPr>
        <w:pStyle w:val="Odstavecseseznamem-pouze1rove"/>
        <w:rPr>
          <w:lang w:eastAsia="cs-CZ"/>
        </w:rPr>
      </w:pPr>
      <w:r w:rsidRPr="00B63E4E">
        <w:rPr>
          <w:lang w:eastAsia="cs-CZ"/>
        </w:rPr>
        <w:t xml:space="preserve">výskytem rizikových forem chování (např. alkoholismu, narkomanie či </w:t>
      </w:r>
      <w:r w:rsidR="006124AE" w:rsidRPr="00B63E4E">
        <w:rPr>
          <w:lang w:eastAsia="cs-CZ"/>
        </w:rPr>
        <w:t>gamblerství)</w:t>
      </w:r>
      <w:r w:rsidR="006124AE">
        <w:rPr>
          <w:lang w:eastAsia="cs-CZ"/>
        </w:rPr>
        <w:t xml:space="preserve"> a</w:t>
      </w:r>
      <w:r w:rsidR="00B2729C">
        <w:rPr>
          <w:lang w:eastAsia="cs-CZ"/>
        </w:rPr>
        <w:t> </w:t>
      </w:r>
      <w:r w:rsidR="006124AE">
        <w:rPr>
          <w:lang w:eastAsia="cs-CZ"/>
        </w:rPr>
        <w:t>kriminality</w:t>
      </w:r>
      <w:r w:rsidRPr="00B63E4E">
        <w:rPr>
          <w:lang w:eastAsia="cs-CZ"/>
        </w:rPr>
        <w:t xml:space="preserve"> (zvýšeným rizikem stát se pachatelem, ale i obětí trestné činnosti)</w:t>
      </w:r>
      <w:r w:rsidR="00B2729C">
        <w:rPr>
          <w:lang w:eastAsia="cs-CZ"/>
        </w:rPr>
        <w:t>;</w:t>
      </w:r>
    </w:p>
    <w:p w:rsidR="00B63E4E" w:rsidRDefault="00B63E4E" w:rsidP="00B63E4E">
      <w:pPr>
        <w:pStyle w:val="Odstavecseseznamem-pouze1rove"/>
        <w:rPr>
          <w:lang w:eastAsia="cs-CZ"/>
        </w:rPr>
      </w:pPr>
      <w:r w:rsidRPr="00B63E4E">
        <w:rPr>
          <w:lang w:eastAsia="cs-CZ"/>
        </w:rPr>
        <w:t>sníženou sociokulturní kompetencí (např. jazykovou bariérou, nezkušeností či neznalostí vlastních práv a povinností).</w:t>
      </w:r>
      <w:r>
        <w:rPr>
          <w:rStyle w:val="Znakapoznpodarou"/>
          <w:lang w:eastAsia="cs-CZ"/>
        </w:rPr>
        <w:footnoteReference w:id="16"/>
      </w:r>
    </w:p>
    <w:p w:rsidR="00EA2FBB" w:rsidRPr="004B5EEA" w:rsidRDefault="00EA2FBB" w:rsidP="00935238">
      <w:pPr>
        <w:pStyle w:val="Odstavecrove2"/>
        <w:numPr>
          <w:ilvl w:val="0"/>
          <w:numId w:val="0"/>
        </w:numPr>
        <w:spacing w:before="120"/>
        <w:ind w:left="357"/>
        <w:rPr>
          <w:lang w:eastAsia="cs-CZ"/>
        </w:rPr>
      </w:pPr>
      <w:r w:rsidRPr="004B5EEA">
        <w:rPr>
          <w:bCs/>
          <w:lang w:eastAsia="cs-CZ"/>
        </w:rPr>
        <w:t>Specifickou roli</w:t>
      </w:r>
      <w:r w:rsidRPr="004B5EEA">
        <w:rPr>
          <w:lang w:eastAsia="cs-CZ"/>
        </w:rPr>
        <w:t> v sociálním vyloučení </w:t>
      </w:r>
      <w:r w:rsidRPr="004B5EEA">
        <w:rPr>
          <w:bCs/>
          <w:lang w:eastAsia="cs-CZ"/>
        </w:rPr>
        <w:t>hraje etnicita</w:t>
      </w:r>
      <w:r w:rsidRPr="004B5EEA">
        <w:rPr>
          <w:lang w:eastAsia="cs-CZ"/>
        </w:rPr>
        <w:t xml:space="preserve">, zejména etnicita přisouzená. </w:t>
      </w:r>
      <w:r w:rsidRPr="004B5EEA">
        <w:rPr>
          <w:bCs/>
          <w:lang w:eastAsia="cs-CZ"/>
        </w:rPr>
        <w:t>Etnická příslušnost</w:t>
      </w:r>
      <w:r w:rsidRPr="004B5EEA">
        <w:rPr>
          <w:lang w:eastAsia="cs-CZ"/>
        </w:rPr>
        <w:t> </w:t>
      </w:r>
      <w:r w:rsidRPr="004B5EEA">
        <w:rPr>
          <w:bCs/>
          <w:lang w:eastAsia="cs-CZ"/>
        </w:rPr>
        <w:t>(většinou romská) je</w:t>
      </w:r>
      <w:r w:rsidRPr="004B5EEA">
        <w:rPr>
          <w:lang w:eastAsia="cs-CZ"/>
        </w:rPr>
        <w:t> obvyklou </w:t>
      </w:r>
      <w:r w:rsidRPr="004B5EEA">
        <w:rPr>
          <w:bCs/>
          <w:lang w:eastAsia="cs-CZ"/>
        </w:rPr>
        <w:t>příčinou negativního postoje většinové společnosti</w:t>
      </w:r>
      <w:r w:rsidR="00646482">
        <w:rPr>
          <w:bCs/>
          <w:lang w:eastAsia="cs-CZ"/>
        </w:rPr>
        <w:t xml:space="preserve"> </w:t>
      </w:r>
      <w:r w:rsidRPr="004B5EEA">
        <w:rPr>
          <w:bCs/>
          <w:lang w:eastAsia="cs-CZ"/>
        </w:rPr>
        <w:t xml:space="preserve">a </w:t>
      </w:r>
      <w:r w:rsidRPr="004B5EEA">
        <w:rPr>
          <w:bCs/>
          <w:lang w:eastAsia="cs-CZ"/>
        </w:rPr>
        <w:lastRenderedPageBreak/>
        <w:t>diskriminace</w:t>
      </w:r>
      <w:r w:rsidRPr="004B5EEA">
        <w:rPr>
          <w:lang w:eastAsia="cs-CZ"/>
        </w:rPr>
        <w:t>, nejčastěji na trhu práce, ve vzdělávání a často i v bydlení. Etnická, náboženská, národnostní kulturní či jiná odlišnost by proto měla být při řešení zohledněna tehdy, je-li zdrojem diskriminace či stigmatizace.</w:t>
      </w:r>
      <w:r w:rsidR="00B30AC8">
        <w:rPr>
          <w:rStyle w:val="Znakapoznpodarou"/>
          <w:lang w:eastAsia="cs-CZ"/>
        </w:rPr>
        <w:footnoteReference w:id="17"/>
      </w:r>
    </w:p>
    <w:p w:rsidR="00B63E4E" w:rsidRDefault="00901190" w:rsidP="00437B4F">
      <w:pPr>
        <w:pStyle w:val="OdstavecseseznamemII"/>
        <w:numPr>
          <w:ilvl w:val="0"/>
          <w:numId w:val="0"/>
        </w:numPr>
        <w:ind w:left="360"/>
      </w:pPr>
      <w:r w:rsidRPr="00152083">
        <w:t xml:space="preserve">Sociálně vyloučení lidé mohou být nositeli všech nebo některých uvedených znaků. </w:t>
      </w:r>
    </w:p>
    <w:p w:rsidR="00901190" w:rsidRPr="00F66C86" w:rsidRDefault="00E020CF" w:rsidP="00437B4F">
      <w:pPr>
        <w:pStyle w:val="OdstavecseseznamemII"/>
      </w:pPr>
      <w:r>
        <w:t>Sociálně vyloučení lidé m</w:t>
      </w:r>
      <w:r w:rsidR="00901190" w:rsidRPr="00152083">
        <w:t>ohou tvořit relativně ohraničenou a identifikovatelnou skupinu obyvatel na určitém území obce</w:t>
      </w:r>
      <w:r w:rsidR="00901190" w:rsidRPr="00F66C86">
        <w:t xml:space="preserve"> nebo mohou žít rozptýleně. </w:t>
      </w:r>
      <w:r w:rsidR="00AE718A">
        <w:t>Zvláště v</w:t>
      </w:r>
      <w:r w:rsidR="00901190" w:rsidRPr="00152083">
        <w:t xml:space="preserve"> periferních oblastech </w:t>
      </w:r>
      <w:r w:rsidR="00AE718A">
        <w:t xml:space="preserve">často nelze oddělovat </w:t>
      </w:r>
      <w:r w:rsidR="00901190" w:rsidRPr="00152083">
        <w:t>problémy obyvatel vyloučených lokalit od ostatních obyvatel, zejména s </w:t>
      </w:r>
      <w:r w:rsidR="006124AE" w:rsidRPr="00152083">
        <w:t xml:space="preserve">ohledem </w:t>
      </w:r>
      <w:r w:rsidR="006124AE">
        <w:t>na</w:t>
      </w:r>
      <w:r w:rsidR="00644987">
        <w:t> </w:t>
      </w:r>
      <w:r w:rsidR="00901190" w:rsidRPr="00152083">
        <w:t>strukturální zátěž obce či regionu, tj. zejména obecně vysokou nezaměstnanost, zátěžovou vzdělanostní a věkovou st</w:t>
      </w:r>
      <w:r w:rsidR="00901190" w:rsidRPr="00F66C86">
        <w:t xml:space="preserve">rukturu obyvatelstva apod. </w:t>
      </w:r>
    </w:p>
    <w:p w:rsidR="00901190" w:rsidRPr="00F66C86" w:rsidRDefault="00901190" w:rsidP="00437B4F">
      <w:pPr>
        <w:pStyle w:val="OdstavecseseznamemII"/>
      </w:pPr>
      <w:r w:rsidRPr="00F66C86">
        <w:t xml:space="preserve">Územím, které je v rámci KPSVL podporováno, je vždy území celé obce (svazku obcí), v níž Agentura působí. </w:t>
      </w:r>
      <w:r w:rsidRPr="00152083">
        <w:t>Veškeré aktivity v rámci KPSVL jsou plánovány tak, aby byly ku prospěchu všem obyvatelům obce, přestože se primárně odvíje</w:t>
      </w:r>
      <w:r w:rsidRPr="00F66C86">
        <w:t>jí od potřeb sociálně vyloučených obyvatel obce.</w:t>
      </w:r>
    </w:p>
    <w:p w:rsidR="00901190" w:rsidRPr="00F66C86" w:rsidRDefault="00901190" w:rsidP="00437B4F">
      <w:pPr>
        <w:pStyle w:val="OdstavecseseznamemII"/>
      </w:pPr>
      <w:r w:rsidRPr="00F66C86">
        <w:t>Oprávněnou cílovou skupinou podpory jsou tedy nejen obyvatelé sociálně vyloučených lokalit, ale</w:t>
      </w:r>
      <w:r w:rsidR="00C70DE6">
        <w:t> </w:t>
      </w:r>
      <w:r w:rsidRPr="00F66C86">
        <w:t>také ostatní obyvatelé</w:t>
      </w:r>
      <w:r w:rsidR="00521A5D">
        <w:t xml:space="preserve"> </w:t>
      </w:r>
      <w:r w:rsidR="002933A7">
        <w:t>žijící</w:t>
      </w:r>
      <w:r w:rsidR="00521A5D">
        <w:t xml:space="preserve"> </w:t>
      </w:r>
      <w:r w:rsidRPr="00F66C86">
        <w:t>v obci, kteří se nacházejí ve zhoršené sociální či ekonomické situaci, případně má existence sociálně vyloučených lokalit dopad na kvalitu jejich života. Postoje ostatních obyvatel obce často mají významný dopad na začlenění osob ohrožených sociálním vyloučením.</w:t>
      </w:r>
    </w:p>
    <w:p w:rsidR="00901190" w:rsidRPr="00F66C86" w:rsidRDefault="00901190" w:rsidP="00437B4F">
      <w:pPr>
        <w:pStyle w:val="OdstavecseseznamemII"/>
      </w:pPr>
      <w:r w:rsidRPr="00152083">
        <w:t xml:space="preserve">Oprávněnou cílovou skupinou podpory jsou také lidé, kteří nežijí v obci, ve které je KPSVL uplatňován, ale i v okolí tvořícím s touto obcí určitý spojitý celek (např. obce na území obcí 3. nebo 2. </w:t>
      </w:r>
      <w:r w:rsidR="00AC0361">
        <w:t>typu</w:t>
      </w:r>
      <w:r w:rsidRPr="00152083">
        <w:t>, spádové oblasti obcí ve vzdělávací soustavě, při poskytování sociálních služeb, při zjištěné migraci mezi obcemi</w:t>
      </w:r>
      <w:r w:rsidRPr="00F66C86">
        <w:t xml:space="preserve"> apod.). Tato vazba musí být vždy prokázána.</w:t>
      </w:r>
    </w:p>
    <w:p w:rsidR="00AB3BDD" w:rsidRPr="00AE38BF" w:rsidRDefault="00AB3BDD" w:rsidP="00437B4F">
      <w:pPr>
        <w:pStyle w:val="mezera"/>
      </w:pPr>
    </w:p>
    <w:p w:rsidR="00901190" w:rsidRPr="00A90021" w:rsidRDefault="00901190" w:rsidP="003B6F0C">
      <w:pPr>
        <w:pStyle w:val="Nadpis3"/>
      </w:pPr>
      <w:bookmarkStart w:id="36" w:name="_Toc494889207"/>
      <w:bookmarkStart w:id="37" w:name="_Toc495955891"/>
      <w:bookmarkStart w:id="38" w:name="_Toc510793981"/>
      <w:r w:rsidRPr="00A90021">
        <w:t>1.3.3</w:t>
      </w:r>
      <w:r w:rsidRPr="00A90021">
        <w:tab/>
        <w:t>Profil obcí, pro které KPSVL není určen, základní informace o možných alternativách</w:t>
      </w:r>
      <w:r w:rsidR="00061A06" w:rsidRPr="00A90021">
        <w:t xml:space="preserve"> KPSVL</w:t>
      </w:r>
      <w:bookmarkEnd w:id="36"/>
      <w:bookmarkEnd w:id="37"/>
      <w:bookmarkEnd w:id="38"/>
    </w:p>
    <w:p w:rsidR="00115242" w:rsidRPr="00A90021" w:rsidRDefault="00A20B8D" w:rsidP="00115242">
      <w:pPr>
        <w:pStyle w:val="OdstavecseseznamemII"/>
      </w:pPr>
      <w:r w:rsidRPr="00DD17C4">
        <w:t xml:space="preserve">KPSVL není vhodným nástrojem pro obce, které se nechystají řešit problematiku sociálního vyloučení ve všech nebo ve větší části oblastí (sociální práce a služby, bydlení, zaměstnanost, zdraví, vzdělávání, </w:t>
      </w:r>
      <w:r w:rsidR="006124AE" w:rsidRPr="00DD17C4">
        <w:t>bezpečnost) a pro</w:t>
      </w:r>
      <w:r w:rsidRPr="00DD17C4">
        <w:t xml:space="preserve"> obce, které </w:t>
      </w:r>
      <w:r>
        <w:t>ne</w:t>
      </w:r>
      <w:r w:rsidRPr="00DD17C4">
        <w:t xml:space="preserve">mají záměr </w:t>
      </w:r>
      <w:r>
        <w:t xml:space="preserve">využít nabízené </w:t>
      </w:r>
      <w:r w:rsidR="00115242">
        <w:t>komplexní intervence</w:t>
      </w:r>
      <w:r w:rsidR="001174A7" w:rsidRPr="00F66C86">
        <w:t xml:space="preserve">. </w:t>
      </w:r>
      <w:r w:rsidR="00115242" w:rsidRPr="00DD17C4">
        <w:t xml:space="preserve"> </w:t>
      </w:r>
      <w:r w:rsidR="00006D44">
        <w:t>(</w:t>
      </w:r>
      <w:r w:rsidR="006124AE" w:rsidRPr="00DD17C4">
        <w:t>Finanční</w:t>
      </w:r>
      <w:r w:rsidR="006124AE">
        <w:t xml:space="preserve"> </w:t>
      </w:r>
      <w:r w:rsidR="006124AE" w:rsidRPr="00DD17C4">
        <w:t>prostředky</w:t>
      </w:r>
      <w:r w:rsidRPr="00DD17C4">
        <w:t xml:space="preserve"> alokované ve výzvách pro Koordinovaný přístup k sociálně vyloučeným lokalitám v rámci jednotlivých operačních programů ESIF jsou určeny pro realizaci většího počtu vzájemně provázaných opatření a očekává se jejich efektivní a účelné využití, včetně dostatečného počtu oprávněných příjemců podpory z cílových skupin.) </w:t>
      </w:r>
    </w:p>
    <w:p w:rsidR="00A5188E" w:rsidRDefault="00DD17C4" w:rsidP="00521A5D">
      <w:pPr>
        <w:pStyle w:val="OdstavecseseznamemII"/>
      </w:pPr>
      <w:r w:rsidRPr="00A90021">
        <w:t xml:space="preserve"> Přístup mimo KPSVL může být vhodný také pro obce, které již s Agenturou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w:t>
      </w:r>
    </w:p>
    <w:p w:rsidR="00A5188E" w:rsidRDefault="00DD17C4" w:rsidP="00521A5D">
      <w:pPr>
        <w:pStyle w:val="OdstavecseseznamemII"/>
      </w:pPr>
      <w:r w:rsidRPr="00A90021">
        <w:t>Obcím, které řeší problematiku sociálního vyloučení mimo KPSVL, může Agentura v rámci vzdálené dílčí podpory nabídnout parciální metodickou podporu a odborné poradenství.</w:t>
      </w:r>
    </w:p>
    <w:p w:rsidR="00A5188E" w:rsidRDefault="00AC481E" w:rsidP="00521A5D">
      <w:pPr>
        <w:pStyle w:val="OdstavecseseznamemII"/>
      </w:pPr>
      <w:r w:rsidRPr="00A90021">
        <w:t xml:space="preserve">Pro </w:t>
      </w:r>
      <w:r w:rsidR="003F6D15" w:rsidRPr="00A90021">
        <w:t xml:space="preserve">subjekty na místní úrovni </w:t>
      </w:r>
      <w:r w:rsidRPr="00A90021">
        <w:t xml:space="preserve">je </w:t>
      </w:r>
      <w:r w:rsidR="003F6D15" w:rsidRPr="00A90021">
        <w:t xml:space="preserve">k dispozici řešení problémů sociálního vyloučení také cestou předkládání jednotlivých projektů do výzev vypisovaných jednotlivými ŘO, a to bez širšího strategického rámce a vzájemné provázanosti. Zejména obce mohou za tím účelem zpracovat jiný </w:t>
      </w:r>
      <w:r w:rsidR="003F6D15" w:rsidRPr="00A90021">
        <w:lastRenderedPageBreak/>
        <w:t>strategický dokument, resp. využít některý z existujících dokumentů, a postupovat samostatně bez</w:t>
      </w:r>
      <w:r w:rsidR="004D7549">
        <w:t> </w:t>
      </w:r>
      <w:r w:rsidR="003F6D15" w:rsidRPr="00A90021">
        <w:t xml:space="preserve">podpory Agentury. </w:t>
      </w:r>
      <w:r w:rsidR="003B6F0C">
        <w:t xml:space="preserve"> </w:t>
      </w:r>
    </w:p>
    <w:p w:rsidR="00521A5D" w:rsidRDefault="00521A5D" w:rsidP="008D7B50">
      <w:pPr>
        <w:pStyle w:val="OdstavecseseznamemII"/>
        <w:numPr>
          <w:ilvl w:val="0"/>
          <w:numId w:val="0"/>
        </w:numPr>
        <w:ind w:left="360"/>
      </w:pPr>
    </w:p>
    <w:p w:rsidR="0064226E" w:rsidRDefault="0064226E" w:rsidP="008D7B50">
      <w:pPr>
        <w:pStyle w:val="OdstavecseseznamemII"/>
        <w:numPr>
          <w:ilvl w:val="0"/>
          <w:numId w:val="0"/>
        </w:numPr>
        <w:ind w:left="360"/>
      </w:pPr>
    </w:p>
    <w:p w:rsidR="00EC5C19" w:rsidRPr="00A90021" w:rsidRDefault="00EC5C19" w:rsidP="00A90021">
      <w:pPr>
        <w:pStyle w:val="Nadpis1"/>
      </w:pPr>
      <w:bookmarkStart w:id="39" w:name="_Toc508286503"/>
      <w:bookmarkStart w:id="40" w:name="_Toc508286504"/>
      <w:bookmarkStart w:id="41" w:name="_Toc508286505"/>
      <w:bookmarkStart w:id="42" w:name="_Toc492707654"/>
      <w:bookmarkStart w:id="43" w:name="_Toc494889208"/>
      <w:bookmarkStart w:id="44" w:name="_Toc495955892"/>
      <w:bookmarkStart w:id="45" w:name="_Toc510793982"/>
      <w:bookmarkEnd w:id="39"/>
      <w:bookmarkEnd w:id="40"/>
      <w:bookmarkEnd w:id="41"/>
      <w:r w:rsidRPr="00A90021">
        <w:t>PRŮBĚH SPOLUPRÁCE</w:t>
      </w:r>
      <w:r w:rsidR="00521A5D">
        <w:t xml:space="preserve"> </w:t>
      </w:r>
      <w:r w:rsidRPr="00A90021">
        <w:t>FORMOU KOORDINOVANÉHO PŘÍSTUPU</w:t>
      </w:r>
      <w:bookmarkEnd w:id="42"/>
      <w:bookmarkEnd w:id="43"/>
      <w:bookmarkEnd w:id="44"/>
      <w:bookmarkEnd w:id="45"/>
    </w:p>
    <w:p w:rsidR="00EC5C19" w:rsidRDefault="00EC5C19" w:rsidP="00EC5C19">
      <w:pPr>
        <w:pStyle w:val="Nadpis2"/>
      </w:pPr>
      <w:bookmarkStart w:id="46" w:name="_Toc492707655"/>
      <w:bookmarkStart w:id="47" w:name="_Toc494889209"/>
      <w:bookmarkStart w:id="48" w:name="_Toc495955893"/>
      <w:bookmarkStart w:id="49" w:name="_Toc510793983"/>
      <w:r w:rsidRPr="00F66C86">
        <w:t>AKTÉŘI A JEJICH ROLE V </w:t>
      </w:r>
      <w:bookmarkEnd w:id="46"/>
      <w:r w:rsidRPr="00F66C86">
        <w:t>KOORDINOVANÉM PŘÍSTUPU</w:t>
      </w:r>
      <w:bookmarkEnd w:id="47"/>
      <w:bookmarkEnd w:id="48"/>
      <w:bookmarkEnd w:id="49"/>
    </w:p>
    <w:p w:rsidR="00424619" w:rsidRDefault="00424619" w:rsidP="00437B4F">
      <w:pPr>
        <w:pStyle w:val="OdstavecseseznamemII"/>
      </w:pPr>
      <w:r w:rsidRPr="0093497C">
        <w:rPr>
          <w:b/>
        </w:rPr>
        <w:t xml:space="preserve">Základní platformou pro spolupráci </w:t>
      </w:r>
      <w:r w:rsidRPr="00F66C86">
        <w:t xml:space="preserve">obce, Agentury a dalších partnerů (vč. zástupců krajů) </w:t>
      </w:r>
      <w:r w:rsidRPr="0093497C">
        <w:rPr>
          <w:b/>
        </w:rPr>
        <w:t>v rámci KPSVL</w:t>
      </w:r>
      <w:r w:rsidRPr="00F66C86">
        <w:t xml:space="preserve"> a při přípravě a realizaci SPSZ, </w:t>
      </w:r>
      <w:r w:rsidRPr="0093497C">
        <w:rPr>
          <w:b/>
        </w:rPr>
        <w:t>je</w:t>
      </w:r>
      <w:r w:rsidR="00521A5D">
        <w:rPr>
          <w:b/>
        </w:rPr>
        <w:t xml:space="preserve"> </w:t>
      </w:r>
      <w:r w:rsidRPr="00424619">
        <w:rPr>
          <w:b/>
        </w:rPr>
        <w:t>lokální partnerství</w:t>
      </w:r>
      <w:r w:rsidRPr="00F66C86">
        <w:t xml:space="preserve"> (dále jen LP; podrobněji popsáno v kap. 2.3.2 </w:t>
      </w:r>
      <w:r w:rsidR="009E272B">
        <w:t>M</w:t>
      </w:r>
      <w:r w:rsidRPr="00F66C86">
        <w:t xml:space="preserve">etodiky). </w:t>
      </w:r>
    </w:p>
    <w:p w:rsidR="00A90021" w:rsidRDefault="00A90021" w:rsidP="00A90021">
      <w:pPr>
        <w:pStyle w:val="OdstavecseseznamemII"/>
      </w:pPr>
      <w:r w:rsidRPr="00152083">
        <w:t>V průběhu zpravidla tř</w:t>
      </w:r>
      <w:r>
        <w:t>íleté s</w:t>
      </w:r>
      <w:r w:rsidR="005F199A">
        <w:t>polupráce mezi obcí a Agenturou dojde</w:t>
      </w:r>
      <w:r w:rsidRPr="00F66C86">
        <w:t xml:space="preserve"> k propojení lokálního partnerství s jinými zavedenými strukturami v obci, např. s komisí či výborem, nebo pracovními skupinami jiných strategických dokumentů. Lokální partnerství se také může ustavit jako organická součást struktur obecního úřadu či MAS. </w:t>
      </w:r>
    </w:p>
    <w:p w:rsidR="006F155A" w:rsidRDefault="006F155A" w:rsidP="006F155A">
      <w:pPr>
        <w:pStyle w:val="mezera"/>
      </w:pPr>
    </w:p>
    <w:p w:rsidR="00EC5C19" w:rsidRPr="00F66C86" w:rsidRDefault="00EC5C19" w:rsidP="00EC5C19">
      <w:pPr>
        <w:pStyle w:val="Nadpis3"/>
      </w:pPr>
      <w:bookmarkStart w:id="50" w:name="_Toc492707656"/>
      <w:bookmarkStart w:id="51" w:name="_Toc494889210"/>
      <w:bookmarkStart w:id="52" w:name="_Toc495955894"/>
      <w:bookmarkStart w:id="53" w:name="_Toc510793984"/>
      <w:r w:rsidRPr="00F66C86">
        <w:t>2.1.1</w:t>
      </w:r>
      <w:r w:rsidRPr="00F66C86">
        <w:tab/>
        <w:t>Role Agentury</w:t>
      </w:r>
      <w:bookmarkEnd w:id="50"/>
      <w:bookmarkEnd w:id="51"/>
      <w:bookmarkEnd w:id="52"/>
      <w:bookmarkEnd w:id="53"/>
    </w:p>
    <w:p w:rsidR="00EC5C19" w:rsidRPr="00F66C86" w:rsidRDefault="00EC5C19" w:rsidP="00437B4F">
      <w:pPr>
        <w:pStyle w:val="OdstavecseseznamemII"/>
      </w:pPr>
      <w:r w:rsidRPr="00F66C86">
        <w:t xml:space="preserve">KPSVL je hlavním nástrojem, prostřednictvím kterého Agentura přímo realizuje tu část svého poslání, která je definována úlohou </w:t>
      </w:r>
      <w:r w:rsidRPr="00F66C86">
        <w:rPr>
          <w:b/>
        </w:rPr>
        <w:t>zajistit podporu obcím v procesu sociálního začleňování</w:t>
      </w:r>
      <w:r w:rsidRPr="00F66C86">
        <w:t xml:space="preserve">. V souladu s tím </w:t>
      </w:r>
      <w:r w:rsidRPr="00F66C86">
        <w:rPr>
          <w:b/>
        </w:rPr>
        <w:t xml:space="preserve">poskytuje Agentura obci při realizaci KPSVL </w:t>
      </w:r>
      <w:r w:rsidR="00280D44" w:rsidRPr="00F66C86">
        <w:rPr>
          <w:b/>
        </w:rPr>
        <w:t xml:space="preserve">věcnou a </w:t>
      </w:r>
      <w:r w:rsidRPr="00F66C86">
        <w:rPr>
          <w:b/>
        </w:rPr>
        <w:t>metodickou podporu v plánování, implementaci a zajištění prostředků na realizaci opatření a aktivit, zejména z ESIF</w:t>
      </w:r>
      <w:r w:rsidRPr="00F66C86">
        <w:t xml:space="preserve">. </w:t>
      </w:r>
    </w:p>
    <w:p w:rsidR="00EC5C19" w:rsidRPr="00F66C86" w:rsidRDefault="00EC5C19" w:rsidP="00437B4F">
      <w:pPr>
        <w:pStyle w:val="OdstavecseseznamemII"/>
      </w:pPr>
      <w:r w:rsidRPr="00F66C86">
        <w:t xml:space="preserve">KPSVL je realizován v souladu s širším posláním Agentury, kterým je </w:t>
      </w:r>
      <w:r w:rsidRPr="00F66C86">
        <w:rPr>
          <w:b/>
        </w:rPr>
        <w:t>zabezpečování komplexní koordinace přístupu orgánů veřejné správy k řešení problému sociálního vyloučení</w:t>
      </w:r>
      <w:r w:rsidRPr="00F66C86">
        <w:t xml:space="preserve"> na úrovni ústředních orgánů státní správy, přístupu orgánů veřejné správy k otázce sociálního začleňování obyvatel sociálně vyloučených lokalit na místní úrovni a spolupráci mezi orgány veřejné správy</w:t>
      </w:r>
      <w:r w:rsidR="00D06FFD">
        <w:t xml:space="preserve"> </w:t>
      </w:r>
      <w:r w:rsidRPr="00F66C86">
        <w:t>a</w:t>
      </w:r>
      <w:r w:rsidR="004D7549">
        <w:t> </w:t>
      </w:r>
      <w:r w:rsidRPr="00F66C86">
        <w:t>dalšími institucemi na místní úrovni v oblasti sociálního začleňování obyvatel sociálně vyloučených lokalit a integrace sociálně vyloučených R</w:t>
      </w:r>
      <w:r w:rsidR="003C2BAA" w:rsidRPr="00F66C86">
        <w:t>omů na místní úrovni</w:t>
      </w:r>
      <w:r w:rsidRPr="00F66C86">
        <w:t xml:space="preserve"> a dále také </w:t>
      </w:r>
      <w:r w:rsidRPr="00F66C86">
        <w:rPr>
          <w:b/>
        </w:rPr>
        <w:t>odpovědnost za</w:t>
      </w:r>
      <w:r w:rsidR="004D7549">
        <w:rPr>
          <w:b/>
        </w:rPr>
        <w:t> </w:t>
      </w:r>
      <w:r w:rsidRPr="00F66C86">
        <w:rPr>
          <w:b/>
        </w:rPr>
        <w:t>koordinaci plnění úkolů vyplývajících ze Strategie boje proti sociálnímu vyloučení</w:t>
      </w:r>
      <w:r w:rsidRPr="00F66C86">
        <w:t>.</w:t>
      </w:r>
    </w:p>
    <w:p w:rsidR="00727323" w:rsidRPr="00C1588E" w:rsidRDefault="00727323" w:rsidP="00C1588E">
      <w:pPr>
        <w:pStyle w:val="OdstavecseseznamemII"/>
      </w:pPr>
      <w:r w:rsidRPr="00C1588E">
        <w:t xml:space="preserve">Úkolem Agentury je </w:t>
      </w:r>
      <w:r w:rsidR="006124AE" w:rsidRPr="00C1588E">
        <w:t>podporovat</w:t>
      </w:r>
      <w:r w:rsidRPr="00C1588E">
        <w:t xml:space="preserve"> obce a</w:t>
      </w:r>
      <w:r w:rsidR="00C1588E" w:rsidRPr="00C1588E">
        <w:t xml:space="preserve"> kraje</w:t>
      </w:r>
      <w:r w:rsidRPr="00C1588E">
        <w:t xml:space="preserve"> v realizaci komplexních programů pro předcházení sociálnímu vyloučení a jeho odstraňování v sociálně vyloučených lokalitách a zefektivnění čerpání finančních prostředků z EU v oblasti sociální integrace. </w:t>
      </w:r>
    </w:p>
    <w:p w:rsidR="00EC5C19" w:rsidRPr="00F66C86" w:rsidRDefault="00911B6F" w:rsidP="00437B4F">
      <w:pPr>
        <w:pStyle w:val="OdstavecseseznamemII"/>
      </w:pPr>
      <w:r w:rsidRPr="00F66C86">
        <w:t xml:space="preserve">Agentura </w:t>
      </w:r>
      <w:r w:rsidRPr="00F66C86">
        <w:rPr>
          <w:b/>
        </w:rPr>
        <w:t>zajišťuje v obci odborné pracovníky</w:t>
      </w:r>
      <w:r w:rsidRPr="00F66C86">
        <w:t xml:space="preserve">, a to zejm. </w:t>
      </w:r>
      <w:r w:rsidRPr="00F66C86">
        <w:rPr>
          <w:b/>
        </w:rPr>
        <w:t xml:space="preserve">lokálního konzultanta </w:t>
      </w:r>
      <w:r w:rsidRPr="00F66C86">
        <w:t xml:space="preserve">(dále </w:t>
      </w:r>
      <w:r w:rsidR="006124AE" w:rsidRPr="00F66C86">
        <w:t xml:space="preserve">LK) </w:t>
      </w:r>
      <w:r w:rsidR="006124AE">
        <w:t>a</w:t>
      </w:r>
      <w:r w:rsidR="004D7549">
        <w:t> </w:t>
      </w:r>
      <w:r w:rsidR="006124AE">
        <w:t>konzultanta</w:t>
      </w:r>
      <w:r w:rsidRPr="00F66C86">
        <w:rPr>
          <w:b/>
        </w:rPr>
        <w:t xml:space="preserve"> inkluzivního vzdělávání</w:t>
      </w:r>
      <w:r w:rsidRPr="00F66C86">
        <w:t xml:space="preserve"> (dále KIV). Konzultanti</w:t>
      </w:r>
      <w:r w:rsidR="001113A0">
        <w:rPr>
          <w:rStyle w:val="Znakapoznpodarou"/>
        </w:rPr>
        <w:footnoteReference w:id="18"/>
      </w:r>
      <w:r w:rsidRPr="00F66C86">
        <w:t xml:space="preserve"> jsou metodickými průvodci obcí (sv</w:t>
      </w:r>
      <w:r w:rsidR="001113A0">
        <w:t xml:space="preserve">azků obcí) zapojených do KPSVL. Mezi hlavní úkoly lokálního konzultanta patří koordinování činnosti lokálního partnerství a činnosti pracovních skupin, konzultant inkluzivního vzdělávání mj. zajišťuje práci pracovní skupiny </w:t>
      </w:r>
      <w:r w:rsidR="001119BD">
        <w:t xml:space="preserve">vzdělávání. </w:t>
      </w:r>
      <w:r w:rsidRPr="00F66C86">
        <w:t xml:space="preserve">Dále Agentura zajišťuje pro jednotlivé oblasti </w:t>
      </w:r>
      <w:r w:rsidRPr="00F66C86">
        <w:rPr>
          <w:b/>
        </w:rPr>
        <w:t>lokální poradce, kteří poskytují obci odborné poradenství</w:t>
      </w:r>
      <w:r w:rsidRPr="00F66C86">
        <w:t xml:space="preserve"> v dílčích oblastech (sociální práce, zaměstnanost, bydlení, vzdělávání, řešení dluhové problematiky, bezpečnost, prevence rizikového chování a prevence kriminality, rodinná politika a sociálně</w:t>
      </w:r>
      <w:r w:rsidR="003B0DB9">
        <w:t>-</w:t>
      </w:r>
      <w:r w:rsidRPr="00F66C86">
        <w:t xml:space="preserve">právní ochrana dětí a mládeže a zdraví) a </w:t>
      </w:r>
      <w:r w:rsidRPr="00F66C86">
        <w:rPr>
          <w:b/>
        </w:rPr>
        <w:t xml:space="preserve">lokální poradce, </w:t>
      </w:r>
      <w:r w:rsidRPr="00F66C86">
        <w:rPr>
          <w:b/>
        </w:rPr>
        <w:lastRenderedPageBreak/>
        <w:t>kteří poskytují obci projektové poradenství</w:t>
      </w:r>
      <w:r w:rsidRPr="00F66C86">
        <w:t xml:space="preserve">. </w:t>
      </w:r>
      <w:r w:rsidR="00312726">
        <w:t xml:space="preserve">Konzultanti úzce spolupracují s dalšími odbornými pracovníky Agentury (např. </w:t>
      </w:r>
      <w:r w:rsidR="00312726" w:rsidRPr="00312726">
        <w:rPr>
          <w:b/>
        </w:rPr>
        <w:t>výzkumní</w:t>
      </w:r>
      <w:r w:rsidR="004167B5">
        <w:rPr>
          <w:b/>
        </w:rPr>
        <w:t>ky</w:t>
      </w:r>
      <w:r w:rsidR="00C1588E">
        <w:rPr>
          <w:b/>
        </w:rPr>
        <w:t xml:space="preserve"> </w:t>
      </w:r>
      <w:r w:rsidR="00312726">
        <w:t xml:space="preserve">Agentury). Agentura zajišťuje pracovníkům v lokalitách odborné vedení (např. prostřednictvím </w:t>
      </w:r>
      <w:r w:rsidR="00312726" w:rsidRPr="00312726">
        <w:rPr>
          <w:b/>
        </w:rPr>
        <w:t>centrálních expertů pro jednotlivé tematické oblasti sociálního začleňování</w:t>
      </w:r>
      <w:r w:rsidR="00312726">
        <w:t xml:space="preserve"> apod.), metodické vedení a koordinaci průběhu spolupráce mezi </w:t>
      </w:r>
      <w:r w:rsidR="006124AE">
        <w:t>obcí a</w:t>
      </w:r>
      <w:r w:rsidR="004D7549">
        <w:t> </w:t>
      </w:r>
      <w:r w:rsidR="006124AE">
        <w:t>Agenturou</w:t>
      </w:r>
      <w:r w:rsidR="00312726">
        <w:t xml:space="preserve"> (především prostřednictvím </w:t>
      </w:r>
      <w:r w:rsidR="00312726" w:rsidRPr="00312726">
        <w:rPr>
          <w:b/>
        </w:rPr>
        <w:t>metodiků lokální intervence</w:t>
      </w:r>
      <w:r w:rsidR="00312726">
        <w:t xml:space="preserve">, </w:t>
      </w:r>
      <w:r w:rsidR="00312726" w:rsidRPr="00312726">
        <w:rPr>
          <w:b/>
        </w:rPr>
        <w:t xml:space="preserve">metodiků inkluzivního vzdělávání </w:t>
      </w:r>
      <w:r w:rsidR="00312726">
        <w:t xml:space="preserve">a </w:t>
      </w:r>
      <w:r w:rsidR="00312726" w:rsidRPr="00312726">
        <w:rPr>
          <w:b/>
        </w:rPr>
        <w:t>vedoucích pracovníků</w:t>
      </w:r>
      <w:r w:rsidR="00312726">
        <w:t>).</w:t>
      </w:r>
    </w:p>
    <w:p w:rsidR="00EC5C19" w:rsidRPr="00AC7D5A" w:rsidRDefault="00EC5C19" w:rsidP="00437B4F">
      <w:pPr>
        <w:pStyle w:val="mezera"/>
      </w:pPr>
    </w:p>
    <w:p w:rsidR="00EC5C19" w:rsidRPr="00F66C86" w:rsidRDefault="00EC5C19" w:rsidP="00EC5C19">
      <w:pPr>
        <w:pStyle w:val="Nadpis3"/>
      </w:pPr>
      <w:bookmarkStart w:id="54" w:name="_Toc492707657"/>
      <w:bookmarkStart w:id="55" w:name="_Toc494889211"/>
      <w:bookmarkStart w:id="56" w:name="_Toc495955895"/>
      <w:bookmarkStart w:id="57" w:name="_Toc510793985"/>
      <w:r w:rsidRPr="00F66C86">
        <w:t>2.1.2</w:t>
      </w:r>
      <w:r w:rsidRPr="00F66C86">
        <w:tab/>
        <w:t>Role obce (svazku obcí)</w:t>
      </w:r>
      <w:bookmarkEnd w:id="54"/>
      <w:bookmarkEnd w:id="55"/>
      <w:bookmarkEnd w:id="56"/>
      <w:bookmarkEnd w:id="57"/>
    </w:p>
    <w:p w:rsidR="00EC5C19" w:rsidRDefault="00EC5C19" w:rsidP="00437B4F">
      <w:pPr>
        <w:pStyle w:val="OdstavecseseznamemII"/>
      </w:pPr>
      <w:r w:rsidRPr="00F66C86">
        <w:t>Obec (svazek obcí) je nositelem SPSZ, který je schvalován orgány</w:t>
      </w:r>
      <w:r w:rsidR="00C1588E">
        <w:t xml:space="preserve"> </w:t>
      </w:r>
      <w:r w:rsidRPr="00F66C86">
        <w:t>města. Je zodpovědná za</w:t>
      </w:r>
      <w:r w:rsidR="008C1049">
        <w:t> </w:t>
      </w:r>
      <w:r w:rsidRPr="00F66C86">
        <w:t>vytváření podmínek pro realizaci SPSZ, jeho plnění, publicitu, evaluaci a za monitoring naplňování cílů SPSZ.</w:t>
      </w:r>
    </w:p>
    <w:p w:rsidR="00ED3A90" w:rsidRPr="00AC7D5A" w:rsidRDefault="00ED3A90" w:rsidP="00AC7D5A">
      <w:pPr>
        <w:pStyle w:val="OdstavecseseznamemII"/>
        <w:numPr>
          <w:ilvl w:val="0"/>
          <w:numId w:val="0"/>
        </w:numPr>
        <w:ind w:left="142"/>
      </w:pPr>
      <w:r w:rsidRPr="00AC7D5A">
        <w:t>Manažer sociálního začleňování</w:t>
      </w:r>
    </w:p>
    <w:p w:rsidR="00C1588E" w:rsidRPr="00F66C86" w:rsidRDefault="00C1588E" w:rsidP="00C1588E">
      <w:pPr>
        <w:pStyle w:val="OdstavecseseznamemII"/>
      </w:pPr>
      <w:r w:rsidRPr="00F66C86">
        <w:t>Obec (svazek obcí) vyčlení konkrétního pracovníka</w:t>
      </w:r>
      <w:r w:rsidRPr="00F66C86">
        <w:rPr>
          <w:rStyle w:val="Znakapoznpodarou"/>
          <w:bCs/>
          <w:iCs/>
        </w:rPr>
        <w:footnoteReference w:id="19"/>
      </w:r>
      <w:r w:rsidRPr="00F66C86">
        <w:t xml:space="preserve">, v rozsahu úvazku stejném jako je rozsah úvazku </w:t>
      </w:r>
      <w:r w:rsidR="004C761D">
        <w:t>l</w:t>
      </w:r>
      <w:r w:rsidRPr="00F66C86">
        <w:t xml:space="preserve">okálního konzultanta, který bude po celou dobu trvání spolupráce formou KPSVL zajišťovat funkci </w:t>
      </w:r>
      <w:r>
        <w:rPr>
          <w:b/>
        </w:rPr>
        <w:t>m</w:t>
      </w:r>
      <w:r w:rsidRPr="00F66C86">
        <w:rPr>
          <w:b/>
        </w:rPr>
        <w:t>anažera sociálního začleňování</w:t>
      </w:r>
      <w:r>
        <w:rPr>
          <w:b/>
        </w:rPr>
        <w:t xml:space="preserve"> </w:t>
      </w:r>
      <w:r w:rsidRPr="00F66C86">
        <w:t>(dále jen manažer SZ). Jde o pracovníka obecního úřadu, zodpovědného za řízení implementace Strategického plánu sociálního začleňování a koordinaci souvisejících projektových aktivit</w:t>
      </w:r>
      <w:r w:rsidRPr="00F66C86">
        <w:rPr>
          <w:b/>
        </w:rPr>
        <w:t>.</w:t>
      </w:r>
      <w:r>
        <w:rPr>
          <w:b/>
        </w:rPr>
        <w:t xml:space="preserve"> </w:t>
      </w:r>
      <w:r>
        <w:t>K zajištění pozice m</w:t>
      </w:r>
      <w:r w:rsidRPr="00F66C86">
        <w:t>anažera SZ se obec zavazuje v Memorandu o</w:t>
      </w:r>
      <w:r w:rsidR="00C93064">
        <w:t xml:space="preserve"> </w:t>
      </w:r>
      <w:r w:rsidR="008C1049">
        <w:t> </w:t>
      </w:r>
      <w:r w:rsidRPr="00F66C86">
        <w:t>spolupráci (</w:t>
      </w:r>
      <w:r w:rsidR="00C93064">
        <w:t>p</w:t>
      </w:r>
      <w:r w:rsidRPr="00F66C86">
        <w:t>říloha</w:t>
      </w:r>
      <w:r w:rsidR="00AF032D">
        <w:t xml:space="preserve"> č.</w:t>
      </w:r>
      <w:r w:rsidRPr="00F66C86">
        <w:t xml:space="preserve"> 3 </w:t>
      </w:r>
      <w:r w:rsidR="00AF032D">
        <w:t>M</w:t>
      </w:r>
      <w:r w:rsidRPr="00F66C86">
        <w:t>etodiky).</w:t>
      </w:r>
    </w:p>
    <w:p w:rsidR="00FF6069" w:rsidRPr="00F66C86" w:rsidRDefault="00EC5C19" w:rsidP="00AC7D5A">
      <w:pPr>
        <w:pStyle w:val="OdstavecseseznamemII"/>
      </w:pPr>
      <w:r w:rsidRPr="00F66C86">
        <w:t>Závazek obce ke zřízení pozice manažera sociálního začleňování se z hlediska výše úvazku pracovníka shoduje se závazkem Agentury pro lokálního konzultanta. Rozsah úvazku se odvíjí</w:t>
      </w:r>
      <w:r w:rsidR="00C1588E">
        <w:t xml:space="preserve"> </w:t>
      </w:r>
      <w:r w:rsidRPr="00F66C86">
        <w:t>od velikosti obce podle následujícího vymezení:</w:t>
      </w:r>
    </w:p>
    <w:tbl>
      <w:tblPr>
        <w:tblW w:w="0" w:type="auto"/>
        <w:tblInd w:w="1134" w:type="dxa"/>
        <w:tblLook w:val="04A0" w:firstRow="1" w:lastRow="0" w:firstColumn="1" w:lastColumn="0" w:noHBand="0" w:noVBand="1"/>
      </w:tblPr>
      <w:tblGrid>
        <w:gridCol w:w="5211"/>
        <w:gridCol w:w="1843"/>
      </w:tblGrid>
      <w:tr w:rsidR="00EC5C19" w:rsidRPr="00F66C86" w:rsidTr="003955EF">
        <w:tc>
          <w:tcPr>
            <w:tcW w:w="5211" w:type="dxa"/>
            <w:shd w:val="clear" w:color="auto" w:fill="auto"/>
          </w:tcPr>
          <w:p w:rsidR="00EC5C19" w:rsidRPr="00D74BE7" w:rsidRDefault="00887982" w:rsidP="00C87126">
            <w:pPr>
              <w:pStyle w:val="Odstavecseseznamem"/>
              <w:numPr>
                <w:ilvl w:val="0"/>
                <w:numId w:val="4"/>
              </w:numPr>
              <w:jc w:val="right"/>
            </w:pPr>
            <w:r w:rsidRPr="00D74BE7">
              <w:t>do</w:t>
            </w:r>
            <w:r w:rsidR="00EC5C19" w:rsidRPr="00D74BE7">
              <w:t xml:space="preserve"> 2.000 obyvatel …………………………</w:t>
            </w:r>
            <w:proofErr w:type="gramStart"/>
            <w:r w:rsidR="00EC5C19" w:rsidRPr="00D74BE7">
              <w:t>…..</w:t>
            </w:r>
            <w:proofErr w:type="gramEnd"/>
          </w:p>
        </w:tc>
        <w:tc>
          <w:tcPr>
            <w:tcW w:w="1843" w:type="dxa"/>
            <w:shd w:val="clear" w:color="auto" w:fill="auto"/>
            <w:vAlign w:val="bottom"/>
          </w:tcPr>
          <w:p w:rsidR="00EC5C19" w:rsidRPr="00D74BE7" w:rsidRDefault="00EC5C19" w:rsidP="00B50F3A">
            <w:pPr>
              <w:spacing w:after="60"/>
              <w:jc w:val="left"/>
            </w:pPr>
            <w:r w:rsidRPr="00D74BE7">
              <w:t>0,25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 xml:space="preserve">2.000 – </w:t>
            </w:r>
            <w:r w:rsidRPr="00D74BE7">
              <w:t>50.000 obyvatel/1 – 10 obcí ………</w:t>
            </w:r>
            <w:proofErr w:type="gramStart"/>
            <w:r w:rsidRPr="00D74BE7">
              <w:t>…..</w:t>
            </w:r>
            <w:proofErr w:type="gramEnd"/>
          </w:p>
        </w:tc>
        <w:tc>
          <w:tcPr>
            <w:tcW w:w="1843" w:type="dxa"/>
            <w:shd w:val="clear" w:color="auto" w:fill="auto"/>
            <w:vAlign w:val="bottom"/>
          </w:tcPr>
          <w:p w:rsidR="00EC5C19" w:rsidRPr="00D74BE7" w:rsidRDefault="00EC5C19" w:rsidP="00B50F3A">
            <w:pPr>
              <w:spacing w:after="60"/>
              <w:jc w:val="left"/>
            </w:pPr>
            <w:r w:rsidRPr="00D74BE7">
              <w:t>0,5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50.000 – 100.000 obyvatel/10 -20 obcí ……</w:t>
            </w:r>
            <w:proofErr w:type="gramStart"/>
            <w:r w:rsidRPr="00A52677">
              <w:t>…..</w:t>
            </w:r>
            <w:proofErr w:type="gramEnd"/>
          </w:p>
        </w:tc>
        <w:tc>
          <w:tcPr>
            <w:tcW w:w="1843" w:type="dxa"/>
            <w:shd w:val="clear" w:color="auto" w:fill="auto"/>
            <w:vAlign w:val="bottom"/>
          </w:tcPr>
          <w:p w:rsidR="00EC5C19" w:rsidRPr="00D74BE7" w:rsidRDefault="00EC5C19" w:rsidP="00B50F3A">
            <w:pPr>
              <w:spacing w:after="60"/>
              <w:jc w:val="left"/>
            </w:pPr>
            <w:r w:rsidRPr="00D74BE7">
              <w:t>1,0 úvazek</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 xml:space="preserve">100.000 - 150.000 obyvatel/20 -30 </w:t>
            </w:r>
            <w:proofErr w:type="gramStart"/>
            <w:r w:rsidRPr="00A52677">
              <w:t>obcí..............</w:t>
            </w:r>
            <w:proofErr w:type="gramEnd"/>
          </w:p>
        </w:tc>
        <w:tc>
          <w:tcPr>
            <w:tcW w:w="1843" w:type="dxa"/>
            <w:shd w:val="clear" w:color="auto" w:fill="auto"/>
            <w:vAlign w:val="bottom"/>
          </w:tcPr>
          <w:p w:rsidR="00EC5C19" w:rsidRPr="00D74BE7" w:rsidRDefault="00EC5C19" w:rsidP="00B50F3A">
            <w:pPr>
              <w:spacing w:after="60"/>
              <w:jc w:val="left"/>
            </w:pPr>
            <w:r w:rsidRPr="00D74BE7">
              <w:t>1,5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200.000 - 250.000 obyvatel ……………………</w:t>
            </w:r>
          </w:p>
        </w:tc>
        <w:tc>
          <w:tcPr>
            <w:tcW w:w="1843" w:type="dxa"/>
            <w:shd w:val="clear" w:color="auto" w:fill="auto"/>
            <w:vAlign w:val="bottom"/>
          </w:tcPr>
          <w:p w:rsidR="00EC5C19" w:rsidRPr="00D74BE7" w:rsidRDefault="00EC5C19" w:rsidP="00B50F3A">
            <w:pPr>
              <w:spacing w:after="60"/>
              <w:jc w:val="left"/>
            </w:pPr>
            <w:r w:rsidRPr="00D74BE7">
              <w:t>2,0 úvazky</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250.000 - 300.000 obyvatel ………………</w:t>
            </w:r>
            <w:proofErr w:type="gramStart"/>
            <w:r w:rsidRPr="00A52677">
              <w:t>…....</w:t>
            </w:r>
            <w:proofErr w:type="gramEnd"/>
          </w:p>
        </w:tc>
        <w:tc>
          <w:tcPr>
            <w:tcW w:w="1843" w:type="dxa"/>
            <w:shd w:val="clear" w:color="auto" w:fill="auto"/>
            <w:vAlign w:val="bottom"/>
          </w:tcPr>
          <w:p w:rsidR="00EC5C19" w:rsidRPr="00D74BE7" w:rsidRDefault="00EC5C19" w:rsidP="00B50F3A">
            <w:pPr>
              <w:spacing w:after="60"/>
              <w:jc w:val="left"/>
            </w:pPr>
            <w:r w:rsidRPr="00D74BE7">
              <w:t>2,5 úvazku</w:t>
            </w:r>
            <w:r w:rsidR="003955EF">
              <w:t>,</w:t>
            </w:r>
          </w:p>
        </w:tc>
      </w:tr>
      <w:tr w:rsidR="00EC5C19" w:rsidRPr="00F66C86" w:rsidTr="003955EF">
        <w:tc>
          <w:tcPr>
            <w:tcW w:w="5211" w:type="dxa"/>
            <w:shd w:val="clear" w:color="auto" w:fill="auto"/>
          </w:tcPr>
          <w:p w:rsidR="00EC5C19" w:rsidRPr="00D74BE7" w:rsidRDefault="00EC5C19" w:rsidP="00C87126">
            <w:pPr>
              <w:pStyle w:val="Odstavecseseznamem"/>
              <w:numPr>
                <w:ilvl w:val="0"/>
                <w:numId w:val="4"/>
              </w:numPr>
              <w:jc w:val="right"/>
            </w:pPr>
            <w:r w:rsidRPr="00A52677">
              <w:t xml:space="preserve">nad 300.000 </w:t>
            </w:r>
            <w:r w:rsidRPr="003F62B3">
              <w:t>obyvatel ………………………</w:t>
            </w:r>
            <w:proofErr w:type="gramStart"/>
            <w:r w:rsidRPr="003F62B3">
              <w:t>…..</w:t>
            </w:r>
            <w:proofErr w:type="gramEnd"/>
          </w:p>
        </w:tc>
        <w:tc>
          <w:tcPr>
            <w:tcW w:w="1843" w:type="dxa"/>
            <w:shd w:val="clear" w:color="auto" w:fill="auto"/>
            <w:vAlign w:val="bottom"/>
          </w:tcPr>
          <w:p w:rsidR="00EC5C19" w:rsidRPr="00D74BE7" w:rsidRDefault="00EC5C19" w:rsidP="00B50F3A">
            <w:pPr>
              <w:spacing w:after="60"/>
              <w:jc w:val="left"/>
            </w:pPr>
            <w:r w:rsidRPr="00D74BE7">
              <w:t>3,0 úvazky.</w:t>
            </w:r>
          </w:p>
        </w:tc>
      </w:tr>
    </w:tbl>
    <w:p w:rsidR="008E173E" w:rsidRPr="0002523D" w:rsidRDefault="00EC5C19" w:rsidP="00E53007">
      <w:pPr>
        <w:pStyle w:val="NormlnII"/>
      </w:pPr>
      <w:r w:rsidRPr="0002523D">
        <w:t>V případech obcí I. typu</w:t>
      </w:r>
      <w:r w:rsidR="00A514C0" w:rsidRPr="0002523D">
        <w:rPr>
          <w:rStyle w:val="Znakapoznpodarou"/>
        </w:rPr>
        <w:footnoteReference w:id="20"/>
      </w:r>
      <w:r w:rsidRPr="0002523D">
        <w:t xml:space="preserve"> může ředitel</w:t>
      </w:r>
      <w:r w:rsidR="00725990" w:rsidRPr="0002523D">
        <w:rPr>
          <w:rStyle w:val="Znakapoznpodarou"/>
        </w:rPr>
        <w:footnoteReference w:id="21"/>
      </w:r>
      <w:r w:rsidRPr="0002523D">
        <w:t xml:space="preserve"> Agentury rozhodnout o snížení či zrušení povinného úvazku manažera SZ. Žádost o snížení či zrušení musí být uvedena v přihlášce a řádně zdůvodněna.</w:t>
      </w:r>
      <w:r w:rsidR="00CC65ED">
        <w:rPr>
          <w:rStyle w:val="Znakapoznpodarou"/>
        </w:rPr>
        <w:footnoteReference w:id="22"/>
      </w:r>
      <w:r w:rsidRPr="0002523D">
        <w:t xml:space="preserve"> </w:t>
      </w:r>
    </w:p>
    <w:p w:rsidR="00A2561A" w:rsidRPr="00C920EA" w:rsidRDefault="001A6459" w:rsidP="00AC7D5A">
      <w:pPr>
        <w:pStyle w:val="OdstavecseseznamemII"/>
      </w:pPr>
      <w:r>
        <w:lastRenderedPageBreak/>
        <w:t xml:space="preserve">Manažer SZ vykonává svou činnost ve spolupráci s příslušnými pracovníky Agentury (LK, </w:t>
      </w:r>
      <w:r w:rsidR="006124AE">
        <w:t>KIV) a</w:t>
      </w:r>
      <w:r w:rsidR="008C1049">
        <w:t> </w:t>
      </w:r>
      <w:r w:rsidR="006124AE">
        <w:t>pod</w:t>
      </w:r>
      <w:r>
        <w:t xml:space="preserve"> jejich metodickým vedením.</w:t>
      </w:r>
      <w:r w:rsidR="0035012A">
        <w:t xml:space="preserve"> </w:t>
      </w:r>
      <w:r w:rsidR="00E30B8F">
        <w:t>Spolupráce m</w:t>
      </w:r>
      <w:r w:rsidR="00A2561A">
        <w:t>anažera SZ s Agenturou probíhá v následujících fázích:</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 w:type="dxa"/>
          <w:bottom w:w="6" w:type="dxa"/>
        </w:tblCellMar>
        <w:tblLook w:val="04A0" w:firstRow="1" w:lastRow="0" w:firstColumn="1" w:lastColumn="0" w:noHBand="0" w:noVBand="1"/>
      </w:tblPr>
      <w:tblGrid>
        <w:gridCol w:w="1667"/>
        <w:gridCol w:w="7513"/>
      </w:tblGrid>
      <w:tr w:rsidR="0035012A" w:rsidRPr="00163118" w:rsidTr="00AB60CD">
        <w:tc>
          <w:tcPr>
            <w:tcW w:w="1667" w:type="dxa"/>
          </w:tcPr>
          <w:p w:rsidR="0035012A" w:rsidRPr="00CC267D" w:rsidRDefault="0035012A" w:rsidP="00AB60CD">
            <w:pPr>
              <w:pStyle w:val="Tab1"/>
              <w:spacing w:before="60"/>
              <w:jc w:val="both"/>
            </w:pPr>
            <w:r w:rsidRPr="00CC267D">
              <w:t>1. Fáze</w:t>
            </w:r>
          </w:p>
        </w:tc>
        <w:tc>
          <w:tcPr>
            <w:tcW w:w="7513" w:type="dxa"/>
          </w:tcPr>
          <w:p w:rsidR="0035012A" w:rsidRPr="0035012A" w:rsidRDefault="0035012A" w:rsidP="0035012A">
            <w:pPr>
              <w:pStyle w:val="Tabulka2"/>
            </w:pPr>
            <w:r w:rsidRPr="0035012A">
              <w:t>(cca 1. rok spolupráce)</w:t>
            </w:r>
          </w:p>
        </w:tc>
      </w:tr>
      <w:tr w:rsidR="0035012A" w:rsidRPr="00163118" w:rsidTr="00AB60CD">
        <w:tc>
          <w:tcPr>
            <w:tcW w:w="9180" w:type="dxa"/>
            <w:gridSpan w:val="2"/>
          </w:tcPr>
          <w:p w:rsidR="0035012A" w:rsidRPr="00CC267D" w:rsidRDefault="0035012A" w:rsidP="00AB60CD">
            <w:pPr>
              <w:pStyle w:val="Tabulka3"/>
              <w:spacing w:line="240" w:lineRule="auto"/>
            </w:pPr>
            <w:r w:rsidRPr="00CC267D">
              <w:t xml:space="preserve">MSZ </w:t>
            </w:r>
            <w:r w:rsidRPr="004A580E">
              <w:rPr>
                <w:b/>
              </w:rPr>
              <w:t>spolupracuje v tandemu s lokálními pracovníky Agentury, stínuje je ve všech procesech KPSVL na úrovni města</w:t>
            </w:r>
            <w:r w:rsidRPr="00CC267D">
              <w:t xml:space="preserve"> (pracovní skupiny, lokální partnerství) </w:t>
            </w:r>
            <w:r w:rsidRPr="004A580E">
              <w:rPr>
                <w:b/>
              </w:rPr>
              <w:t>a zastupuje je</w:t>
            </w:r>
            <w:r w:rsidRPr="00CC267D">
              <w:t xml:space="preserve"> (ve spolupráci s metodiky Agentury) v době jejich nepřítomnosti;</w:t>
            </w:r>
          </w:p>
        </w:tc>
      </w:tr>
      <w:tr w:rsidR="0035012A" w:rsidRPr="00163118" w:rsidTr="00AB60CD">
        <w:tc>
          <w:tcPr>
            <w:tcW w:w="1667" w:type="dxa"/>
          </w:tcPr>
          <w:p w:rsidR="0035012A" w:rsidRPr="0035012A" w:rsidRDefault="0035012A" w:rsidP="00AB60CD">
            <w:pPr>
              <w:pStyle w:val="Tab1"/>
              <w:spacing w:before="60"/>
              <w:jc w:val="both"/>
            </w:pPr>
            <w:r w:rsidRPr="0035012A">
              <w:t xml:space="preserve">2. Fáze </w:t>
            </w:r>
          </w:p>
        </w:tc>
        <w:tc>
          <w:tcPr>
            <w:tcW w:w="7513" w:type="dxa"/>
          </w:tcPr>
          <w:p w:rsidR="0035012A" w:rsidRPr="0035012A" w:rsidRDefault="0035012A" w:rsidP="0035012A">
            <w:pPr>
              <w:pStyle w:val="Tabulka2"/>
            </w:pPr>
            <w:r w:rsidRPr="0035012A">
              <w:t>(cca 2. rok spolupráce)</w:t>
            </w:r>
          </w:p>
        </w:tc>
      </w:tr>
      <w:tr w:rsidR="0035012A" w:rsidRPr="00163118" w:rsidTr="00AB60CD">
        <w:tc>
          <w:tcPr>
            <w:tcW w:w="9180" w:type="dxa"/>
            <w:gridSpan w:val="2"/>
          </w:tcPr>
          <w:p w:rsidR="0035012A" w:rsidRPr="0035012A" w:rsidRDefault="0035012A" w:rsidP="00AB60CD">
            <w:pPr>
              <w:pStyle w:val="Tabulka3"/>
              <w:spacing w:line="240" w:lineRule="auto"/>
              <w:rPr>
                <w:bCs/>
              </w:rPr>
            </w:pPr>
            <w:r w:rsidRPr="0035012A">
              <w:t xml:space="preserve">v průběhu spolupráce s lokálním konzultantem Agentury MSZ </w:t>
            </w:r>
            <w:r w:rsidRPr="0035012A">
              <w:rPr>
                <w:b/>
                <w:bCs/>
              </w:rPr>
              <w:t>postupně přebírá jeho koordinační roli v lokalitě</w:t>
            </w:r>
            <w:r w:rsidRPr="0035012A">
              <w:rPr>
                <w:bCs/>
              </w:rPr>
              <w:t>;</w:t>
            </w:r>
          </w:p>
        </w:tc>
      </w:tr>
      <w:tr w:rsidR="0035012A" w:rsidRPr="00163118" w:rsidTr="00AB60CD">
        <w:tc>
          <w:tcPr>
            <w:tcW w:w="1667" w:type="dxa"/>
          </w:tcPr>
          <w:p w:rsidR="0035012A" w:rsidRPr="0035012A" w:rsidRDefault="0035012A" w:rsidP="00AB60CD">
            <w:pPr>
              <w:pStyle w:val="Tab1"/>
              <w:spacing w:before="60"/>
              <w:jc w:val="both"/>
            </w:pPr>
            <w:r w:rsidRPr="0035012A">
              <w:t xml:space="preserve">3. Fáze </w:t>
            </w:r>
          </w:p>
        </w:tc>
        <w:tc>
          <w:tcPr>
            <w:tcW w:w="7513" w:type="dxa"/>
          </w:tcPr>
          <w:p w:rsidR="0035012A" w:rsidRPr="0035012A" w:rsidRDefault="0035012A" w:rsidP="004C71B3">
            <w:pPr>
              <w:pStyle w:val="Tabulka2"/>
            </w:pPr>
            <w:r w:rsidRPr="0035012A">
              <w:t xml:space="preserve">(cca 3. rok spolupráce, vzdálená </w:t>
            </w:r>
            <w:r w:rsidR="004C71B3">
              <w:t xml:space="preserve">ex post </w:t>
            </w:r>
            <w:r w:rsidRPr="0035012A">
              <w:t>podpora)</w:t>
            </w:r>
          </w:p>
        </w:tc>
      </w:tr>
      <w:tr w:rsidR="0035012A" w:rsidRPr="00163118" w:rsidTr="00AB60CD">
        <w:tc>
          <w:tcPr>
            <w:tcW w:w="9180" w:type="dxa"/>
            <w:gridSpan w:val="2"/>
          </w:tcPr>
          <w:p w:rsidR="001A6459" w:rsidRPr="00CC267D" w:rsidRDefault="0035012A" w:rsidP="001A6459">
            <w:pPr>
              <w:pStyle w:val="Tabulka3"/>
              <w:spacing w:line="240" w:lineRule="auto"/>
            </w:pPr>
            <w:r w:rsidRPr="00CC267D">
              <w:t xml:space="preserve">nejpozději v posledním roce spolupráce obce a Agentury </w:t>
            </w:r>
            <w:r w:rsidRPr="004A580E">
              <w:rPr>
                <w:b/>
              </w:rPr>
              <w:t>převezme MSZ hlavní roli v organizaci</w:t>
            </w:r>
            <w:r w:rsidRPr="00CC267D">
              <w:t xml:space="preserve"> lokálního partnerství (LP) a implementace strategického plánu sociálního začleňování (SPSZ).</w:t>
            </w:r>
          </w:p>
        </w:tc>
      </w:tr>
    </w:tbl>
    <w:p w:rsidR="001A6459" w:rsidRPr="001A6459" w:rsidRDefault="001A6459" w:rsidP="00437B4F">
      <w:pPr>
        <w:pStyle w:val="OdstavecseseznamemII"/>
      </w:pPr>
      <w:r>
        <w:t xml:space="preserve">Manažer SZ </w:t>
      </w:r>
      <w:r w:rsidRPr="00811E66">
        <w:t xml:space="preserve">plní úkoly vyplývající z podepsaného Memoranda o spolupráci s Agenturou pro sociální </w:t>
      </w:r>
      <w:r>
        <w:t>začleňování (</w:t>
      </w:r>
      <w:r w:rsidR="00AF032D">
        <w:t>viz p</w:t>
      </w:r>
      <w:r>
        <w:t xml:space="preserve">říloha </w:t>
      </w:r>
      <w:r w:rsidR="00AF032D">
        <w:t>č.</w:t>
      </w:r>
      <w:r>
        <w:t xml:space="preserve"> 3 </w:t>
      </w:r>
      <w:r w:rsidR="00AF032D">
        <w:t>M</w:t>
      </w:r>
      <w:r>
        <w:t>etodiky</w:t>
      </w:r>
      <w:r w:rsidRPr="00811E66">
        <w:t>) a z jeho příloh</w:t>
      </w:r>
      <w:r>
        <w:t xml:space="preserve">. </w:t>
      </w:r>
      <w:r w:rsidRPr="00F66C86">
        <w:t xml:space="preserve">Podrobné informace o roli a náplni práce </w:t>
      </w:r>
      <w:r w:rsidR="00627A56">
        <w:t>m</w:t>
      </w:r>
      <w:r w:rsidR="00AF032D">
        <w:t>anažera</w:t>
      </w:r>
      <w:r w:rsidRPr="00F66C86">
        <w:t xml:space="preserve"> SZ jsou uvedeny v </w:t>
      </w:r>
      <w:r w:rsidR="00AF032D">
        <w:t>p</w:t>
      </w:r>
      <w:r w:rsidRPr="00F66C86">
        <w:t xml:space="preserve">říloze </w:t>
      </w:r>
      <w:r w:rsidR="00AF032D">
        <w:t>č.</w:t>
      </w:r>
      <w:r w:rsidRPr="00F66C86">
        <w:t xml:space="preserve"> 9a – </w:t>
      </w:r>
      <w:r w:rsidR="00AF032D">
        <w:t>„</w:t>
      </w:r>
      <w:r w:rsidRPr="00F66C86">
        <w:t xml:space="preserve">Vymezení pozice </w:t>
      </w:r>
      <w:r w:rsidR="00627A56">
        <w:t>m</w:t>
      </w:r>
      <w:r w:rsidRPr="00F66C86">
        <w:t>anažer SZ</w:t>
      </w:r>
      <w:r w:rsidR="00AF032D">
        <w:t xml:space="preserve"> 5.0“</w:t>
      </w:r>
      <w:r w:rsidRPr="00C920EA">
        <w:t xml:space="preserve">. </w:t>
      </w:r>
    </w:p>
    <w:p w:rsidR="00EC5C19" w:rsidRPr="00437B4F" w:rsidRDefault="00EC5C19" w:rsidP="00AC7D5A">
      <w:pPr>
        <w:pStyle w:val="OdstavecseseznamemII"/>
        <w:ind w:left="357" w:hanging="357"/>
      </w:pPr>
      <w:r w:rsidRPr="00AC7D5A">
        <w:rPr>
          <w:b/>
        </w:rPr>
        <w:t>Odborný garant pro oblast vzdělávání</w:t>
      </w:r>
      <w:r w:rsidRPr="00437B4F">
        <w:t xml:space="preserve"> - obec dále určí kontaktní osobu, která bude v pozici tzv.</w:t>
      </w:r>
      <w:r w:rsidR="008C1049">
        <w:t> </w:t>
      </w:r>
      <w:r w:rsidRPr="00437B4F">
        <w:t>koordinátora vzdělávání (resp. koordinátora inkluze, manažera inkluze). Tento pracovník je</w:t>
      </w:r>
      <w:r w:rsidR="008C1049">
        <w:t> </w:t>
      </w:r>
      <w:r w:rsidRPr="00437B4F">
        <w:t>zaměstnancem obce, který odborně zastupuje obec ve spolupráci s Agenturou v oblasti vzdělávání. Koordinátor vzdělávání zodpovídá za jednání PS na podporu inkluzivního vzdělávání. Koordinátor vzdělávání může být totožný s osobou v pozici manažera SZ nebo může být pracovníkem odboru školství či externí</w:t>
      </w:r>
      <w:r w:rsidR="003B52D9" w:rsidRPr="00437B4F">
        <w:t>m</w:t>
      </w:r>
      <w:r w:rsidRPr="00437B4F">
        <w:t xml:space="preserve"> spolupracovníkem obce. Odborný garant pro oblast vzdělávání není určen v malých obcích bez zřizovatelské funkce vůči mateřské či základní škole.</w:t>
      </w:r>
    </w:p>
    <w:p w:rsidR="00EC5C19" w:rsidRPr="00AC7D5A" w:rsidRDefault="00EC5C19" w:rsidP="00437B4F">
      <w:pPr>
        <w:pStyle w:val="mezera"/>
      </w:pPr>
    </w:p>
    <w:p w:rsidR="00EC5C19" w:rsidRPr="00F66C86" w:rsidRDefault="00EC5C19" w:rsidP="00C87126">
      <w:pPr>
        <w:pStyle w:val="Nadpis3"/>
        <w:numPr>
          <w:ilvl w:val="2"/>
          <w:numId w:val="13"/>
        </w:numPr>
        <w:ind w:left="709" w:hanging="709"/>
      </w:pPr>
      <w:bookmarkStart w:id="58" w:name="_Toc494889212"/>
      <w:bookmarkStart w:id="59" w:name="_Toc495955896"/>
      <w:bookmarkStart w:id="60" w:name="_Toc510793986"/>
      <w:r w:rsidRPr="00F66C86">
        <w:t>Role kraje</w:t>
      </w:r>
      <w:bookmarkEnd w:id="58"/>
      <w:bookmarkEnd w:id="59"/>
      <w:bookmarkEnd w:id="60"/>
    </w:p>
    <w:p w:rsidR="00EC5C19" w:rsidRPr="00EE192C" w:rsidRDefault="00EC5C19" w:rsidP="00EE192C">
      <w:pPr>
        <w:pStyle w:val="OdstavecseseznamemII"/>
      </w:pPr>
      <w:r w:rsidRPr="00EE192C">
        <w:t>Agentura</w:t>
      </w:r>
      <w:r w:rsidR="00C1588E" w:rsidRPr="00EE192C">
        <w:t xml:space="preserve"> </w:t>
      </w:r>
      <w:r w:rsidRPr="00EE192C">
        <w:t>informuje kraje o spolupráci s obcemi na jejich území, informuje je o možnostech spolupráce s Agenturou, o výsledcích spolupráce s obcemi a jejími partnery. Agentura koordinuje svůj</w:t>
      </w:r>
      <w:r w:rsidR="008C1049">
        <w:t> </w:t>
      </w:r>
      <w:r w:rsidRPr="00EE192C">
        <w:t>postup ve všech oblastech sociálního začleňování s kraji dle jejich zákonných kompetencí, dle</w:t>
      </w:r>
      <w:r w:rsidR="008C1049">
        <w:t> </w:t>
      </w:r>
      <w:r w:rsidRPr="00EE192C">
        <w:t>dohody s jednotlivými kraji se podílí a přispívá na vytváření, resp. realizaci klíčových strategických dokumentů kraje, které se nějakým způsobem týkají sociálního začleňování</w:t>
      </w:r>
      <w:r w:rsidRPr="00E61039">
        <w:rPr>
          <w:rStyle w:val="Znakapoznpodarou"/>
        </w:rPr>
        <w:footnoteReference w:id="23"/>
      </w:r>
      <w:r w:rsidRPr="00EE192C">
        <w:t xml:space="preserve">. V optimálním případě za tím účelem uzavírají kraj a Agentura memorandum o spolupráci. Agentura dle zájmu kraje zapojuje do spolupráce v lokálních partnerstvích zástupce kraje, pracovníky krajského úřadu, mj. zejména zástupce jednotlivých odborů, které mají sociální začleňování v  gesci, popř. krajské koordinátory pro romské záležitosti. </w:t>
      </w:r>
    </w:p>
    <w:p w:rsidR="004B0DDB" w:rsidRDefault="00AD4735" w:rsidP="00437B4F">
      <w:pPr>
        <w:pStyle w:val="OdstavecseseznamemII"/>
      </w:pPr>
      <w:r>
        <w:t>Agen</w:t>
      </w:r>
      <w:r w:rsidR="004B0DDB">
        <w:t>tura informuje kraje (krajské úřady) zejména o:</w:t>
      </w:r>
    </w:p>
    <w:p w:rsidR="004B0DDB" w:rsidRDefault="004B5EEA" w:rsidP="001A6459">
      <w:pPr>
        <w:pStyle w:val="Odstavecseseznamem-pouze1rove"/>
      </w:pPr>
      <w:r>
        <w:t>z</w:t>
      </w:r>
      <w:r w:rsidR="004B0DDB">
        <w:t>ahájení spolupráce s obcí na území kraje</w:t>
      </w:r>
      <w:r>
        <w:t>;</w:t>
      </w:r>
    </w:p>
    <w:p w:rsidR="004B0DDB" w:rsidRDefault="004B5EEA" w:rsidP="001A6459">
      <w:pPr>
        <w:pStyle w:val="Odstavecseseznamem-pouze1rove"/>
      </w:pPr>
      <w:r>
        <w:t>s</w:t>
      </w:r>
      <w:r w:rsidR="004B0DDB">
        <w:t>chválení SPSZ a MPI v jednotlivých obcích</w:t>
      </w:r>
      <w:r>
        <w:t xml:space="preserve"> a o jejich revizích;</w:t>
      </w:r>
    </w:p>
    <w:p w:rsidR="00A5188E" w:rsidRDefault="004B5EEA" w:rsidP="00496504">
      <w:pPr>
        <w:pStyle w:val="Odstavecseseznamem-pouze1rove"/>
      </w:pPr>
      <w:r>
        <w:t>o</w:t>
      </w:r>
      <w:r w:rsidR="00213EEB">
        <w:t xml:space="preserve"> připravovaných aktivitách</w:t>
      </w:r>
      <w:r w:rsidR="00AD4735">
        <w:t xml:space="preserve"> při realizaci SPSZ a MPI, zejména </w:t>
      </w:r>
      <w:r w:rsidR="00AD4735" w:rsidRPr="00F66C86">
        <w:t xml:space="preserve">v oblastech, ve kterých je </w:t>
      </w:r>
      <w:r w:rsidR="008C1049">
        <w:t> </w:t>
      </w:r>
      <w:r w:rsidR="00AD4735" w:rsidRPr="00F66C86">
        <w:t>nezbytné stanovisko kraje.</w:t>
      </w:r>
      <w:r w:rsidR="00AD4735" w:rsidRPr="00496504">
        <w:rPr>
          <w:vertAlign w:val="superscript"/>
        </w:rPr>
        <w:footnoteReference w:id="24"/>
      </w:r>
    </w:p>
    <w:p w:rsidR="006154BE" w:rsidRDefault="00EC5C19" w:rsidP="00437B4F">
      <w:pPr>
        <w:pStyle w:val="OdstavecseseznamemII"/>
      </w:pPr>
      <w:r w:rsidRPr="00F66C86">
        <w:lastRenderedPageBreak/>
        <w:t xml:space="preserve"> Agentura spolupracuje s kraji na úrovni tvorby a implementace Krajských akčních plánů (dále jen KAP) v oblasti inkluzivního vzdělávání</w:t>
      </w:r>
      <w:r w:rsidR="006B0618">
        <w:t xml:space="preserve">. </w:t>
      </w:r>
    </w:p>
    <w:p w:rsidR="00335BA0" w:rsidRDefault="000F0FAD" w:rsidP="00437B4F">
      <w:pPr>
        <w:pStyle w:val="OdstavecseseznamemII"/>
      </w:pPr>
      <w:r>
        <w:t xml:space="preserve">Úzká spolupráce probíhá i na dalších krajských platformách jakou jsou </w:t>
      </w:r>
      <w:r w:rsidR="006154BE">
        <w:t xml:space="preserve">např. </w:t>
      </w:r>
      <w:r>
        <w:t>regionální stálé konference</w:t>
      </w:r>
      <w:r w:rsidR="006154BE">
        <w:t xml:space="preserve"> nebo</w:t>
      </w:r>
      <w:r w:rsidR="00C94ECB">
        <w:t xml:space="preserve"> pracovní skupiny krajských koordinátorů pro záležitosti romské menšiny.</w:t>
      </w:r>
    </w:p>
    <w:p w:rsidR="00376BA4" w:rsidRDefault="00376BA4" w:rsidP="00437B4F">
      <w:pPr>
        <w:pStyle w:val="OdstavecseseznamemII"/>
      </w:pPr>
      <w:r>
        <w:t>Zákonem č. 12902000 Sb., o krajích, je zřizována funkce krajského koordinátora pro romské záležitosti. Orgány státní správy a samosprávy by měly koordinátora využívat při řešení problémů souvisejících s integrací romských komunit a při tvorbě koncepčních materiálů. Koordinátor připravuje podklady pro tvorbu strategických dokumentů kraje v oblasti národnostní politiky a integrace romské komunity do společnosti a zajišťuje jejich realizaci.</w:t>
      </w:r>
    </w:p>
    <w:p w:rsidR="009B76FD" w:rsidRPr="0057241E" w:rsidRDefault="009B76FD" w:rsidP="009B76FD">
      <w:pPr>
        <w:pStyle w:val="OdstavecseseznamemII"/>
        <w:rPr>
          <w:color w:val="000000" w:themeColor="text1"/>
        </w:rPr>
      </w:pPr>
      <w:r w:rsidRPr="0057241E">
        <w:rPr>
          <w:color w:val="000000" w:themeColor="text1"/>
        </w:rPr>
        <w:t>Podle zákona</w:t>
      </w:r>
      <w:r w:rsidR="00C757CD" w:rsidRPr="0057241E">
        <w:rPr>
          <w:color w:val="000000" w:themeColor="text1"/>
        </w:rPr>
        <w:t xml:space="preserve"> </w:t>
      </w:r>
      <w:r w:rsidRPr="0057241E">
        <w:rPr>
          <w:color w:val="000000" w:themeColor="text1"/>
        </w:rPr>
        <w:t>273/2001 Sb., o právech příslušníků národnostních menšin, krajský úřad řídí</w:t>
      </w:r>
      <w:r w:rsidR="00C757CD" w:rsidRPr="0057241E">
        <w:rPr>
          <w:color w:val="000000" w:themeColor="text1"/>
        </w:rPr>
        <w:t xml:space="preserve"> </w:t>
      </w:r>
      <w:r w:rsidRPr="0057241E">
        <w:rPr>
          <w:color w:val="000000" w:themeColor="text1"/>
        </w:rPr>
        <w:t xml:space="preserve">a </w:t>
      </w:r>
      <w:r w:rsidR="00D6693D">
        <w:rPr>
          <w:color w:val="000000" w:themeColor="text1"/>
        </w:rPr>
        <w:t> </w:t>
      </w:r>
      <w:r w:rsidRPr="0057241E">
        <w:rPr>
          <w:color w:val="000000" w:themeColor="text1"/>
        </w:rPr>
        <w:t>koordinuje ve svém správním obvodu plnění úkolů na úseku státní politiky napomáhající integraci příslušníků romské komunity do společnosti.</w:t>
      </w:r>
    </w:p>
    <w:p w:rsidR="00EC5C19" w:rsidRPr="00AC7D5A" w:rsidRDefault="00EC5C19" w:rsidP="00437B4F">
      <w:pPr>
        <w:pStyle w:val="mezera"/>
      </w:pPr>
    </w:p>
    <w:p w:rsidR="00B6325D" w:rsidRPr="00F66C86" w:rsidRDefault="00B6325D" w:rsidP="00B6325D">
      <w:pPr>
        <w:pStyle w:val="Nadpis3"/>
      </w:pPr>
      <w:bookmarkStart w:id="61" w:name="_Toc495955897"/>
      <w:bookmarkStart w:id="62" w:name="_Toc494889214"/>
      <w:bookmarkStart w:id="63" w:name="_Toc510793987"/>
      <w:r>
        <w:t>2.1.4</w:t>
      </w:r>
      <w:r w:rsidRPr="00F66C86">
        <w:tab/>
      </w:r>
      <w:r>
        <w:t>I</w:t>
      </w:r>
      <w:r w:rsidRPr="00F66C86">
        <w:t>ntegrované strategie a územní dimenze</w:t>
      </w:r>
      <w:r>
        <w:t xml:space="preserve"> a jejich v</w:t>
      </w:r>
      <w:r w:rsidRPr="00F66C86">
        <w:t xml:space="preserve">azba </w:t>
      </w:r>
      <w:r>
        <w:t xml:space="preserve">na </w:t>
      </w:r>
      <w:r w:rsidRPr="00F66C86">
        <w:t>KPSVL</w:t>
      </w:r>
      <w:bookmarkEnd w:id="61"/>
      <w:r w:rsidR="003849AD">
        <w:rPr>
          <w:rStyle w:val="Znakapoznpodarou"/>
        </w:rPr>
        <w:footnoteReference w:id="25"/>
      </w:r>
      <w:bookmarkEnd w:id="62"/>
      <w:bookmarkEnd w:id="63"/>
    </w:p>
    <w:p w:rsidR="00B6325D" w:rsidRPr="00F66C86" w:rsidRDefault="00B6325D" w:rsidP="00B6325D">
      <w:pPr>
        <w:pStyle w:val="OdstavecseseznamemII"/>
      </w:pPr>
      <w:r w:rsidRPr="00152083">
        <w:t>Mezi</w:t>
      </w:r>
      <w:r w:rsidR="00496504">
        <w:t xml:space="preserve"> </w:t>
      </w:r>
      <w:r w:rsidRPr="00152083">
        <w:t>integrované nástroje v území patří ITI (Integrované teritoriální investice), IPRÚ (Integrované plány rozvoje území) a CLLD (Komunitně vede</w:t>
      </w:r>
      <w:r w:rsidRPr="00F66C86">
        <w:t xml:space="preserve">ný místní rozvoj). Naproti tomu SPSZ není integrovaným nástrojem v územní dimenzi programů, ale národním přístupem pro koordinaci aktivit vedoucích k sociálnímu začleňování s lokální podporou prostřednictvím Agentury. </w:t>
      </w:r>
    </w:p>
    <w:p w:rsidR="00B6325D" w:rsidRDefault="00B6325D" w:rsidP="00B6325D">
      <w:pPr>
        <w:pStyle w:val="OdstavecseseznamemII"/>
      </w:pPr>
      <w:r w:rsidRPr="00F66C86">
        <w:t>Agentura je při schvalování integrovaných strategií (ITI, IPRÚ, CLLD) odbornou podporou Ministerstva pro místní rozvoj a řídicích orgánů</w:t>
      </w:r>
      <w:r>
        <w:t>.</w:t>
      </w:r>
    </w:p>
    <w:p w:rsidR="005F231D" w:rsidRPr="006154BE" w:rsidRDefault="00B6325D" w:rsidP="005F231D">
      <w:pPr>
        <w:pStyle w:val="OdstavecseseznamemII"/>
      </w:pPr>
      <w:r w:rsidRPr="00F66C86">
        <w:t xml:space="preserve">Agentura buď přímo, nebo prostřednictvím Regionálních stálých </w:t>
      </w:r>
      <w:r w:rsidRPr="003F62B3">
        <w:rPr>
          <w:shd w:val="clear" w:color="auto" w:fill="FFFFFF" w:themeFill="background1"/>
        </w:rPr>
        <w:t xml:space="preserve">konferencí, zajišťuje v oblasti sociální integrace informovanost všech partnerů zapojených do procesů plánování ITI, IPRÚ a CLLD </w:t>
      </w:r>
      <w:r w:rsidRPr="00F85AC9">
        <w:rPr>
          <w:shd w:val="clear" w:color="auto" w:fill="FFFFFF"/>
        </w:rPr>
        <w:t>i na stejných územích do SPSZ.</w:t>
      </w:r>
    </w:p>
    <w:p w:rsidR="00B6325D" w:rsidRDefault="00B6325D" w:rsidP="00B6325D">
      <w:pPr>
        <w:pStyle w:val="OdstavecseseznamemII"/>
      </w:pPr>
      <w:r w:rsidRPr="003F62B3">
        <w:rPr>
          <w:shd w:val="clear" w:color="auto" w:fill="FFFFFF" w:themeFill="background1"/>
        </w:rPr>
        <w:t>Je žádo</w:t>
      </w:r>
      <w:r w:rsidRPr="005659C4">
        <w:rPr>
          <w:shd w:val="clear" w:color="auto" w:fill="FFFFFF" w:themeFill="background1"/>
        </w:rPr>
        <w:t>ucí, aby MAS, která na svém území podporuje také sociální integraci nebo inkluzivní vzdělávání, zapojila do svých procesů plánovacích a implementace</w:t>
      </w:r>
      <w:r w:rsidR="002C2B99">
        <w:rPr>
          <w:shd w:val="clear" w:color="auto" w:fill="FFFFFF" w:themeFill="background1"/>
        </w:rPr>
        <w:t xml:space="preserve"> </w:t>
      </w:r>
      <w:r w:rsidRPr="00F66C86">
        <w:t>také lokálního konzultanta, příp.</w:t>
      </w:r>
      <w:r w:rsidR="0096736B">
        <w:t xml:space="preserve"> </w:t>
      </w:r>
      <w:r w:rsidRPr="00F66C86">
        <w:t>konzultanta inkluzivního vzdělávání</w:t>
      </w:r>
      <w:r w:rsidR="00496504">
        <w:t xml:space="preserve"> </w:t>
      </w:r>
      <w:r w:rsidRPr="00F66C86">
        <w:t>Agentury. Recipročně jsou zástupci příslušné MAS zváni ke</w:t>
      </w:r>
      <w:r w:rsidR="00D6693D">
        <w:t> </w:t>
      </w:r>
      <w:r w:rsidRPr="00F66C86">
        <w:t xml:space="preserve">spolupráci v lokálním partnerství v obci, ve které je zpracováván SPSZ. </w:t>
      </w:r>
    </w:p>
    <w:p w:rsidR="007D145D" w:rsidRPr="009E272B" w:rsidRDefault="00B6325D" w:rsidP="007D145D">
      <w:pPr>
        <w:pStyle w:val="OdstavecseseznamemII"/>
      </w:pPr>
      <w:r w:rsidRPr="009E272B">
        <w:t>Agentura garantuje, že SPSZ je cílen tak, aby nedocházelo k duplicitám s opatřeními integrovaných nástrojů.</w:t>
      </w:r>
      <w:r w:rsidR="003849AD" w:rsidRPr="009E272B">
        <w:t xml:space="preserve"> S</w:t>
      </w:r>
      <w:r w:rsidR="0077383C" w:rsidRPr="009E272B">
        <w:t>polupráce ASZ s ITI/IPR</w:t>
      </w:r>
      <w:r w:rsidR="00D6693D" w:rsidRPr="009E272B">
        <w:t>Ú</w:t>
      </w:r>
      <w:r w:rsidR="0077383C" w:rsidRPr="009E272B">
        <w:t xml:space="preserve"> je ošetřena </w:t>
      </w:r>
      <w:hyperlink r:id="rId37" w:history="1">
        <w:r w:rsidR="0077383C" w:rsidRPr="009E272B">
          <w:rPr>
            <w:rStyle w:val="Hypertextovodkaz"/>
            <w:color w:val="auto"/>
            <w:u w:val="none"/>
          </w:rPr>
          <w:t>Metodickým pokynem pro využití integrovaných nástrojů v programovém období 2014-2020</w:t>
        </w:r>
      </w:hyperlink>
      <w:r w:rsidR="0077383C" w:rsidRPr="009E272B">
        <w:t>, MMR-NOK, 2017</w:t>
      </w:r>
      <w:r w:rsidR="009E272B">
        <w:rPr>
          <w:rStyle w:val="Znakapoznpodarou"/>
        </w:rPr>
        <w:footnoteReference w:id="26"/>
      </w:r>
      <w:r w:rsidR="0077383C" w:rsidRPr="009E272B">
        <w:t>.</w:t>
      </w:r>
    </w:p>
    <w:p w:rsidR="005B28E3" w:rsidRPr="00F66C86" w:rsidRDefault="005B28E3" w:rsidP="006F155A">
      <w:pPr>
        <w:pStyle w:val="mezera"/>
      </w:pPr>
    </w:p>
    <w:p w:rsidR="00EC5C19" w:rsidRDefault="00AB60CD" w:rsidP="00EC5C19">
      <w:pPr>
        <w:pStyle w:val="Nadpis3"/>
      </w:pPr>
      <w:bookmarkStart w:id="64" w:name="_Toc492707659"/>
      <w:bookmarkStart w:id="65" w:name="_Toc494889215"/>
      <w:bookmarkStart w:id="66" w:name="_Toc495955898"/>
      <w:bookmarkStart w:id="67" w:name="_Toc510793988"/>
      <w:r>
        <w:t>2.1.5</w:t>
      </w:r>
      <w:r w:rsidR="00EC5C19" w:rsidRPr="00F66C86">
        <w:tab/>
        <w:t xml:space="preserve">Role ústředních </w:t>
      </w:r>
      <w:r w:rsidR="00E27846">
        <w:t xml:space="preserve">a ostatních </w:t>
      </w:r>
      <w:r w:rsidR="00EC5C19" w:rsidRPr="00F66C86">
        <w:t>orgánů státní správy</w:t>
      </w:r>
      <w:bookmarkEnd w:id="64"/>
      <w:bookmarkEnd w:id="65"/>
      <w:bookmarkEnd w:id="66"/>
      <w:bookmarkEnd w:id="67"/>
    </w:p>
    <w:p w:rsidR="00EC5C19" w:rsidRPr="00CC5462" w:rsidRDefault="003604A9" w:rsidP="00CC5462">
      <w:pPr>
        <w:pStyle w:val="Nadpis4"/>
      </w:pPr>
      <w:r w:rsidRPr="00CC5462">
        <w:t>2.1.</w:t>
      </w:r>
      <w:r w:rsidR="00AB60CD">
        <w:t>5</w:t>
      </w:r>
      <w:r w:rsidRPr="00CC5462">
        <w:t>.1</w:t>
      </w:r>
      <w:r w:rsidRPr="00CC5462">
        <w:tab/>
      </w:r>
      <w:r w:rsidR="00EC5C19" w:rsidRPr="00E27846">
        <w:rPr>
          <w:b/>
        </w:rPr>
        <w:t>Ministerstvo práce a sociálních věcí ČR</w:t>
      </w:r>
    </w:p>
    <w:p w:rsidR="00EF2205" w:rsidRDefault="00AA35CD" w:rsidP="00437B4F">
      <w:pPr>
        <w:pStyle w:val="OdstavecseseznamemII"/>
      </w:pPr>
      <w:r w:rsidRPr="003604A9">
        <w:t>MPSV je řídícím orgánem operačního programu Zaměstnanost</w:t>
      </w:r>
      <w:r w:rsidR="002C2B99">
        <w:t xml:space="preserve"> </w:t>
      </w:r>
      <w:r w:rsidR="002E0075" w:rsidRPr="003604A9">
        <w:t>(OP Z)</w:t>
      </w:r>
      <w:r w:rsidRPr="003604A9">
        <w:t>, jednoho z operačních programů ESF v období 2014 – 2020.</w:t>
      </w:r>
    </w:p>
    <w:p w:rsidR="00EF2205" w:rsidRDefault="00EF2205" w:rsidP="00437B4F">
      <w:pPr>
        <w:pStyle w:val="OdstavecseseznamemII"/>
        <w:numPr>
          <w:ilvl w:val="0"/>
          <w:numId w:val="0"/>
        </w:numPr>
        <w:ind w:left="360"/>
      </w:pPr>
      <w:r>
        <w:lastRenderedPageBreak/>
        <w:t>a)</w:t>
      </w:r>
      <w:r>
        <w:tab/>
      </w:r>
      <w:r w:rsidR="002E0075" w:rsidRPr="003604A9">
        <w:t xml:space="preserve">Z prostředků </w:t>
      </w:r>
      <w:r w:rsidR="00AD066A" w:rsidRPr="003604A9">
        <w:t xml:space="preserve">OP </w:t>
      </w:r>
      <w:r w:rsidR="002E0075" w:rsidRPr="003604A9">
        <w:t xml:space="preserve">Z je financován </w:t>
      </w:r>
      <w:r w:rsidR="00AD066A" w:rsidRPr="003604A9">
        <w:t>individuální systémový projekt „</w:t>
      </w:r>
      <w:r w:rsidR="006A02CA" w:rsidRPr="003604A9">
        <w:t>Systémové zajištění sociálního začleňování</w:t>
      </w:r>
      <w:r w:rsidR="00AD066A" w:rsidRPr="00EF2205">
        <w:rPr>
          <w:rStyle w:val="Znakapoznpodarou"/>
        </w:rPr>
        <w:footnoteReference w:id="27"/>
      </w:r>
      <w:r w:rsidR="00AD066A" w:rsidRPr="003604A9">
        <w:t>“</w:t>
      </w:r>
      <w:r w:rsidR="001870F1" w:rsidRPr="003604A9">
        <w:t>. Tento projekt je realizován Agenturou a jeho předmětem je podpora strategického plánování lokálních opatření sociálního začleňování prostřednictvím KPSVL.</w:t>
      </w:r>
    </w:p>
    <w:p w:rsidR="00CE7E24" w:rsidRPr="003604A9" w:rsidRDefault="00EF2205" w:rsidP="00437B4F">
      <w:pPr>
        <w:pStyle w:val="OdstavecseseznamemII"/>
        <w:numPr>
          <w:ilvl w:val="0"/>
          <w:numId w:val="0"/>
        </w:numPr>
        <w:ind w:left="360"/>
      </w:pPr>
      <w:r>
        <w:t>b)</w:t>
      </w:r>
      <w:r>
        <w:tab/>
      </w:r>
      <w:r w:rsidR="00264F5C" w:rsidRPr="003604A9">
        <w:t xml:space="preserve">MPSV </w:t>
      </w:r>
      <w:r w:rsidR="002C2B99" w:rsidRPr="002C2B99">
        <w:t xml:space="preserve"> </w:t>
      </w:r>
      <w:r w:rsidR="006124AE" w:rsidRPr="003604A9">
        <w:t>vy</w:t>
      </w:r>
      <w:r w:rsidR="006124AE">
        <w:t>hlaš</w:t>
      </w:r>
      <w:r w:rsidR="006124AE" w:rsidRPr="003604A9">
        <w:t>uje</w:t>
      </w:r>
      <w:r w:rsidR="006124AE" w:rsidRPr="003604A9" w:rsidDel="002C2B99">
        <w:t xml:space="preserve"> </w:t>
      </w:r>
      <w:r w:rsidR="006124AE" w:rsidRPr="003604A9">
        <w:t>v rámci</w:t>
      </w:r>
      <w:r w:rsidR="00264F5C" w:rsidRPr="003604A9">
        <w:t xml:space="preserve"> specifických cílů 1 a 2 investiční priority 1 prioritní osy 2 OP Z</w:t>
      </w:r>
      <w:r w:rsidR="00264F5C" w:rsidRPr="00EF2205">
        <w:rPr>
          <w:rStyle w:val="Znakapoznpodarou"/>
        </w:rPr>
        <w:footnoteReference w:id="28"/>
      </w:r>
      <w:r w:rsidR="002C2B99">
        <w:t xml:space="preserve"> </w:t>
      </w:r>
      <w:r w:rsidRPr="003604A9">
        <w:t xml:space="preserve">výzvy </w:t>
      </w:r>
      <w:r w:rsidR="00264F5C" w:rsidRPr="003604A9">
        <w:t>pro realizaci projektů naplánovaných v</w:t>
      </w:r>
      <w:r>
        <w:t>e Strategickém plánu sociálního začleňování</w:t>
      </w:r>
      <w:r w:rsidR="003604A9" w:rsidRPr="003604A9">
        <w:t> </w:t>
      </w:r>
      <w:r w:rsidR="00A22F6F">
        <w:t>(</w:t>
      </w:r>
      <w:r w:rsidR="00022804" w:rsidRPr="003604A9">
        <w:t>SPSZ</w:t>
      </w:r>
      <w:r w:rsidR="00A22F6F">
        <w:t>)</w:t>
      </w:r>
      <w:r w:rsidR="003604A9" w:rsidRPr="003604A9">
        <w:t>.</w:t>
      </w:r>
    </w:p>
    <w:p w:rsidR="00EF2205" w:rsidRPr="003604A9" w:rsidRDefault="00EF2205" w:rsidP="00437B4F">
      <w:pPr>
        <w:pStyle w:val="OdstavecseseznamemII"/>
      </w:pPr>
      <w:r w:rsidRPr="003604A9">
        <w:t xml:space="preserve">V oblasti sociálního začleňování je  MPSV nositelem Strategie sociálního začleňování (aktuálně ve </w:t>
      </w:r>
      <w:r w:rsidR="00D6693D">
        <w:t> </w:t>
      </w:r>
      <w:r w:rsidRPr="003604A9">
        <w:t xml:space="preserve">verzi 2014-2020; viz také </w:t>
      </w:r>
      <w:r w:rsidR="002E77F7">
        <w:t>kap. 1.1</w:t>
      </w:r>
      <w:r w:rsidR="009B66F6">
        <w:t>,</w:t>
      </w:r>
      <w:r w:rsidR="002E77F7">
        <w:t xml:space="preserve"> </w:t>
      </w:r>
      <w:r w:rsidRPr="003604A9">
        <w:t xml:space="preserve">odst. 15 </w:t>
      </w:r>
      <w:r w:rsidR="009B66F6">
        <w:t>M</w:t>
      </w:r>
      <w:r w:rsidRPr="003604A9">
        <w:t>etodiky) a vyhodnocuje její naplňování. Sociální práce je v této strategii definována jako základní nástroj pro sociální začleňování osob sociálně vyloučených nebo sociálním vyloučením ohrožených.</w:t>
      </w:r>
    </w:p>
    <w:p w:rsidR="000E5E29" w:rsidRDefault="003604A9" w:rsidP="00382A1D">
      <w:pPr>
        <w:pStyle w:val="OdstavecseseznamemII"/>
      </w:pPr>
      <w:r w:rsidRPr="003604A9">
        <w:t xml:space="preserve">MPSV je z hlediska působnosti významným aktérem v mnoha oblastech, ve kterých je </w:t>
      </w:r>
      <w:r w:rsidR="00710A66">
        <w:t> </w:t>
      </w:r>
      <w:r w:rsidRPr="003604A9">
        <w:t>koordinovaný přístup uplatňován (zejm. oblast sociální práce</w:t>
      </w:r>
      <w:r w:rsidR="00D72C7E">
        <w:t xml:space="preserve"> a sociální služby</w:t>
      </w:r>
      <w:r w:rsidRPr="003604A9">
        <w:t>, zaměstnanosti, rodinné politiky a sociálně</w:t>
      </w:r>
      <w:r w:rsidR="003B0DB9">
        <w:t>-</w:t>
      </w:r>
      <w:r w:rsidRPr="003604A9">
        <w:t>právní ochrany dětí a dále např. v oblasti prevence rizikového chování a</w:t>
      </w:r>
      <w:r w:rsidR="00710A66">
        <w:t> </w:t>
      </w:r>
      <w:r w:rsidRPr="003604A9">
        <w:t>v oblasti bydlení.</w:t>
      </w:r>
      <w:r w:rsidR="000E5E29">
        <w:t>), zejména:</w:t>
      </w:r>
    </w:p>
    <w:p w:rsidR="000E5E29" w:rsidRPr="003849AD" w:rsidRDefault="004534E9" w:rsidP="00382A1D">
      <w:pPr>
        <w:pStyle w:val="Odstavecrove2"/>
      </w:pPr>
      <w:r>
        <w:t>Je ústředním orgánem státní správy pro pracovněprávní vztahy, bezpečnost práce, zaměstnanost a rekvalifikaci, kolektivní vyjednávání, mzdy a jiné odměny za práci, důchodové zabezpečení, nemocenské pojištění, sociální péči, péči o pracovní podmínky žen a mladistvých, právní ochranu mateřství, péči o rodinu a děti, péči o občany, kteří potřebují zvláštní pomoc, a</w:t>
      </w:r>
      <w:r w:rsidR="00710A66">
        <w:t> </w:t>
      </w:r>
      <w:r>
        <w:t>pro další otázky mzdové a sociální politiky</w:t>
      </w:r>
      <w:r w:rsidR="007B3224">
        <w:t>.</w:t>
      </w:r>
      <w:r w:rsidR="000E5E29">
        <w:t xml:space="preserve"> Z</w:t>
      </w:r>
      <w:r w:rsidR="000E5E29" w:rsidRPr="000E5E29">
        <w:t>ajišťuje koncepční a strategické činnosti v oblasti výkonu sociální práce, odpovídá za metodické vedení v oblasti sociálních služeb a</w:t>
      </w:r>
      <w:r w:rsidR="00710A66">
        <w:t> </w:t>
      </w:r>
      <w:r w:rsidR="000E5E29" w:rsidRPr="000E5E29">
        <w:t>jiných činností sociální práce, za metodické vedení správních orgánů, jimž jsou svěřena práva a povinnosti podle zákona o sociálních službách, zajišťuje</w:t>
      </w:r>
      <w:r w:rsidR="002C2B99">
        <w:t xml:space="preserve"> </w:t>
      </w:r>
      <w:r w:rsidR="000E5E29" w:rsidRPr="000E5E29">
        <w:t>kontrolní činnost vůči orgánům veřejné správy a agendu správního řízení v </w:t>
      </w:r>
      <w:r w:rsidR="000E5E29" w:rsidRPr="003849AD">
        <w:t>příslušné oblasti.</w:t>
      </w:r>
      <w:r w:rsidR="002C2B99">
        <w:t xml:space="preserve"> </w:t>
      </w:r>
      <w:r w:rsidR="003849AD" w:rsidRPr="003849AD">
        <w:t xml:space="preserve">Je gestorem systému sociálních služeb podle zákona č. 108/2006 </w:t>
      </w:r>
      <w:r w:rsidR="006124AE" w:rsidRPr="003849AD">
        <w:t>Sb.</w:t>
      </w:r>
      <w:r w:rsidR="003849AD" w:rsidRPr="003849AD">
        <w:t>, o sociálních službách.</w:t>
      </w:r>
    </w:p>
    <w:p w:rsidR="000E5E29" w:rsidRDefault="00885B8F" w:rsidP="00382A1D">
      <w:pPr>
        <w:pStyle w:val="Odstavecrove2"/>
      </w:pPr>
      <w:r w:rsidRPr="003849AD">
        <w:t>V oblasti státní politiky zaměstnanosti vykonává MPSV státní</w:t>
      </w:r>
      <w:r w:rsidRPr="000E5E29">
        <w:t xml:space="preserve"> správu a mj. se podílí na</w:t>
      </w:r>
      <w:r w:rsidR="00710A66">
        <w:t> </w:t>
      </w:r>
      <w:r w:rsidRPr="000E5E29">
        <w:t>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w:t>
      </w:r>
    </w:p>
    <w:p w:rsidR="00885B8F" w:rsidRPr="00F66C86" w:rsidRDefault="000E5E29" w:rsidP="00382A1D">
      <w:pPr>
        <w:pStyle w:val="Odstavecrove2"/>
      </w:pPr>
      <w:r>
        <w:t>J</w:t>
      </w:r>
      <w:r w:rsidR="00885B8F" w:rsidRPr="00F66C86">
        <w:t>e</w:t>
      </w:r>
      <w:r w:rsidR="00DD59CD">
        <w:t xml:space="preserve"> </w:t>
      </w:r>
      <w:r w:rsidR="00885B8F" w:rsidRPr="00F66C86">
        <w:t xml:space="preserve">gestorem dávek státní </w:t>
      </w:r>
      <w:r w:rsidR="00885B8F" w:rsidRPr="000E5E29">
        <w:t>sociální podpory a dávek pomoci v hmotné nouzi, včetně dávek, mezi které patří mj. příspěvek na bydlení a doplatek na bydlení.</w:t>
      </w:r>
    </w:p>
    <w:p w:rsidR="00CE7E24" w:rsidRDefault="0002523D" w:rsidP="00CC5462">
      <w:pPr>
        <w:pStyle w:val="Nadpis4"/>
      </w:pPr>
      <w:r>
        <w:t>2.1.5</w:t>
      </w:r>
      <w:r w:rsidR="00CC5462">
        <w:t xml:space="preserve">.2 </w:t>
      </w:r>
      <w:r w:rsidR="00CE7E24" w:rsidRPr="00E27846">
        <w:rPr>
          <w:b/>
        </w:rPr>
        <w:t>Ministerstvo školství, mládeže a tělovýchovy ČR</w:t>
      </w:r>
    </w:p>
    <w:p w:rsidR="00EF2205" w:rsidRDefault="003604A9" w:rsidP="00437B4F">
      <w:pPr>
        <w:pStyle w:val="OdstavecseseznamemII"/>
      </w:pPr>
      <w:r w:rsidRPr="003604A9">
        <w:t xml:space="preserve">MŠMT je </w:t>
      </w:r>
      <w:r w:rsidR="004D3B3E">
        <w:t>Řídicím</w:t>
      </w:r>
      <w:r w:rsidR="004D3B3E" w:rsidRPr="003604A9">
        <w:t xml:space="preserve"> </w:t>
      </w:r>
      <w:r w:rsidRPr="003604A9">
        <w:t xml:space="preserve">orgánem </w:t>
      </w:r>
      <w:r w:rsidR="004D3B3E">
        <w:t>O</w:t>
      </w:r>
      <w:r w:rsidRPr="003604A9">
        <w:t xml:space="preserve">peračního programu Výzkum, vývoj a vzdělávání (OP VVV), v jehož rámci je v programovém období 2014 – 2020 možné čerpat finanční prostředky z evropských strukturálních a investičních fondů (ESIF). </w:t>
      </w:r>
    </w:p>
    <w:p w:rsidR="00C80C8E" w:rsidRDefault="00EF2205" w:rsidP="00437B4F">
      <w:pPr>
        <w:pStyle w:val="OdstavecseseznamemII"/>
        <w:numPr>
          <w:ilvl w:val="0"/>
          <w:numId w:val="0"/>
        </w:numPr>
        <w:ind w:left="360"/>
      </w:pPr>
      <w:r>
        <w:t>a)</w:t>
      </w:r>
      <w:r>
        <w:tab/>
      </w:r>
      <w:r w:rsidR="003604A9" w:rsidRPr="003604A9">
        <w:t xml:space="preserve">V rámci OP VVV je Agenturou realizován individuální systémový projekt „Inkluzivní a kvalitní vzdělávání v územích se </w:t>
      </w:r>
      <w:r w:rsidR="00F36861">
        <w:t>sociálně vyloučenými lokalitami</w:t>
      </w:r>
      <w:r w:rsidR="003604A9" w:rsidRPr="00F36861">
        <w:rPr>
          <w:vertAlign w:val="superscript"/>
        </w:rPr>
        <w:footnoteReference w:id="29"/>
      </w:r>
      <w:r w:rsidR="003604A9" w:rsidRPr="003604A9">
        <w:t>“, který umožňuje integraci tématu inkluzivního a kvalitního vzdělávání do komplexu činností a intervencí v rámci KPSVL</w:t>
      </w:r>
      <w:r>
        <w:t>.</w:t>
      </w:r>
    </w:p>
    <w:p w:rsidR="00DD59CD" w:rsidRDefault="00DD59CD" w:rsidP="00F36861">
      <w:pPr>
        <w:pStyle w:val="OdstavecseseznamemII"/>
        <w:numPr>
          <w:ilvl w:val="0"/>
          <w:numId w:val="0"/>
        </w:numPr>
        <w:ind w:left="360"/>
      </w:pPr>
      <w:r>
        <w:lastRenderedPageBreak/>
        <w:t>b)</w:t>
      </w:r>
      <w:r>
        <w:tab/>
        <w:t xml:space="preserve"> ŘO OP VVV vyhlašuje </w:t>
      </w:r>
      <w:r w:rsidRPr="00F66C86">
        <w:t>v rámci specifického cíle 1 investiční priority 3 prioritní osy 3 OP VVV: „Sociální integrace dětí a žáků včetně začleňování romských dětí do vzdělávání“</w:t>
      </w:r>
      <w:r w:rsidRPr="00F36861">
        <w:rPr>
          <w:vertAlign w:val="superscript"/>
        </w:rPr>
        <w:footnoteReference w:id="30"/>
      </w:r>
      <w:r>
        <w:t xml:space="preserve"> výzvy pro realizaci aktivit naplánovaných v SPSZ, resp. jeho příloze - Místním plánu inkluze ve vzdělávání.</w:t>
      </w:r>
    </w:p>
    <w:p w:rsidR="003604A9" w:rsidRDefault="003604A9" w:rsidP="00437B4F">
      <w:pPr>
        <w:pStyle w:val="OdstavecseseznamemII"/>
      </w:pPr>
      <w:r w:rsidRPr="00C80C8E">
        <w:t>MŠMT zajišťuje koncepční činnosti v oblasti vzdělávání</w:t>
      </w:r>
      <w:r w:rsidR="00F36861">
        <w:t xml:space="preserve">, </w:t>
      </w:r>
      <w:r w:rsidRPr="00C80C8E">
        <w:t>předkládá návrhy relevantních věcných záměrů právních předpisů, zpracovává Strategii vzdělávací politiky České republiky do roku</w:t>
      </w:r>
      <w:r w:rsidR="00F36861">
        <w:t xml:space="preserve"> </w:t>
      </w:r>
      <w:r w:rsidRPr="00C80C8E">
        <w:t>2020 a</w:t>
      </w:r>
      <w:r w:rsidR="00710A66">
        <w:t> </w:t>
      </w:r>
      <w:r w:rsidRPr="00C80C8E">
        <w:t>dle</w:t>
      </w:r>
      <w:r w:rsidR="00710A66">
        <w:t> </w:t>
      </w:r>
      <w:r w:rsidRPr="00C80C8E">
        <w:t xml:space="preserve">stanovených indikátorů vyhodnocuje její plnění. </w:t>
      </w:r>
      <w:r w:rsidR="00F36861" w:rsidRPr="00C80C8E">
        <w:t xml:space="preserve">Zřizuje Národní </w:t>
      </w:r>
      <w:r w:rsidRPr="00C80C8E">
        <w:t>ústav pro vzdělávání</w:t>
      </w:r>
      <w:r w:rsidR="003A5535">
        <w:t xml:space="preserve"> (NÚV)</w:t>
      </w:r>
      <w:r w:rsidR="00F36861">
        <w:t xml:space="preserve">, </w:t>
      </w:r>
      <w:r w:rsidRPr="00C80C8E">
        <w:t>Národní institut pro další vzdělávání</w:t>
      </w:r>
      <w:r w:rsidR="003A5535">
        <w:t xml:space="preserve"> (NIDV)</w:t>
      </w:r>
      <w:r w:rsidRPr="00C80C8E">
        <w:t>, Českou školní inspekci</w:t>
      </w:r>
      <w:r w:rsidR="003A5535">
        <w:t xml:space="preserve"> (ČŠI)</w:t>
      </w:r>
      <w:r w:rsidRPr="00C80C8E">
        <w:t xml:space="preserve"> a další přímo řízené organizace.</w:t>
      </w:r>
    </w:p>
    <w:p w:rsidR="000E5E29" w:rsidRPr="00C80C8E" w:rsidRDefault="000E5E29" w:rsidP="00382A1D">
      <w:pPr>
        <w:pStyle w:val="OdstavecseseznamemII"/>
      </w:pPr>
      <w:r w:rsidRPr="000E5E29">
        <w:t>V oblasti prevence</w:t>
      </w:r>
      <w:r w:rsidRPr="00F66C86">
        <w:t xml:space="preserve"> odpovídá MŠMT především za strategii, koncepci, metodiku, obsah a</w:t>
      </w:r>
      <w:r w:rsidR="00710A66">
        <w:t> </w:t>
      </w:r>
      <w:r w:rsidRPr="00F66C86">
        <w:t>koordinaci v oblasti specifické primární prevence rizikového chování u dětí a mládeže v působnosti resortu školství, mládeže a tělovýchovy. MŠMT aktivně zajišťuje vertikální koordinaci pomocí vytvořeného koordinačního systému (MŠMT – krajský školský koordinátor prevence – metodik prevence v pedagogicko-psychologických poradnách  - školní metodik prevence). MŠMT vyhlašuje a</w:t>
      </w:r>
      <w:r w:rsidR="00710A66">
        <w:t> </w:t>
      </w:r>
      <w:r w:rsidRPr="00F66C86">
        <w:t>administruje dotační programy v oblasti specifické primární prevence rizikového chování, kontroluje kvalitu programů primární prevence, certifikuje odbornou způsobilost programů primární prevence rizikového chování a realizuje osvětu a propagaci výchovné a vzdělávací činnosti v oblasti specifické primární prevence rizikového chování. Metodicky podporuje tvorbu minimálních preventivních programů ve školách</w:t>
      </w:r>
      <w:r>
        <w:t>.</w:t>
      </w:r>
    </w:p>
    <w:p w:rsidR="00EC5C19" w:rsidRPr="00F66C86" w:rsidRDefault="0002523D" w:rsidP="00C80C8E">
      <w:pPr>
        <w:pStyle w:val="Nadpis4"/>
      </w:pPr>
      <w:r>
        <w:t>2.1.5</w:t>
      </w:r>
      <w:r w:rsidR="00C80C8E">
        <w:t xml:space="preserve">.3 </w:t>
      </w:r>
      <w:r w:rsidR="00EC5C19" w:rsidRPr="00E27846">
        <w:rPr>
          <w:b/>
        </w:rPr>
        <w:t>Ministerstvo pro místní rozvoj ČR</w:t>
      </w:r>
    </w:p>
    <w:p w:rsidR="00B22BCD" w:rsidRPr="000E5E29" w:rsidRDefault="004963FF" w:rsidP="00437B4F">
      <w:pPr>
        <w:pStyle w:val="OdstavecseseznamemII"/>
      </w:pPr>
      <w:r w:rsidRPr="000E5E29">
        <w:t xml:space="preserve">MMR je </w:t>
      </w:r>
      <w:r w:rsidR="00B22BCD" w:rsidRPr="000E5E29">
        <w:t>řídícím orgánem integrovaného regionálního operačního programu (IROP).</w:t>
      </w:r>
      <w:r w:rsidR="00710A66">
        <w:t xml:space="preserve"> </w:t>
      </w:r>
      <w:r w:rsidR="009B2F31" w:rsidRPr="000E5E29">
        <w:t xml:space="preserve">MMR </w:t>
      </w:r>
      <w:r w:rsidR="00F36861" w:rsidRPr="00F36861">
        <w:t xml:space="preserve"> </w:t>
      </w:r>
      <w:r w:rsidR="00F36861" w:rsidRPr="000E5E29">
        <w:t>vy</w:t>
      </w:r>
      <w:r w:rsidR="00F36861">
        <w:t>hlaš</w:t>
      </w:r>
      <w:r w:rsidR="00F36861" w:rsidRPr="000E5E29">
        <w:t>uje</w:t>
      </w:r>
      <w:r w:rsidR="009B2F31" w:rsidRPr="000E5E29">
        <w:t xml:space="preserve"> výzvy (v rámci prioritní osy</w:t>
      </w:r>
      <w:r w:rsidR="00167251" w:rsidRPr="000E5E29">
        <w:t xml:space="preserve"> 2</w:t>
      </w:r>
      <w:r w:rsidR="009B2F31" w:rsidRPr="000E5E29">
        <w:t>)</w:t>
      </w:r>
      <w:r w:rsidR="00710A66">
        <w:t xml:space="preserve"> </w:t>
      </w:r>
      <w:r w:rsidR="009B2F31" w:rsidRPr="000E5E29">
        <w:t>pro realizac</w:t>
      </w:r>
      <w:r w:rsidR="000E5E29">
        <w:t>i projektů naplánovaných v SPSZ.</w:t>
      </w:r>
    </w:p>
    <w:p w:rsidR="00885B8F" w:rsidRPr="000E5E29" w:rsidRDefault="00885B8F" w:rsidP="008A58E6">
      <w:pPr>
        <w:pStyle w:val="OdstavecseseznamemII"/>
      </w:pPr>
      <w:r w:rsidRPr="000E5E29">
        <w:t>Podle § 14 zákona č. 2/1969 Sb. (kompetenčního zákona) je MMR ústředním orgánem státní správy ve věcech politiky bydlení, rozvoje domovního a bytového fondu, nájmu bytů a nebytových prostor, územního plánování a stavebního řádu a investiční politiky. Je také pověřeno spravovat finanční prostředky určené k zabezpečování politiky bydlení a koordinovat činnosti ministerstev a</w:t>
      </w:r>
      <w:r w:rsidR="001C0064">
        <w:t> </w:t>
      </w:r>
      <w:r w:rsidRPr="000E5E29">
        <w:t>jiných ústředních orgánů státní správy při zabezpečování politiky bydlení. MMR je řídicím orgánem IROP, který podporuje výstavbu a rekonstrukci sociálního bydlení, přičemž před vstupem zákona o</w:t>
      </w:r>
      <w:r w:rsidR="001C0064">
        <w:t> </w:t>
      </w:r>
      <w:r w:rsidRPr="000E5E29">
        <w:t xml:space="preserve">sociálním bydlení v účinnost bude sociální bydlení definováno pro účely podpory v IROP v rámci tohoto programu. Dále je MMR </w:t>
      </w:r>
      <w:proofErr w:type="spellStart"/>
      <w:r w:rsidRPr="000E5E29">
        <w:t>spolugestorem</w:t>
      </w:r>
      <w:proofErr w:type="spellEnd"/>
      <w:r w:rsidRPr="000E5E29">
        <w:t xml:space="preserve"> při přípravě zákona o sociálním bydlení.</w:t>
      </w:r>
    </w:p>
    <w:p w:rsidR="00E27846" w:rsidRPr="00E27846" w:rsidRDefault="006F155A" w:rsidP="00E27846">
      <w:pPr>
        <w:pStyle w:val="Nadpis4"/>
      </w:pPr>
      <w:r>
        <w:t>2.1.5.4</w:t>
      </w:r>
      <w:r w:rsidR="00E27846">
        <w:tab/>
      </w:r>
      <w:r w:rsidR="00E27846" w:rsidRPr="00E27846">
        <w:rPr>
          <w:b/>
        </w:rPr>
        <w:t>Další ústřední orgány státní správy</w:t>
      </w:r>
    </w:p>
    <w:p w:rsidR="00E27846" w:rsidRPr="00E53007" w:rsidRDefault="00E27846" w:rsidP="00E53007">
      <w:pPr>
        <w:pStyle w:val="NormlnII"/>
      </w:pPr>
      <w:r w:rsidRPr="00E53007">
        <w:rPr>
          <w:rStyle w:val="OdstavecseseznamemIIChar"/>
        </w:rPr>
        <w:t>Mezi další ústřední a ostatní orgány státní správy, které jsou z hlediska působnosti významnými aktéry</w:t>
      </w:r>
      <w:r w:rsidRPr="00E53007">
        <w:t xml:space="preserve"> v oblastech, ve kterých je koordinovaný přístup uplatňován (zejm. oblast sociální práce, zaměstnanosti, rodinné politiky a sociálně</w:t>
      </w:r>
      <w:r w:rsidR="003B0DB9">
        <w:t>-</w:t>
      </w:r>
      <w:r w:rsidRPr="00E53007">
        <w:t>právní ochrany dětí a dále např. v oblasti prevence rizikového chování a</w:t>
      </w:r>
      <w:r w:rsidR="001C0064">
        <w:t> </w:t>
      </w:r>
      <w:r w:rsidRPr="00E53007">
        <w:t>v oblasti bydlení.), patří zejména:</w:t>
      </w:r>
    </w:p>
    <w:p w:rsidR="00885B8F" w:rsidRPr="00E27846" w:rsidRDefault="00885B8F" w:rsidP="008A58E6">
      <w:pPr>
        <w:pStyle w:val="OdstavecseseznamemII"/>
      </w:pPr>
      <w:r w:rsidRPr="00E27846">
        <w:rPr>
          <w:b/>
        </w:rPr>
        <w:t>Ministerstvo vnitra ČR</w:t>
      </w:r>
      <w:r w:rsidR="00E27846" w:rsidRPr="00E27846">
        <w:t xml:space="preserve"> </w:t>
      </w:r>
      <w:r w:rsidR="00E27846">
        <w:t xml:space="preserve">- </w:t>
      </w:r>
      <w:r w:rsidRPr="00E27846">
        <w:t>je ústředním orgánem státní správy pro záležitosti vnitřního pořádku a</w:t>
      </w:r>
      <w:r w:rsidR="001C0064">
        <w:t> </w:t>
      </w:r>
      <w:r w:rsidRPr="00E27846">
        <w:t xml:space="preserve">bezpečnosti ve vymezeném rozsahu. V oblasti bezpečnosti zpracovává Strategii prevence kriminality v České republice (na léta 2016 až 2020),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w:t>
      </w:r>
      <w:r w:rsidRPr="00E27846">
        <w:lastRenderedPageBreak/>
        <w:t xml:space="preserve">dopady v krajích a obcích). MV ve smyslu usnesení vlády č. 66 ze dne 25. ledna 2016 ke Strategii prevence kriminality v České republice (na léta 2016 – 2020) vyčleňuje každoročně finanční prostředky na resortní program v oblasti prevence kriminality. V oblasti bezpečnostní problematiky MV zajišťuje zejména práci policie ve vztahu k menšinám, drogovou problematiku, domácí násilí, obchodování s lidmi a statistiku kriminality. V oblasti práce s menšinami byli jmenováni styční důstojníci pro menšiny a jejich pracovní skupiny ve všech krajích. Dále MV zajišťuje chod několika specifických programů prevence kriminality, do kterých se v řadě případů zapojují obce, které vstoupily do KPSVL (viz kap. 3.5.3 </w:t>
      </w:r>
      <w:r w:rsidR="009B66F6">
        <w:t>M</w:t>
      </w:r>
      <w:r w:rsidRPr="00E27846">
        <w:t xml:space="preserve">etodiky).  </w:t>
      </w:r>
    </w:p>
    <w:p w:rsidR="00885B8F" w:rsidRPr="00E27846" w:rsidRDefault="0077383C" w:rsidP="00437B4F">
      <w:pPr>
        <w:pStyle w:val="OdstavecseseznamemII"/>
      </w:pPr>
      <w:r w:rsidRPr="00E53007">
        <w:rPr>
          <w:b/>
        </w:rPr>
        <w:t>Ministerstvo spravedlnosti ČR</w:t>
      </w:r>
      <w:r w:rsidR="00E27846" w:rsidRPr="00E27846">
        <w:t xml:space="preserve"> </w:t>
      </w:r>
      <w:r w:rsidR="004C761D">
        <w:t>–</w:t>
      </w:r>
      <w:r w:rsidR="00E27846" w:rsidRPr="00E27846">
        <w:t xml:space="preserve"> </w:t>
      </w:r>
      <w:r w:rsidR="00885B8F" w:rsidRPr="00E27846">
        <w:t>má ve vztahu k problematice prevence kriminality roli ústředního orgánu státní správy pro probaci a mediaci (je nadřízeným orgánem Probační a mediační služby) a je zřizovatelem a řídicím orgánem Institutu pro kriminologii a sociální prevenci</w:t>
      </w:r>
      <w:r w:rsidR="00E61039">
        <w:t>.</w:t>
      </w:r>
      <w:r w:rsidR="00885B8F" w:rsidRPr="00E27846">
        <w:t xml:space="preserve"> Relevantními dotačními tituly spravovanými </w:t>
      </w:r>
      <w:proofErr w:type="spellStart"/>
      <w:r w:rsidR="00885B8F" w:rsidRPr="00E27846">
        <w:t>MSp</w:t>
      </w:r>
      <w:proofErr w:type="spellEnd"/>
      <w:r w:rsidR="00885B8F" w:rsidRPr="00E27846">
        <w:t xml:space="preserve"> jsou probační programy, resocializační programy a program rozvoje služeb pro oběti trestné činnosti. </w:t>
      </w:r>
    </w:p>
    <w:p w:rsidR="00885B8F" w:rsidRPr="00E27846" w:rsidRDefault="0077383C" w:rsidP="00437B4F">
      <w:pPr>
        <w:pStyle w:val="OdstavecseseznamemII"/>
      </w:pPr>
      <w:r w:rsidRPr="00E53007">
        <w:rPr>
          <w:b/>
        </w:rPr>
        <w:t>Ministerstvo zdravotnictví ČR</w:t>
      </w:r>
      <w:r w:rsidR="00E27846" w:rsidRPr="00E27846">
        <w:t xml:space="preserve"> - </w:t>
      </w:r>
      <w:r w:rsidR="00885B8F" w:rsidRPr="00E27846">
        <w:t>MZ je hlavním vykonavatelem státní správy v ochraně veřejného zdraví. Spolu s MZ vykonávají státní správu v ochraně veřejného zdraví: krajské hygienické stanice (organizace v přímé působnosti MZ), ministerstvo obrany a vnitra, ministerstvo dopravy, ministerstvo pro místní rozvoj, ministerstvo životního prostředí a krajské úřady. MZ je zřizovatelem Státního zdravotního ústavu a zdravotních ústavů (které jsou zdravotnickými zařízeními), jejichž náplní je</w:t>
      </w:r>
      <w:r w:rsidR="001C0064">
        <w:t> </w:t>
      </w:r>
      <w:r w:rsidR="00885B8F" w:rsidRPr="00E27846">
        <w:t>ochrana veřejného zdraví.</w:t>
      </w:r>
    </w:p>
    <w:p w:rsidR="00885B8F" w:rsidRPr="000A364E" w:rsidRDefault="000A364E" w:rsidP="000A364E">
      <w:pPr>
        <w:pStyle w:val="Nadpis4"/>
      </w:pPr>
      <w:r>
        <w:t>2.1.5.</w:t>
      </w:r>
      <w:r w:rsidR="006F155A">
        <w:t>5</w:t>
      </w:r>
      <w:r>
        <w:tab/>
      </w:r>
      <w:r w:rsidR="0077383C" w:rsidRPr="00E53007">
        <w:rPr>
          <w:b/>
        </w:rPr>
        <w:t>Ostatní orgány státní správy a organizace</w:t>
      </w:r>
    </w:p>
    <w:p w:rsidR="00885B8F" w:rsidRPr="00E53007" w:rsidRDefault="0077383C" w:rsidP="008A58E6">
      <w:pPr>
        <w:pStyle w:val="OdstavecseseznamemII"/>
        <w:rPr>
          <w:b/>
        </w:rPr>
      </w:pPr>
      <w:r w:rsidRPr="00E53007">
        <w:rPr>
          <w:b/>
        </w:rPr>
        <w:t xml:space="preserve">Úřad práce ČR </w:t>
      </w:r>
    </w:p>
    <w:p w:rsidR="004375A8" w:rsidRPr="004375A8" w:rsidRDefault="00885B8F" w:rsidP="00C87126">
      <w:pPr>
        <w:pStyle w:val="Odstavecseseznamem"/>
        <w:numPr>
          <w:ilvl w:val="1"/>
          <w:numId w:val="14"/>
        </w:numPr>
        <w:spacing w:after="120"/>
        <w:rPr>
          <w:b/>
        </w:rPr>
      </w:pPr>
      <w:r w:rsidRPr="004375A8">
        <w:rPr>
          <w:b/>
        </w:rPr>
        <w:t>řídí výkon aktivní politiky zaměstnanosti na národní úrovni</w:t>
      </w:r>
      <w:r w:rsidRPr="00F66C86">
        <w:t xml:space="preserve"> a k tomu mj. realizuje systémové projekty národního charakteru, které slouží k doplnění národních politik a</w:t>
      </w:r>
      <w:r w:rsidR="001C0064">
        <w:t> </w:t>
      </w:r>
      <w:r w:rsidRPr="00F66C86">
        <w:t xml:space="preserve">programů. </w:t>
      </w:r>
      <w:r w:rsidRPr="004375A8">
        <w:rPr>
          <w:shd w:val="clear" w:color="auto" w:fill="FFFFFF"/>
        </w:rPr>
        <w:t xml:space="preserve">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w:t>
      </w:r>
      <w:r w:rsidRPr="00EE4F9C">
        <w:rPr>
          <w:shd w:val="clear" w:color="auto" w:fill="FFFFFF"/>
        </w:rPr>
        <w:t xml:space="preserve">míst s návazností </w:t>
      </w:r>
      <w:r w:rsidR="004375A8" w:rsidRPr="00EE4F9C">
        <w:rPr>
          <w:shd w:val="clear" w:color="auto" w:fill="FFFFFF"/>
        </w:rPr>
        <w:t>na pracovní místa na volném trhu práce, s využitím mapování místních t</w:t>
      </w:r>
      <w:r w:rsidR="004375A8" w:rsidRPr="004375A8">
        <w:rPr>
          <w:color w:val="000000"/>
          <w:shd w:val="clear" w:color="auto" w:fill="FFFFFF"/>
        </w:rPr>
        <w:t>rhů práce a úzké spolupráce se zaměstnavateli.</w:t>
      </w:r>
    </w:p>
    <w:p w:rsidR="00885B8F" w:rsidRPr="00F66C86" w:rsidRDefault="00885B8F" w:rsidP="00C87126">
      <w:pPr>
        <w:pStyle w:val="OdstavecseseznamemII"/>
        <w:numPr>
          <w:ilvl w:val="0"/>
          <w:numId w:val="7"/>
        </w:numPr>
      </w:pPr>
      <w:r w:rsidRPr="00F66C86">
        <w:rPr>
          <w:b/>
        </w:rPr>
        <w:t>podporuje bydlení pro osoby z cílové skupiny</w:t>
      </w:r>
      <w:r w:rsidRPr="00F66C86">
        <w:t xml:space="preserve"> především prostřednictvím dávky státní sociální podpory (příspěvek na bydlení) a dávky pomoci v hmotné nouzi (doplatek na bydlení). </w:t>
      </w:r>
      <w:r>
        <w:t xml:space="preserve">Pro řešení situací souvisejících s bydlením (úhrada jistoty při přechodu z ubytovny do bytu, vybavení domácnosti) může být využita také dávka mimořádné okamžité pomoci. </w:t>
      </w:r>
      <w:r w:rsidRPr="00F66C86">
        <w:t xml:space="preserve">Tyto dávky mohou být vypláceny buď příjemci (domácnosti) nebo s využitím institutů přímé úhrady nebo náhradního příjemce také jinému subjektu (majiteli nemovitosti apod.). </w:t>
      </w:r>
    </w:p>
    <w:p w:rsidR="00885B8F" w:rsidRDefault="00885B8F" w:rsidP="00C87126">
      <w:pPr>
        <w:pStyle w:val="OdstavecseseznamemII"/>
        <w:numPr>
          <w:ilvl w:val="0"/>
          <w:numId w:val="7"/>
        </w:numPr>
      </w:pPr>
      <w:r w:rsidRPr="0092198D">
        <w:t>spolupracuje s pověřenými obecními úřady při posuzování případů zvláštního zřetele při</w:t>
      </w:r>
      <w:r w:rsidR="001C0064">
        <w:t> </w:t>
      </w:r>
      <w:r w:rsidRPr="0092198D">
        <w:t>přiznání doplatku na bydlení v ubytovnách a jiných než obytných prostorech, informuje tyto úřady o přiznání dávky</w:t>
      </w:r>
      <w:r w:rsidR="001C0064">
        <w:t>.</w:t>
      </w:r>
    </w:p>
    <w:p w:rsidR="00661E98" w:rsidRDefault="00661E98" w:rsidP="00C87126">
      <w:pPr>
        <w:pStyle w:val="OdstavecseseznamemII"/>
        <w:numPr>
          <w:ilvl w:val="0"/>
          <w:numId w:val="7"/>
        </w:numPr>
      </w:pPr>
      <w:r>
        <w:t>přiznává dávku mimořádné okamžité pomoci</w:t>
      </w:r>
      <w:r w:rsidR="001C0064">
        <w:t>.</w:t>
      </w:r>
    </w:p>
    <w:p w:rsidR="00885B8F" w:rsidRPr="004B02AA" w:rsidRDefault="00885B8F" w:rsidP="00C87126">
      <w:pPr>
        <w:pStyle w:val="OdstavecseseznamemII"/>
        <w:numPr>
          <w:ilvl w:val="0"/>
          <w:numId w:val="7"/>
        </w:numPr>
      </w:pPr>
      <w:r w:rsidRPr="0092198D">
        <w:t>informuje obec o počtech vyplácených doplatků na bydlení v lokalitách uvedených v</w:t>
      </w:r>
      <w:r w:rsidR="001C0064">
        <w:t> </w:t>
      </w:r>
      <w:r w:rsidRPr="0092198D">
        <w:t>žádosti</w:t>
      </w:r>
      <w:r w:rsidR="001C0064">
        <w:t>.</w:t>
      </w:r>
    </w:p>
    <w:p w:rsidR="00885B8F" w:rsidRPr="00F66C86" w:rsidRDefault="00885B8F" w:rsidP="008A58E6">
      <w:pPr>
        <w:pStyle w:val="OdstavecseseznamemII"/>
      </w:pPr>
      <w:r w:rsidRPr="00F66C86">
        <w:rPr>
          <w:b/>
        </w:rPr>
        <w:t>Probační a mediační služba</w:t>
      </w:r>
      <w:r w:rsidRPr="00F66C86">
        <w:t>, (dále jen „PMS“) je zřízena zákonem č. 257/2000 Sb., o Probační a</w:t>
      </w:r>
      <w:r w:rsidR="001C0064">
        <w:t> </w:t>
      </w:r>
      <w:r w:rsidRPr="00F66C86">
        <w:t xml:space="preserve">mediační službě. Činnost PMS je zaměřena zejména na podporu obětí, mediaci, práci s dětmi </w:t>
      </w:r>
      <w:r w:rsidRPr="00F66C86">
        <w:lastRenderedPageBreak/>
        <w:t>a</w:t>
      </w:r>
      <w:r w:rsidR="001C0064">
        <w:t> </w:t>
      </w:r>
      <w:r w:rsidRPr="00F66C86">
        <w:t xml:space="preserve">mladistvými (dle zákona č. 218/2003 Sb. o soudnictví ve věcech mládeže), alternativní tresty (např. obecně prospěšné práce, podmíněné propuštění z výkonu trestu odnětí svobody - </w:t>
      </w:r>
      <w:proofErr w:type="spellStart"/>
      <w:r w:rsidRPr="00F66C86">
        <w:t>parole</w:t>
      </w:r>
      <w:proofErr w:type="spellEnd"/>
      <w:r w:rsidRPr="00F66C86">
        <w:t xml:space="preserve">, probační dohled, </w:t>
      </w:r>
      <w:r w:rsidRPr="00D21D1A">
        <w:t>výkon trestu domácího</w:t>
      </w:r>
      <w:r w:rsidR="00D21D1A" w:rsidRPr="00517157">
        <w:t xml:space="preserve"> vězení</w:t>
      </w:r>
      <w:r w:rsidRPr="00F66C86">
        <w:t xml:space="preserve">, trest zákazu vstupu) a související analytickou činnost. </w:t>
      </w:r>
    </w:p>
    <w:p w:rsidR="00885B8F" w:rsidRPr="00F66C86" w:rsidRDefault="00885B8F" w:rsidP="008A58E6">
      <w:pPr>
        <w:pStyle w:val="OdstavecseseznamemII"/>
      </w:pPr>
      <w:r w:rsidRPr="00F66C86">
        <w:rPr>
          <w:b/>
        </w:rPr>
        <w:t>Národní ústav pro vzdělávání</w:t>
      </w:r>
      <w:r w:rsidRPr="00F66C86">
        <w:t xml:space="preserve"> - školské poradenské zařízení a zařízení pro další vzdělávání pedagogických pracovníků všestranně pomáhá v rozvoji všeobecného, odborného, uměleckého a</w:t>
      </w:r>
      <w:r w:rsidR="001C0064">
        <w:t> </w:t>
      </w:r>
      <w:r w:rsidRPr="00F66C86">
        <w:t>jazykového vzdělávání a podporuje školy v oblasti pedagogicko-psychologického, výchovného a</w:t>
      </w:r>
      <w:r w:rsidR="001C0064">
        <w:t> </w:t>
      </w:r>
      <w:r w:rsidRPr="00F66C86">
        <w:t xml:space="preserve">kariérového poradenství a dalšího vzdělávání pedagogických pracovníků. </w:t>
      </w:r>
    </w:p>
    <w:p w:rsidR="00885B8F" w:rsidRPr="00F66C86" w:rsidRDefault="00885B8F" w:rsidP="008A58E6">
      <w:pPr>
        <w:pStyle w:val="OdstavecseseznamemII"/>
      </w:pPr>
      <w:r w:rsidRPr="00F66C86">
        <w:rPr>
          <w:b/>
        </w:rPr>
        <w:t>Česká školní inspekce</w:t>
      </w:r>
      <w:r w:rsidRPr="00F66C86">
        <w:t xml:space="preserve"> zpracovává koncepční záměry inspekční činnosti a systémy hodnocení vzdělávací soustavy, provádí inspekční činnost ve všech školách a školských zařízeních zapsaných do</w:t>
      </w:r>
      <w:r w:rsidR="001C0064">
        <w:t> </w:t>
      </w:r>
      <w:r w:rsidRPr="00F66C86">
        <w:t>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rsidR="00885B8F" w:rsidRPr="00F66C86" w:rsidRDefault="00885B8F" w:rsidP="008A58E6">
      <w:pPr>
        <w:pStyle w:val="OdstavecseseznamemII"/>
        <w:rPr>
          <w:shd w:val="clear" w:color="auto" w:fill="FFFFFF"/>
        </w:rPr>
      </w:pPr>
      <w:r w:rsidRPr="00F66C86">
        <w:rPr>
          <w:b/>
        </w:rPr>
        <w:t>Státní zdravotní ústav (SZÚ)</w:t>
      </w:r>
      <w:r w:rsidR="00E53007">
        <w:rPr>
          <w:b/>
        </w:rPr>
        <w:t xml:space="preserve"> </w:t>
      </w:r>
      <w:r w:rsidRPr="00F66C86">
        <w:rPr>
          <w:shd w:val="clear" w:color="auto" w:fill="FFFFFF"/>
        </w:rPr>
        <w:t xml:space="preserve">je příspěvkovou organizací ministerstva zdravotnictví. Jeho postavení a úkoly jsou stanoveny v § 86 zákona č. 258/2000 Sb., o ochraně veřejného zdraví a o změně některých souvisejících zákonů, ve znění pozdějších předpisů, a opatřením ministryně zdravotnictví </w:t>
      </w:r>
      <w:r w:rsidR="006124AE" w:rsidRPr="00F66C86">
        <w:rPr>
          <w:shd w:val="clear" w:color="auto" w:fill="FFFFFF"/>
        </w:rPr>
        <w:t>č.</w:t>
      </w:r>
      <w:r w:rsidR="001C0064">
        <w:rPr>
          <w:shd w:val="clear" w:color="auto" w:fill="FFFFFF"/>
        </w:rPr>
        <w:t> </w:t>
      </w:r>
      <w:r w:rsidR="006124AE" w:rsidRPr="00F66C86">
        <w:rPr>
          <w:shd w:val="clear" w:color="auto" w:fill="FFFFFF"/>
        </w:rPr>
        <w:t>j.</w:t>
      </w:r>
      <w:r w:rsidRPr="00F66C86">
        <w:rPr>
          <w:shd w:val="clear" w:color="auto" w:fill="FFFFFF"/>
        </w:rPr>
        <w:t>: 31334/2002 ze dne 17. 12. 2002. Ústav zajišťuje přípravu podkladů pro národní zdravotní politiku, pro ochranu a podporu zdraví, k zajištění metodické a referenční činnosti na úseku ochrany veřejného zdraví, k  monitorování a výzkumu vztahů životních podmínek a zdraví, k mezinárodní spolupráci, ke kontrole kvality poskytovaných služeb</w:t>
      </w:r>
      <w:r w:rsidR="001C0064">
        <w:rPr>
          <w:shd w:val="clear" w:color="auto" w:fill="FFFFFF"/>
        </w:rPr>
        <w:t>,</w:t>
      </w:r>
      <w:r w:rsidRPr="00F66C86">
        <w:rPr>
          <w:shd w:val="clear" w:color="auto" w:fill="FFFFFF"/>
        </w:rPr>
        <w:t xml:space="preserve"> k ochraně veřejného zdraví, k postgraduální výchově v lékařských oborech ochrany a podpory zdraví a pro zdravotní výchovu obyvatelstva. SZÚ zahrnuje Centrum zdraví a životního prostředí, Centrum zdraví, výživy a potravin, Centrum hygieny práce a pracovního prostředí, Centrum podpory veřejného zdraví, Centrum epidemiologie a</w:t>
      </w:r>
      <w:r w:rsidR="006C368B">
        <w:rPr>
          <w:shd w:val="clear" w:color="auto" w:fill="FFFFFF"/>
        </w:rPr>
        <w:t> </w:t>
      </w:r>
      <w:r w:rsidRPr="00F66C86">
        <w:rPr>
          <w:shd w:val="clear" w:color="auto" w:fill="FFFFFF"/>
        </w:rPr>
        <w:t>mikrobiologie, Centrum toxikologie a zdravotní bezpečnosti.</w:t>
      </w:r>
    </w:p>
    <w:p w:rsidR="00885B8F" w:rsidRPr="00F66C86" w:rsidRDefault="00885B8F" w:rsidP="00437B4F">
      <w:pPr>
        <w:pStyle w:val="OdstavecseseznamemII"/>
        <w:numPr>
          <w:ilvl w:val="0"/>
          <w:numId w:val="0"/>
        </w:numPr>
        <w:ind w:left="502"/>
        <w:rPr>
          <w:shd w:val="clear" w:color="auto" w:fill="FFFFFF"/>
        </w:rPr>
      </w:pPr>
      <w:r w:rsidRPr="00F66C86">
        <w:rPr>
          <w:shd w:val="clear" w:color="auto" w:fill="FFFFFF"/>
        </w:rPr>
        <w:t>V rámci Centra podpory veřejného zdraví je ustaveno oddělení podpory zdraví, které v</w:t>
      </w:r>
      <w:r>
        <w:rPr>
          <w:shd w:val="clear" w:color="auto" w:fill="FFFFFF"/>
        </w:rPr>
        <w:t xml:space="preserve">e svých </w:t>
      </w:r>
      <w:r w:rsidRPr="00F66C86">
        <w:rPr>
          <w:shd w:val="clear" w:color="auto" w:fill="FFFFFF"/>
        </w:rPr>
        <w:t>intervenčních strategií</w:t>
      </w:r>
      <w:r>
        <w:rPr>
          <w:shd w:val="clear" w:color="auto" w:fill="FFFFFF"/>
        </w:rPr>
        <w:t>ch</w:t>
      </w:r>
      <w:r w:rsidRPr="00F66C86">
        <w:rPr>
          <w:shd w:val="clear" w:color="auto" w:fill="FFFFFF"/>
        </w:rPr>
        <w:t xml:space="preserve"> vytváří programy pro obce se sociálně vyloučenými lokalitami. Souhrn činností, které oddělení zajišťuje:</w:t>
      </w:r>
    </w:p>
    <w:p w:rsidR="00885B8F" w:rsidRPr="00F66C86" w:rsidRDefault="00885B8F" w:rsidP="00885B8F">
      <w:pPr>
        <w:pStyle w:val="Odstavecseseznamem-pouze1rove"/>
      </w:pPr>
      <w:r w:rsidRPr="00F66C86">
        <w:t>tvorba a naplňování intervenčních strategií v oblasti podpory zdraví</w:t>
      </w:r>
      <w:r w:rsidR="006C368B">
        <w:t>;</w:t>
      </w:r>
    </w:p>
    <w:p w:rsidR="00885B8F" w:rsidRPr="00F66C86" w:rsidRDefault="00885B8F" w:rsidP="00885B8F">
      <w:pPr>
        <w:pStyle w:val="Odstavecseseznamem-pouze1rove"/>
      </w:pPr>
      <w:r w:rsidRPr="00F66C86">
        <w:t>organizace a metodická podpora v oblasti podpory zdraví v regionech ČR</w:t>
      </w:r>
      <w:r w:rsidR="006C368B">
        <w:t>;</w:t>
      </w:r>
    </w:p>
    <w:p w:rsidR="00885B8F" w:rsidRPr="00F66C86" w:rsidRDefault="00885B8F" w:rsidP="00885B8F">
      <w:pPr>
        <w:pStyle w:val="Odstavecseseznamem-pouze1rove"/>
      </w:pPr>
      <w:r w:rsidRPr="00F66C86">
        <w:t>realizace intervenční</w:t>
      </w:r>
      <w:r w:rsidR="00BD1F54">
        <w:t>ch</w:t>
      </w:r>
      <w:r w:rsidRPr="00F66C86">
        <w:t xml:space="preserve"> celorepublikových a krajských projektů </w:t>
      </w:r>
      <w:r w:rsidR="00C93064">
        <w:t>podpory zdraví</w:t>
      </w:r>
      <w:r w:rsidR="006C368B">
        <w:t>;</w:t>
      </w:r>
    </w:p>
    <w:p w:rsidR="00885B8F" w:rsidRPr="00F66C86" w:rsidRDefault="00885B8F" w:rsidP="00885B8F">
      <w:pPr>
        <w:pStyle w:val="Odstavecseseznamem-pouze1rove"/>
      </w:pPr>
      <w:r w:rsidRPr="00F66C86">
        <w:t>školení školitelů v oblasti jednotlivých determinant zdraví</w:t>
      </w:r>
      <w:r w:rsidR="006C368B">
        <w:t>;</w:t>
      </w:r>
      <w:r w:rsidRPr="00F66C86">
        <w:t xml:space="preserve"> </w:t>
      </w:r>
    </w:p>
    <w:p w:rsidR="00885B8F" w:rsidRPr="00F66C86" w:rsidRDefault="00885B8F" w:rsidP="00885B8F">
      <w:pPr>
        <w:pStyle w:val="Odstavecseseznamem-pouze1rove"/>
      </w:pPr>
      <w:r w:rsidRPr="00F66C86">
        <w:t>pořádání kampaní, dnů zdraví, interaktivních her pro školy</w:t>
      </w:r>
      <w:r w:rsidR="006C368B">
        <w:t>;</w:t>
      </w:r>
      <w:r w:rsidRPr="00F66C86">
        <w:t xml:space="preserve"> </w:t>
      </w:r>
    </w:p>
    <w:p w:rsidR="00885B8F" w:rsidRPr="00F66C86" w:rsidRDefault="00885B8F" w:rsidP="00885B8F">
      <w:pPr>
        <w:pStyle w:val="Odstavecseseznamem-pouze1rove"/>
      </w:pPr>
      <w:r w:rsidRPr="00F66C86">
        <w:t>poradenská činnost</w:t>
      </w:r>
      <w:r w:rsidR="006C368B">
        <w:t>.</w:t>
      </w:r>
    </w:p>
    <w:p w:rsidR="00885B8F" w:rsidRDefault="00885B8F" w:rsidP="008A58E6">
      <w:pPr>
        <w:pStyle w:val="OdstavecseseznamemII"/>
        <w:numPr>
          <w:ilvl w:val="0"/>
          <w:numId w:val="0"/>
        </w:numPr>
        <w:ind w:left="502"/>
        <w:rPr>
          <w:shd w:val="clear" w:color="auto" w:fill="FFFFFF"/>
        </w:rPr>
      </w:pPr>
      <w:r w:rsidRPr="008A58E6">
        <w:rPr>
          <w:shd w:val="clear" w:color="auto" w:fill="FFFFFF"/>
        </w:rPr>
        <w:t>V </w:t>
      </w:r>
      <w:r w:rsidRPr="007F49B2">
        <w:rPr>
          <w:shd w:val="clear" w:color="auto" w:fill="FFFFFF"/>
        </w:rPr>
        <w:t>rámci Centra podpory veřejného zdraví působí šest dislokovaných pracovišť podpory zdraví, která mají mezi sebe rozdělenu ochranu veřejného zdraví ve všech krajích ČR: Brno (Jihomoravský kraj, část Pardubického</w:t>
      </w:r>
      <w:r w:rsidRPr="0022426E">
        <w:rPr>
          <w:shd w:val="clear" w:color="auto" w:fill="FFFFFF"/>
        </w:rPr>
        <w:t xml:space="preserve"> a Olomouckého kraje), Jihlava (Vysočina, část Jihočeského a Pardubického kraje), Ostrava-Karviná (Moravskosle</w:t>
      </w:r>
      <w:r w:rsidR="00B4190C">
        <w:rPr>
          <w:shd w:val="clear" w:color="auto" w:fill="FFFFFF"/>
        </w:rPr>
        <w:t>zs</w:t>
      </w:r>
      <w:r w:rsidRPr="0022426E">
        <w:rPr>
          <w:shd w:val="clear" w:color="auto" w:fill="FFFFFF"/>
        </w:rPr>
        <w:t>ký kraj, Zlín, část Olomouckého kraje), Liberec (Liberecký kraj, část Královéhradeckého kraje), Plzeň (Plzeňský kraj, Karlovarský kraj, část Jihočeského kraje) a Praha (Středočeský kraj, Ústecký kraj, část Královéhradeckého kraje).</w:t>
      </w:r>
    </w:p>
    <w:p w:rsidR="00E53007" w:rsidRPr="008A58E6" w:rsidRDefault="00E53007" w:rsidP="008D7B50">
      <w:pPr>
        <w:pStyle w:val="OdstavecseseznamemII"/>
        <w:numPr>
          <w:ilvl w:val="0"/>
          <w:numId w:val="0"/>
        </w:numPr>
        <w:ind w:left="360"/>
        <w:rPr>
          <w:shd w:val="clear" w:color="auto" w:fill="FFFFFF"/>
        </w:rPr>
      </w:pPr>
    </w:p>
    <w:p w:rsidR="00EC5C19" w:rsidRPr="00F66C86" w:rsidRDefault="00EC5C19" w:rsidP="00EC5C19">
      <w:pPr>
        <w:pStyle w:val="Nadpis2"/>
      </w:pPr>
      <w:bookmarkStart w:id="68" w:name="_Toc494889216"/>
      <w:bookmarkStart w:id="69" w:name="_Toc495955899"/>
      <w:bookmarkStart w:id="70" w:name="_Toc510793989"/>
      <w:bookmarkStart w:id="71" w:name="_Toc489276703"/>
      <w:r w:rsidRPr="00F66C86">
        <w:t>VSTUP OBCÍ A SVAZKŮ OBCÍ DO KOORDINOVANÉHO PŘÍSTUPU</w:t>
      </w:r>
      <w:bookmarkEnd w:id="68"/>
      <w:bookmarkEnd w:id="69"/>
      <w:bookmarkEnd w:id="70"/>
    </w:p>
    <w:p w:rsidR="00EC5C19" w:rsidRPr="00F66C86" w:rsidRDefault="00EC5C19" w:rsidP="00EC5C19">
      <w:pPr>
        <w:pStyle w:val="Nadpis3"/>
      </w:pPr>
      <w:bookmarkStart w:id="72" w:name="_Toc494889217"/>
      <w:bookmarkStart w:id="73" w:name="_Toc495955900"/>
      <w:bookmarkStart w:id="74" w:name="_Toc510793990"/>
      <w:bookmarkStart w:id="75" w:name="_Toc491379961"/>
      <w:bookmarkStart w:id="76" w:name="_Toc491766854"/>
      <w:bookmarkStart w:id="77" w:name="_Toc492707661"/>
      <w:bookmarkStart w:id="78" w:name="_Toc489276710"/>
      <w:r w:rsidRPr="00F66C86">
        <w:t>2.2.1</w:t>
      </w:r>
      <w:r w:rsidRPr="00F66C86">
        <w:tab/>
        <w:t>Podpora poskytovaná obcím před vstupem do KPSVL</w:t>
      </w:r>
      <w:bookmarkEnd w:id="72"/>
      <w:bookmarkEnd w:id="73"/>
      <w:bookmarkEnd w:id="74"/>
    </w:p>
    <w:p w:rsidR="006F155A" w:rsidRDefault="00EC5C19" w:rsidP="006F155A">
      <w:pPr>
        <w:pStyle w:val="OdstavecseseznamemII"/>
      </w:pPr>
      <w:r w:rsidRPr="00F66C86">
        <w:t>Obce, které chtějí spolupracovat s Agenturou v rámci KPSVL, vstoupí před podáním přihlášky do</w:t>
      </w:r>
      <w:r w:rsidR="00BD1F54">
        <w:t> </w:t>
      </w:r>
      <w:r w:rsidRPr="00F66C86">
        <w:t xml:space="preserve">tzv. </w:t>
      </w:r>
      <w:r w:rsidRPr="00F66C86">
        <w:rPr>
          <w:b/>
        </w:rPr>
        <w:t xml:space="preserve">vzdálené </w:t>
      </w:r>
      <w:r w:rsidR="004C71B3">
        <w:rPr>
          <w:b/>
        </w:rPr>
        <w:t>předvstupní</w:t>
      </w:r>
      <w:r w:rsidRPr="00F66C86">
        <w:rPr>
          <w:b/>
        </w:rPr>
        <w:t xml:space="preserve"> podpory</w:t>
      </w:r>
      <w:r w:rsidRPr="00F66C86">
        <w:t xml:space="preserve">, v rámci které poskytne Agentura obci součinnost </w:t>
      </w:r>
      <w:r w:rsidRPr="00F66C86">
        <w:lastRenderedPageBreak/>
        <w:t>při</w:t>
      </w:r>
      <w:r w:rsidR="00BD1F54">
        <w:t> </w:t>
      </w:r>
      <w:r w:rsidRPr="00F66C86">
        <w:t>zpracování přihlášky do KPSVL a podpoří první mapování situace v obci (</w:t>
      </w:r>
      <w:r w:rsidRPr="00F66C86">
        <w:rPr>
          <w:b/>
        </w:rPr>
        <w:t>mikroanalýza</w:t>
      </w:r>
      <w:r w:rsidRPr="00F66C86">
        <w:t>, resp. místní šetření), které je podkladem pro vyplnění povinných součástí přihlášky (</w:t>
      </w:r>
      <w:r w:rsidR="00F57577">
        <w:t>p</w:t>
      </w:r>
      <w:r w:rsidRPr="00F66C86">
        <w:t xml:space="preserve">říloha </w:t>
      </w:r>
      <w:r w:rsidR="00F57577">
        <w:t>č.</w:t>
      </w:r>
      <w:r w:rsidRPr="00F66C86">
        <w:t xml:space="preserve"> 2b – </w:t>
      </w:r>
      <w:r w:rsidR="00F57577">
        <w:t>„</w:t>
      </w:r>
      <w:r w:rsidRPr="00F66C86">
        <w:t>Dotazník pro obce, záměr prointegračních aktivit</w:t>
      </w:r>
      <w:r w:rsidR="00F57577">
        <w:t xml:space="preserve"> 5.0“, p</w:t>
      </w:r>
      <w:r w:rsidRPr="00F66C86">
        <w:t xml:space="preserve">říloha </w:t>
      </w:r>
      <w:r w:rsidR="00F57577">
        <w:t>č.</w:t>
      </w:r>
      <w:r w:rsidRPr="00F66C86">
        <w:t xml:space="preserve"> 8 – </w:t>
      </w:r>
      <w:r w:rsidR="00F57577">
        <w:t>„</w:t>
      </w:r>
      <w:r w:rsidRPr="00F66C86">
        <w:t>Tabulka indikátorů</w:t>
      </w:r>
      <w:r w:rsidR="00F57577">
        <w:t xml:space="preserve"> 5.0“</w:t>
      </w:r>
      <w:r w:rsidRPr="00F66C86">
        <w:t>).</w:t>
      </w:r>
      <w:r w:rsidR="0039192C">
        <w:t xml:space="preserve"> </w:t>
      </w:r>
    </w:p>
    <w:p w:rsidR="006F155A" w:rsidRDefault="006F155A" w:rsidP="006F155A">
      <w:pPr>
        <w:pStyle w:val="mezera"/>
      </w:pPr>
    </w:p>
    <w:p w:rsidR="00EC5C19" w:rsidRPr="009F6ED3" w:rsidRDefault="00EC5C19" w:rsidP="000C71D4">
      <w:pPr>
        <w:pStyle w:val="Nadpis3"/>
      </w:pPr>
      <w:bookmarkStart w:id="79" w:name="_Toc492383823"/>
      <w:bookmarkStart w:id="80" w:name="_Toc495955901"/>
      <w:bookmarkStart w:id="81" w:name="_Toc510793991"/>
      <w:bookmarkStart w:id="82" w:name="_Toc491338588"/>
      <w:bookmarkStart w:id="83" w:name="_Toc491766861"/>
      <w:bookmarkStart w:id="84" w:name="_Toc492707668"/>
      <w:bookmarkEnd w:id="75"/>
      <w:bookmarkEnd w:id="76"/>
      <w:bookmarkEnd w:id="77"/>
      <w:r w:rsidRPr="009F6ED3">
        <w:t>2.2.2</w:t>
      </w:r>
      <w:r w:rsidRPr="009F6ED3">
        <w:tab/>
        <w:t>Výběr obcí / přistoupení obce k již spolupracující obci</w:t>
      </w:r>
      <w:r w:rsidRPr="009F6ED3">
        <w:rPr>
          <w:rStyle w:val="Znakapoznpodarou"/>
          <w:b w:val="0"/>
        </w:rPr>
        <w:footnoteReference w:id="31"/>
      </w:r>
      <w:bookmarkEnd w:id="79"/>
      <w:bookmarkEnd w:id="80"/>
      <w:bookmarkEnd w:id="81"/>
    </w:p>
    <w:p w:rsidR="00EC5C19" w:rsidRPr="0002523D" w:rsidRDefault="00EC5C19" w:rsidP="0002523D">
      <w:pPr>
        <w:pStyle w:val="Nadpis4"/>
      </w:pPr>
      <w:r w:rsidRPr="0002523D">
        <w:t xml:space="preserve">2.2.2.1 Vyhlášení výběrového řízení a jeho podmínky  </w:t>
      </w:r>
    </w:p>
    <w:p w:rsidR="009F6ED3" w:rsidRPr="00C80C8E" w:rsidRDefault="00EC5C19" w:rsidP="00437B4F">
      <w:pPr>
        <w:pStyle w:val="OdstavecseseznamemII"/>
      </w:pPr>
      <w:r w:rsidRPr="00F66C86">
        <w:t xml:space="preserve">Agentura vyhlašuje pro obce </w:t>
      </w:r>
      <w:r w:rsidRPr="00F66C86">
        <w:rPr>
          <w:b/>
        </w:rPr>
        <w:t>výběrové řízení</w:t>
      </w:r>
      <w:r w:rsidRPr="00F66C86">
        <w:t xml:space="preserve"> ke spolupráci v rámci KPSVL. Obce mohou předkládat své přihlášky průběžně.</w:t>
      </w:r>
      <w:r w:rsidRPr="00F66C86">
        <w:tab/>
      </w:r>
      <w:r w:rsidR="00C45318">
        <w:t xml:space="preserve"> </w:t>
      </w:r>
      <w:r w:rsidRPr="00F66C86">
        <w:t>Přihlášku</w:t>
      </w:r>
      <w:r w:rsidR="00E53007">
        <w:t xml:space="preserve"> </w:t>
      </w:r>
      <w:r w:rsidR="00C45318">
        <w:t>(včetně všech její</w:t>
      </w:r>
      <w:r w:rsidRPr="00F66C86">
        <w:t xml:space="preserve">ch příloh) schvaluje zastupitelstvo obce. V případě, že se jedná o společnou přihlášku svazku obcí, musí ji schválit všechna zastupitelstva dotčených obcí. </w:t>
      </w:r>
      <w:r w:rsidRPr="00152083">
        <w:t xml:space="preserve">Přihláška musí být před podáním konzultována s příslušným  krajským koordinátorem pro romské záležitosti. </w:t>
      </w:r>
      <w:r w:rsidRPr="00F66C86">
        <w:t xml:space="preserve">O projednání je vyhotoven záznam. Schválenou přihlášku obec odešle </w:t>
      </w:r>
      <w:r w:rsidRPr="00C80C8E">
        <w:t>Agentuře, která ji postoupí do procesu hodnocení.</w:t>
      </w:r>
      <w:r w:rsidR="001F663D">
        <w:t xml:space="preserve"> </w:t>
      </w:r>
      <w:r w:rsidR="009F6ED3" w:rsidRPr="00C80C8E">
        <w:t>Podmínky výběru jsou uvedeny v </w:t>
      </w:r>
      <w:r w:rsidR="00F57577">
        <w:t>p</w:t>
      </w:r>
      <w:r w:rsidR="009F6ED3" w:rsidRPr="00C80C8E">
        <w:t>říloze č. 1</w:t>
      </w:r>
      <w:r w:rsidR="00C80C8E" w:rsidRPr="00C80C8E">
        <w:t xml:space="preserve"> </w:t>
      </w:r>
      <w:r w:rsidR="00F57577">
        <w:t>M</w:t>
      </w:r>
      <w:r w:rsidR="00C80C8E" w:rsidRPr="00C80C8E">
        <w:t>etodiky</w:t>
      </w:r>
      <w:r w:rsidR="00F57577">
        <w:t xml:space="preserve"> –</w:t>
      </w:r>
      <w:r w:rsidR="001F663D">
        <w:t xml:space="preserve"> </w:t>
      </w:r>
      <w:r w:rsidR="00F57577">
        <w:t>„</w:t>
      </w:r>
      <w:r w:rsidR="009F6ED3" w:rsidRPr="00C80C8E">
        <w:t>Pravidla výběru nových lokalit ke spolupráci s Agenturou pro sociální začleňování 5.0</w:t>
      </w:r>
      <w:r w:rsidR="00F57577">
        <w:t>“</w:t>
      </w:r>
      <w:r w:rsidR="009F6ED3" w:rsidRPr="00C80C8E">
        <w:t>.</w:t>
      </w:r>
    </w:p>
    <w:p w:rsidR="00EC5C19" w:rsidRPr="0002523D" w:rsidRDefault="00EC5C19" w:rsidP="0002523D">
      <w:pPr>
        <w:pStyle w:val="Nadpis4"/>
      </w:pPr>
      <w:r w:rsidRPr="0002523D">
        <w:t>2.2.2.2 Formální hodnocení přihlášky</w:t>
      </w:r>
      <w:r w:rsidR="0035309A" w:rsidRPr="0002523D">
        <w:t xml:space="preserve"> - </w:t>
      </w:r>
      <w:r w:rsidR="009D0975" w:rsidRPr="0002523D">
        <w:t xml:space="preserve"> I. </w:t>
      </w:r>
      <w:r w:rsidR="0080784B">
        <w:t>f</w:t>
      </w:r>
      <w:r w:rsidR="009D0975" w:rsidRPr="0002523D">
        <w:t>áze hodnocení</w:t>
      </w:r>
    </w:p>
    <w:p w:rsidR="00EC5C19" w:rsidRPr="00F66C86" w:rsidRDefault="00EC5C19" w:rsidP="00437B4F">
      <w:pPr>
        <w:pStyle w:val="OdstavecseseznamemII"/>
      </w:pPr>
      <w:r w:rsidRPr="00F66C86">
        <w:t xml:space="preserve">Agentura provede formální hodnocení přihlášky, a to do 5 pracovních dní ode dne podání přihlášky. Pokud je hodnocení úspěšné, postupuje přihláška do dalšího hodnocení (viz </w:t>
      </w:r>
      <w:r w:rsidR="00F57577">
        <w:t>p</w:t>
      </w:r>
      <w:r w:rsidRPr="00F66C86">
        <w:t xml:space="preserve">říloha </w:t>
      </w:r>
      <w:r w:rsidR="009B66F6">
        <w:t>č.</w:t>
      </w:r>
      <w:r w:rsidRPr="00F66C86">
        <w:t xml:space="preserve"> 1 – </w:t>
      </w:r>
      <w:r w:rsidR="009B66F6">
        <w:t>„</w:t>
      </w:r>
      <w:r w:rsidRPr="00F66C86">
        <w:t>Pravidla výběru obcí ke spolupráci s Agenturou</w:t>
      </w:r>
      <w:r w:rsidR="009B66F6">
        <w:t xml:space="preserve"> 5.0“</w:t>
      </w:r>
      <w:r w:rsidRPr="00F66C86">
        <w:t>). Pokud není přihláška úplná, je obec ze strany Agentury vyzvána k jejímu doplnění. Pro vyhodnocení doplněné přihlášky platí opět termín 5</w:t>
      </w:r>
      <w:r w:rsidR="00852119">
        <w:t> </w:t>
      </w:r>
      <w:r w:rsidRPr="00F66C86">
        <w:t>pracovních dn</w:t>
      </w:r>
      <w:r w:rsidR="00852119">
        <w:t>í</w:t>
      </w:r>
      <w:r w:rsidRPr="00F66C86">
        <w:t xml:space="preserve"> ode dne opětovného podání.</w:t>
      </w:r>
    </w:p>
    <w:p w:rsidR="00EC5C19" w:rsidRPr="0002523D" w:rsidRDefault="00EC5C19" w:rsidP="0002523D">
      <w:pPr>
        <w:pStyle w:val="Nadpis4"/>
      </w:pPr>
      <w:r w:rsidRPr="0002523D">
        <w:t xml:space="preserve">2.2.2.3 Stanovisko Koordinátora pro romské záležitosti </w:t>
      </w:r>
    </w:p>
    <w:p w:rsidR="00A5188E" w:rsidRDefault="00EC5C19" w:rsidP="00AA77B5">
      <w:pPr>
        <w:pStyle w:val="OdstavecseseznamemII"/>
        <w:numPr>
          <w:ilvl w:val="0"/>
          <w:numId w:val="0"/>
        </w:numPr>
        <w:ind w:left="357"/>
      </w:pPr>
      <w:r w:rsidRPr="00F66C86">
        <w:t xml:space="preserve">Po obdržení přihlášky osloví Agentura prostřednictvím Kanceláře Rady vlády pro záležitosti romské menšiny krajského koordinátora pro romské záležitosti s žádostí o </w:t>
      </w:r>
      <w:r w:rsidR="00CE3DA0">
        <w:t xml:space="preserve">vypracování </w:t>
      </w:r>
      <w:r w:rsidRPr="00F66C86">
        <w:t>stanovisk</w:t>
      </w:r>
      <w:r w:rsidR="00CE3DA0">
        <w:t>a</w:t>
      </w:r>
      <w:r w:rsidRPr="00152083">
        <w:t>.</w:t>
      </w:r>
      <w:r w:rsidR="00CE3DA0" w:rsidRPr="00F66C86">
        <w:t xml:space="preserve"> </w:t>
      </w:r>
      <w:r w:rsidR="00CE3DA0">
        <w:t>Koordinátor své stanovisko zašle zpět Kanceláři</w:t>
      </w:r>
      <w:r w:rsidR="00CE3DA0" w:rsidRPr="00F66C86">
        <w:t xml:space="preserve"> Rady vlády pro záležitosti romské menšiny</w:t>
      </w:r>
      <w:r w:rsidR="006124AE" w:rsidRPr="00F66C86">
        <w:t xml:space="preserve"> do</w:t>
      </w:r>
      <w:r w:rsidR="00CE3DA0" w:rsidRPr="00F66C86">
        <w:t xml:space="preserve"> 5 pracovních dní od</w:t>
      </w:r>
      <w:r w:rsidR="00CE3DA0">
        <w:t xml:space="preserve"> doručení této žádosti.</w:t>
      </w:r>
      <w:r w:rsidRPr="00152083">
        <w:t xml:space="preserve"> </w:t>
      </w:r>
      <w:r w:rsidRPr="00F66C86">
        <w:t>Součástí stanoviska bude i datum projednání přihlášky s obcí.</w:t>
      </w:r>
    </w:p>
    <w:p w:rsidR="00EC5C19" w:rsidRPr="0002523D" w:rsidRDefault="00EC5C19" w:rsidP="0002523D">
      <w:pPr>
        <w:pStyle w:val="Nadpis4"/>
      </w:pPr>
      <w:r w:rsidRPr="0002523D">
        <w:t>2.2.2.4 Věcné hodnocení přihlášky</w:t>
      </w:r>
      <w:r w:rsidR="009D0975" w:rsidRPr="0002523D">
        <w:t xml:space="preserve"> – II. </w:t>
      </w:r>
      <w:r w:rsidR="0080784B">
        <w:t>f</w:t>
      </w:r>
      <w:r w:rsidR="009D0975" w:rsidRPr="0002523D">
        <w:t>áze hodnocení</w:t>
      </w:r>
    </w:p>
    <w:p w:rsidR="00EC5C19" w:rsidRPr="00F66C86" w:rsidRDefault="00EC5C19" w:rsidP="00437B4F">
      <w:pPr>
        <w:pStyle w:val="OdstavecseseznamemII"/>
      </w:pPr>
      <w:r w:rsidRPr="00F66C86">
        <w:t>Hodnocením přihlášky je pověřeno pět odborníků – tři členové MVA a dva zástupci</w:t>
      </w:r>
      <w:r w:rsidR="001F663D">
        <w:t xml:space="preserve"> </w:t>
      </w:r>
      <w:r w:rsidRPr="00F66C86">
        <w:t>Sekce pro lidská práva ÚV ČR.</w:t>
      </w:r>
      <w:r w:rsidRPr="00152083">
        <w:t xml:space="preserve"> Hodnocení slouží jako vodítko pro rozhodování MVA</w:t>
      </w:r>
      <w:r w:rsidRPr="00F66C86">
        <w:t xml:space="preserve"> při výběru obcí ke spolupráci. Hodnocení přihlášky proběhne nejpozději do 20 dnů od kladného formálního posouzení přihlášky.  </w:t>
      </w:r>
    </w:p>
    <w:p w:rsidR="00EC5C19" w:rsidRPr="00F66C86" w:rsidRDefault="00EC5C19" w:rsidP="00437B4F">
      <w:pPr>
        <w:pStyle w:val="OdstavecseseznamemII"/>
      </w:pPr>
      <w:r w:rsidRPr="00F66C86">
        <w:t xml:space="preserve">O výběru obce/svazku obcí rozhodují hodnotitelé a následně členové MVA na základě: </w:t>
      </w:r>
    </w:p>
    <w:p w:rsidR="00EC5C19" w:rsidRPr="00152083" w:rsidRDefault="00EC5C19" w:rsidP="00AB717A">
      <w:pPr>
        <w:pStyle w:val="Odstavecseseznamem"/>
        <w:numPr>
          <w:ilvl w:val="1"/>
          <w:numId w:val="3"/>
        </w:numPr>
        <w:spacing w:before="0"/>
        <w:ind w:left="993" w:hanging="284"/>
        <w:contextualSpacing/>
      </w:pPr>
      <w:r w:rsidRPr="00152083">
        <w:t>kompletní přihlášky (včetně všech příloh)</w:t>
      </w:r>
      <w:r w:rsidR="00852119">
        <w:t>;</w:t>
      </w:r>
    </w:p>
    <w:p w:rsidR="00EC5C19" w:rsidRDefault="00EC5C19" w:rsidP="00AB717A">
      <w:pPr>
        <w:pStyle w:val="Odstavecseseznamem"/>
        <w:numPr>
          <w:ilvl w:val="1"/>
          <w:numId w:val="3"/>
        </w:numPr>
        <w:spacing w:before="0"/>
        <w:ind w:left="993" w:hanging="284"/>
        <w:contextualSpacing/>
      </w:pPr>
      <w:r w:rsidRPr="00F66C86">
        <w:t>hodnocení od hodnotitelů</w:t>
      </w:r>
      <w:r w:rsidR="00852119">
        <w:t>;</w:t>
      </w:r>
    </w:p>
    <w:p w:rsidR="002347B3" w:rsidRPr="004C4370" w:rsidRDefault="002347B3" w:rsidP="00AB717A">
      <w:pPr>
        <w:pStyle w:val="Odstavecseseznamem"/>
        <w:numPr>
          <w:ilvl w:val="1"/>
          <w:numId w:val="3"/>
        </w:numPr>
        <w:spacing w:before="0"/>
        <w:ind w:left="993" w:hanging="284"/>
        <w:contextualSpacing/>
      </w:pPr>
      <w:r w:rsidRPr="004C4370">
        <w:t>mikroanalýzy Agentury</w:t>
      </w:r>
      <w:r w:rsidR="00852119">
        <w:t>;</w:t>
      </w:r>
    </w:p>
    <w:p w:rsidR="00EC5C19" w:rsidRPr="00F66C86" w:rsidRDefault="00EC5C19" w:rsidP="00AB717A">
      <w:pPr>
        <w:pStyle w:val="Odstavecseseznamem"/>
        <w:numPr>
          <w:ilvl w:val="1"/>
          <w:numId w:val="3"/>
        </w:numPr>
        <w:spacing w:before="0"/>
        <w:ind w:left="993" w:hanging="284"/>
        <w:contextualSpacing/>
      </w:pPr>
      <w:r w:rsidRPr="00F66C86">
        <w:t>stanoviska krajského koordinátora pro romské záležitosti</w:t>
      </w:r>
      <w:r w:rsidR="00852119">
        <w:t>;</w:t>
      </w:r>
    </w:p>
    <w:p w:rsidR="00A5188E" w:rsidRDefault="00EB446B" w:rsidP="001F663D">
      <w:pPr>
        <w:pStyle w:val="Odstavecseseznamem"/>
        <w:numPr>
          <w:ilvl w:val="1"/>
          <w:numId w:val="3"/>
        </w:numPr>
        <w:spacing w:before="0"/>
        <w:ind w:left="993" w:hanging="284"/>
        <w:contextualSpacing/>
      </w:pPr>
      <w:r>
        <w:t>souhrnného komentáře Agentury</w:t>
      </w:r>
      <w:r w:rsidR="00852119">
        <w:t>.</w:t>
      </w:r>
    </w:p>
    <w:p w:rsidR="00D860E3" w:rsidRDefault="00D860E3" w:rsidP="00AA77B5">
      <w:pPr>
        <w:pStyle w:val="Nadpis4"/>
        <w:spacing w:after="120"/>
      </w:pPr>
    </w:p>
    <w:p w:rsidR="00531173" w:rsidRDefault="00EC5C19" w:rsidP="00AA77B5">
      <w:pPr>
        <w:pStyle w:val="Nadpis4"/>
        <w:spacing w:after="120"/>
      </w:pPr>
      <w:r w:rsidRPr="0002523D">
        <w:lastRenderedPageBreak/>
        <w:t xml:space="preserve">2.2.2.5 </w:t>
      </w:r>
      <w:r w:rsidR="00531173" w:rsidRPr="0002523D">
        <w:t>Hlasování členů MVA</w:t>
      </w:r>
      <w:r w:rsidR="00054A28">
        <w:t xml:space="preserve"> </w:t>
      </w:r>
      <w:r w:rsidR="00531173" w:rsidRPr="0002523D">
        <w:t xml:space="preserve">– III. </w:t>
      </w:r>
      <w:r w:rsidR="0080784B">
        <w:t>f</w:t>
      </w:r>
      <w:r w:rsidR="00531173" w:rsidRPr="0002523D">
        <w:t>áze hodnocení</w:t>
      </w:r>
    </w:p>
    <w:p w:rsidR="00EC5C19" w:rsidRPr="00F66C86" w:rsidRDefault="00EC5C19" w:rsidP="00A52677">
      <w:r w:rsidRPr="00F66C86">
        <w:t>Varianty postupu hodnocení v závislosti na bodovém hodnocení přihlášky</w:t>
      </w:r>
    </w:p>
    <w:p w:rsidR="00EC5C19" w:rsidRPr="00F66C86" w:rsidRDefault="00EC5C19" w:rsidP="00437B4F">
      <w:pPr>
        <w:pStyle w:val="OdstavecseseznamemII"/>
      </w:pPr>
      <w:r w:rsidRPr="00F66C86">
        <w:t xml:space="preserve">A) Přihláška dosáhne v rámci hodnocení </w:t>
      </w:r>
      <w:r w:rsidR="00725990" w:rsidRPr="00F66C86">
        <w:t xml:space="preserve">nezávislými hodnotiteli </w:t>
      </w:r>
      <w:r w:rsidRPr="00F66C86">
        <w:t>víc jak polovinu z možného celkového počtu bodů</w:t>
      </w:r>
    </w:p>
    <w:p w:rsidR="00EC5C19" w:rsidRPr="00F66C86" w:rsidRDefault="00EC5C19" w:rsidP="00EC5C19">
      <w:pPr>
        <w:pStyle w:val="Odstavecseseznamem-pouze1rove"/>
      </w:pPr>
      <w:r w:rsidRPr="00F66C86">
        <w:t xml:space="preserve">Pokud přihláška dosáhne v rámci hodnocení víc jak polovinu z možného celkového počtu bodů, je bez zbytečného odkladu zahájeno hlasování MVA formou per </w:t>
      </w:r>
      <w:proofErr w:type="spellStart"/>
      <w:r w:rsidRPr="00F66C86">
        <w:t>rollam</w:t>
      </w:r>
      <w:proofErr w:type="spellEnd"/>
      <w:r w:rsidRPr="00F66C86">
        <w:rPr>
          <w:rStyle w:val="Znakapoznpodarou"/>
        </w:rPr>
        <w:footnoteReference w:id="32"/>
      </w:r>
      <w:r w:rsidRPr="00F66C86">
        <w:t xml:space="preserve">. </w:t>
      </w:r>
      <w:r w:rsidR="00837855" w:rsidRPr="00F66C86">
        <w:t xml:space="preserve">Součástí hlasování per </w:t>
      </w:r>
      <w:proofErr w:type="spellStart"/>
      <w:r w:rsidR="00837855" w:rsidRPr="00F66C86">
        <w:t>rollam</w:t>
      </w:r>
      <w:proofErr w:type="spellEnd"/>
      <w:r w:rsidR="00837855" w:rsidRPr="00F66C86">
        <w:t xml:space="preserve">  je vyplněná hodnotící karta, včetně komentářů zdůvodňujících jednotlivou výši bodového hodnocení - bez ní je hlasování per </w:t>
      </w:r>
      <w:proofErr w:type="spellStart"/>
      <w:r w:rsidR="00837855" w:rsidRPr="00F66C86">
        <w:t>rollam</w:t>
      </w:r>
      <w:proofErr w:type="spellEnd"/>
      <w:r w:rsidR="00837855" w:rsidRPr="00F66C86">
        <w:t xml:space="preserve"> neplatné.</w:t>
      </w:r>
    </w:p>
    <w:p w:rsidR="00EC5C19" w:rsidRPr="00F66C86" w:rsidRDefault="00725990" w:rsidP="00EC5C19">
      <w:pPr>
        <w:pStyle w:val="Odstavecseseznamem-pouze1rove"/>
      </w:pPr>
      <w:r w:rsidRPr="00F66C86">
        <w:t>Vstup obce či sva</w:t>
      </w:r>
      <w:r w:rsidR="005169FF">
        <w:t>z</w:t>
      </w:r>
      <w:r w:rsidRPr="00F66C86">
        <w:t>ku obcí do KPSVL je schválen, pokud</w:t>
      </w:r>
      <w:r w:rsidR="004C4370">
        <w:t xml:space="preserve"> nadpoloviční</w:t>
      </w:r>
      <w:r w:rsidRPr="00F66C86">
        <w:t xml:space="preserve"> většina členů MVA hlasuje PRO její vstup. </w:t>
      </w:r>
      <w:r w:rsidR="00EC5C19" w:rsidRPr="00F66C86">
        <w:t xml:space="preserve">O každé obci, resp. svazku obcí je hlasováno samostatně. Pokud je vstup obce/svazku obcí schválen, je obec/svazek obcí pro režim KPSVL přijat/a. </w:t>
      </w:r>
    </w:p>
    <w:p w:rsidR="00EC5C19" w:rsidRPr="00F66C86" w:rsidRDefault="00EC5C19" w:rsidP="00EC5C19">
      <w:pPr>
        <w:pStyle w:val="Odstavecseseznamem-pouze1rove"/>
      </w:pPr>
      <w:r w:rsidRPr="00F66C86">
        <w:t xml:space="preserve">Pokud není vstup obce/svazku obcí formou per </w:t>
      </w:r>
      <w:proofErr w:type="spellStart"/>
      <w:r w:rsidRPr="00F66C86">
        <w:t>rollam</w:t>
      </w:r>
      <w:proofErr w:type="spellEnd"/>
      <w:r w:rsidRPr="00F66C86">
        <w:t xml:space="preserve"> schválen, je svoláno do 15 dnů prezenční jednání MVA</w:t>
      </w:r>
      <w:r w:rsidR="009D0975" w:rsidRPr="00F66C86">
        <w:t>.</w:t>
      </w:r>
    </w:p>
    <w:p w:rsidR="00EC5C19" w:rsidRPr="00F66C86" w:rsidRDefault="00EC5C19" w:rsidP="00437B4F">
      <w:pPr>
        <w:pStyle w:val="OdstavecseseznamemII"/>
      </w:pPr>
      <w:r w:rsidRPr="00F66C86">
        <w:t>B) Přihláška nedosáhne v rámci hodnocení víc jak polovinu z možného celkového počtu bodů</w:t>
      </w:r>
      <w:r w:rsidR="00725990" w:rsidRPr="00F66C86">
        <w:t xml:space="preserve"> nebo hlasování per </w:t>
      </w:r>
      <w:proofErr w:type="spellStart"/>
      <w:r w:rsidR="00725990" w:rsidRPr="00F66C86">
        <w:t>rollam</w:t>
      </w:r>
      <w:proofErr w:type="spellEnd"/>
      <w:r w:rsidR="00725990" w:rsidRPr="00F66C86">
        <w:t xml:space="preserve"> vstup obce neschválí</w:t>
      </w:r>
    </w:p>
    <w:p w:rsidR="00EC5C19" w:rsidRPr="00F66C86" w:rsidRDefault="00EC5C19" w:rsidP="00EC5C19">
      <w:pPr>
        <w:pStyle w:val="Odstavecrove2"/>
      </w:pPr>
      <w:r w:rsidRPr="00F66C86">
        <w:t xml:space="preserve">Pokud přihláška nedosáhne v rámci hodnocení </w:t>
      </w:r>
      <w:r w:rsidR="00725990" w:rsidRPr="00F66C86">
        <w:t xml:space="preserve">nezávislých hodnotitelů </w:t>
      </w:r>
      <w:r w:rsidRPr="00F66C86">
        <w:t>víc jak polovinu z možného celkového počtu bodů</w:t>
      </w:r>
      <w:r w:rsidR="00725990" w:rsidRPr="00F66C86">
        <w:t xml:space="preserve"> nebo není</w:t>
      </w:r>
      <w:r w:rsidR="000F1DC7">
        <w:t xml:space="preserve"> </w:t>
      </w:r>
      <w:r w:rsidR="00725990" w:rsidRPr="00F66C86">
        <w:t xml:space="preserve">schválena v rámci hlasování per </w:t>
      </w:r>
      <w:proofErr w:type="spellStart"/>
      <w:r w:rsidR="00725990" w:rsidRPr="00F66C86">
        <w:t>rollam</w:t>
      </w:r>
      <w:proofErr w:type="spellEnd"/>
      <w:r w:rsidRPr="00F66C86">
        <w:t>, je svoláno do 15 dnů prezenční jednání MVA.</w:t>
      </w:r>
    </w:p>
    <w:p w:rsidR="00EC5C19" w:rsidRPr="00F66C86" w:rsidRDefault="00EC5C19" w:rsidP="005659C4">
      <w:pPr>
        <w:pStyle w:val="Odstavecrove2"/>
      </w:pPr>
      <w:r w:rsidRPr="00152083">
        <w:t>Na každé jednání MVA, kde je rozhodováno o výběru lokalit, jsou přizváni členové Rady vlády pro záležitosti romské menšiny, kteří se mohou k výběru l</w:t>
      </w:r>
      <w:r w:rsidRPr="00F66C86">
        <w:t>okalit vyjadřovat.</w:t>
      </w:r>
    </w:p>
    <w:p w:rsidR="00EC5C19" w:rsidRPr="00F66C86" w:rsidRDefault="00EC5C19" w:rsidP="00EC5C19">
      <w:pPr>
        <w:pStyle w:val="Odstavecrove2"/>
      </w:pPr>
      <w:r w:rsidRPr="00F66C86">
        <w:t xml:space="preserve">V rámci </w:t>
      </w:r>
      <w:r w:rsidR="00725990" w:rsidRPr="00F66C86">
        <w:t xml:space="preserve">prezenčního zasedání </w:t>
      </w:r>
      <w:r w:rsidRPr="00F66C86">
        <w:t xml:space="preserve">přidělí členové MVA uchazeči body v daných kritériích (viz </w:t>
      </w:r>
      <w:r w:rsidR="009B66F6">
        <w:t>příloha č. 5 – „H</w:t>
      </w:r>
      <w:r w:rsidRPr="00F66C86">
        <w:t>odnotící karta</w:t>
      </w:r>
      <w:r w:rsidR="009B66F6">
        <w:t xml:space="preserve"> 5.0“</w:t>
      </w:r>
      <w:r w:rsidR="00837855" w:rsidRPr="00F66C86">
        <w:t>, včetně komentářů zdůvodňujících jednotlivou výši bodového hodnocení</w:t>
      </w:r>
      <w:r w:rsidRPr="00F66C86">
        <w:t>). Pokud obec /svazek obcí získá v rámci hodnocení víc jak polovinu z možného celkového počtu bodů, je obec/svazek obcí přijat do KPSVL.</w:t>
      </w:r>
    </w:p>
    <w:p w:rsidR="00EC5C19" w:rsidRPr="00F66C86" w:rsidRDefault="00EC5C19" w:rsidP="00EC5C19">
      <w:pPr>
        <w:pStyle w:val="Odstavecrove2"/>
      </w:pPr>
      <w:r w:rsidRPr="00F66C86">
        <w:t xml:space="preserve">Pokud vstup obce do KPSVL není na prezenčním jednání MVA schválen, formuluje MVA doporučení pro přijetí, aby obec mohla opětovným podáním přepracované přihlášky o vstup do KPSVL znovu požádat. </w:t>
      </w:r>
    </w:p>
    <w:p w:rsidR="00EC5C19" w:rsidRPr="00F66C86" w:rsidRDefault="00EC5C19" w:rsidP="00437B4F">
      <w:pPr>
        <w:pStyle w:val="OdstavecseseznamemII"/>
      </w:pPr>
      <w:r w:rsidRPr="00F66C86">
        <w:t xml:space="preserve">O </w:t>
      </w:r>
      <w:r w:rsidRPr="00F66C86">
        <w:rPr>
          <w:b/>
        </w:rPr>
        <w:t>výsledku výběrového procesu</w:t>
      </w:r>
      <w:r w:rsidRPr="00F66C86">
        <w:t xml:space="preserve"> informuje obec/svazek obcí ředitel Agentury do 5 pracovních dnů od hlasování per </w:t>
      </w:r>
      <w:proofErr w:type="spellStart"/>
      <w:r w:rsidRPr="00F66C86">
        <w:t>rollam</w:t>
      </w:r>
      <w:proofErr w:type="spellEnd"/>
      <w:r w:rsidRPr="00F66C86">
        <w:t xml:space="preserve"> MVA či od jeho zasedání.</w:t>
      </w:r>
    </w:p>
    <w:p w:rsidR="00EC5C19" w:rsidRPr="00F66C86" w:rsidRDefault="00EC5C19" w:rsidP="00437B4F">
      <w:pPr>
        <w:pStyle w:val="OdstavecseseznamemII"/>
      </w:pPr>
      <w:r w:rsidRPr="00F66C86">
        <w:t>Proti rozhodnutí MVA se nelze odvolat.</w:t>
      </w:r>
    </w:p>
    <w:p w:rsidR="00EC5C19" w:rsidRPr="00F66C86" w:rsidRDefault="00EC5C19" w:rsidP="00437B4F">
      <w:pPr>
        <w:pStyle w:val="OdstavecseseznamemII"/>
      </w:pPr>
      <w:r w:rsidRPr="00152083">
        <w:t>Pokud je obec/svazek obcí schválen/a MVA v době, kdy Agentura ne</w:t>
      </w:r>
      <w:r w:rsidRPr="00F66C86">
        <w:t xml:space="preserve">má dostatečnou personální kapacitu, je zahrnut/a do čekacího listu do doby, než se uvolní dostatečná personální kapacita. O této skutečnosti je obec/svazek obcí a </w:t>
      </w:r>
      <w:r w:rsidR="00837855" w:rsidRPr="00F66C86">
        <w:t>předseda</w:t>
      </w:r>
      <w:r w:rsidR="000F1DC7">
        <w:t xml:space="preserve"> </w:t>
      </w:r>
      <w:r w:rsidR="008A517F">
        <w:t>MVA</w:t>
      </w:r>
      <w:r w:rsidRPr="00F66C86">
        <w:t xml:space="preserve">  vyrozuměn/a ředitelem Agentury v rámci dopisu o</w:t>
      </w:r>
      <w:r w:rsidR="00284F96">
        <w:t> </w:t>
      </w:r>
      <w:r w:rsidRPr="00F66C86">
        <w:t>schválení obce ke spolupráci.</w:t>
      </w:r>
    </w:p>
    <w:bookmarkEnd w:id="78"/>
    <w:bookmarkEnd w:id="82"/>
    <w:bookmarkEnd w:id="83"/>
    <w:bookmarkEnd w:id="84"/>
    <w:p w:rsidR="00EC5C19" w:rsidRDefault="00EC5C19" w:rsidP="008D7B50">
      <w:pPr>
        <w:pStyle w:val="OdstavecseseznamemII"/>
        <w:numPr>
          <w:ilvl w:val="0"/>
          <w:numId w:val="0"/>
        </w:numPr>
        <w:ind w:left="360"/>
        <w:rPr>
          <w:shd w:val="clear" w:color="auto" w:fill="FFFFFF"/>
        </w:rPr>
      </w:pPr>
    </w:p>
    <w:p w:rsidR="00D860E3" w:rsidRDefault="00D860E3" w:rsidP="008D7B50">
      <w:pPr>
        <w:pStyle w:val="OdstavecseseznamemII"/>
        <w:numPr>
          <w:ilvl w:val="0"/>
          <w:numId w:val="0"/>
        </w:numPr>
        <w:ind w:left="360"/>
        <w:rPr>
          <w:shd w:val="clear" w:color="auto" w:fill="FFFFFF"/>
        </w:rPr>
      </w:pPr>
    </w:p>
    <w:p w:rsidR="00D860E3" w:rsidRPr="008D7B50" w:rsidRDefault="00D860E3" w:rsidP="008D7B50">
      <w:pPr>
        <w:pStyle w:val="OdstavecseseznamemII"/>
        <w:numPr>
          <w:ilvl w:val="0"/>
          <w:numId w:val="0"/>
        </w:numPr>
        <w:ind w:left="360"/>
        <w:rPr>
          <w:shd w:val="clear" w:color="auto" w:fill="FFFFFF"/>
        </w:rPr>
      </w:pPr>
    </w:p>
    <w:p w:rsidR="00EC5C19" w:rsidRPr="00F66C86" w:rsidRDefault="00EC5C19" w:rsidP="00EC5C19">
      <w:pPr>
        <w:pStyle w:val="Nadpis2"/>
      </w:pPr>
      <w:bookmarkStart w:id="85" w:name="_Toc494889218"/>
      <w:bookmarkStart w:id="86" w:name="_Toc495955902"/>
      <w:bookmarkStart w:id="87" w:name="_Toc510793992"/>
      <w:bookmarkStart w:id="88" w:name="_Toc489276711"/>
      <w:bookmarkStart w:id="89" w:name="_Toc491338589"/>
      <w:r w:rsidRPr="00F66C86">
        <w:lastRenderedPageBreak/>
        <w:t>POPIS ZÁKLADNÍCH NÁSTROJŮ KOORDINOVANÉHO PŘÍSTUPU</w:t>
      </w:r>
      <w:bookmarkEnd w:id="85"/>
      <w:bookmarkEnd w:id="86"/>
      <w:bookmarkEnd w:id="87"/>
      <w:r w:rsidRPr="00F66C86">
        <w:tab/>
      </w:r>
    </w:p>
    <w:p w:rsidR="00EC5C19" w:rsidRPr="00F66C86" w:rsidRDefault="00EC5C19" w:rsidP="00EC5C19">
      <w:pPr>
        <w:pStyle w:val="Nadpis3"/>
      </w:pPr>
      <w:bookmarkStart w:id="90" w:name="_Toc494889219"/>
      <w:bookmarkStart w:id="91" w:name="_Toc495955903"/>
      <w:bookmarkStart w:id="92" w:name="_Toc510793993"/>
      <w:bookmarkEnd w:id="88"/>
      <w:bookmarkEnd w:id="89"/>
      <w:r w:rsidRPr="00F66C86">
        <w:t>2.3.1</w:t>
      </w:r>
      <w:r w:rsidRPr="00F66C86">
        <w:tab/>
        <w:t>Vstupní analýza</w:t>
      </w:r>
      <w:bookmarkEnd w:id="90"/>
      <w:bookmarkEnd w:id="91"/>
      <w:bookmarkEnd w:id="92"/>
    </w:p>
    <w:p w:rsidR="00EC5C19" w:rsidRPr="00F66C86" w:rsidRDefault="00EC5C19" w:rsidP="00437B4F">
      <w:pPr>
        <w:pStyle w:val="OdstavecseseznamemII"/>
      </w:pPr>
      <w:r w:rsidRPr="00F66C86">
        <w:t>Vstupní analýza je výstupem výzkumné práce, při které dochází k podrobnému mapování situace v obci (svazku obcí), především v sociálně vyloučených lokalitách, včetně struktury nezaměstnanosti a</w:t>
      </w:r>
      <w:r w:rsidR="00284F96">
        <w:t> </w:t>
      </w:r>
      <w:r w:rsidRPr="00F66C86">
        <w:t xml:space="preserve">podmínek na lokálním trhu práce, dostupnosti bydlení, místní síti sociálních služeb, vzdělávací soustavy v obci apod. </w:t>
      </w:r>
    </w:p>
    <w:p w:rsidR="00EC5C19" w:rsidRPr="00F66C86" w:rsidRDefault="00EC5C19" w:rsidP="00437B4F">
      <w:pPr>
        <w:pStyle w:val="OdstavecseseznamemII"/>
      </w:pPr>
      <w:r w:rsidRPr="00F66C86">
        <w:t>Tento výzkum je zahájen po vstupu obce (svazku obcí) do KPSVL. Je realizován interními personálními zdroji Agentury (výzkumným týmem, který kooperuje s LK a KIV) a probíhá ve</w:t>
      </w:r>
      <w:r w:rsidR="00284F96">
        <w:t> </w:t>
      </w:r>
      <w:r w:rsidRPr="00F66C86">
        <w:t>spolupráci s obcí, která zajistí součinnost pracovníků úřadu, případně pracovníků organizací zřizovaných či zakládaných obcí.</w:t>
      </w:r>
    </w:p>
    <w:p w:rsidR="00EC5C19" w:rsidRPr="00F66C86" w:rsidRDefault="00EC5C19" w:rsidP="00437B4F">
      <w:pPr>
        <w:pStyle w:val="OdstavecseseznamemII"/>
      </w:pPr>
      <w:r w:rsidRPr="00F66C86">
        <w:t>V rámci vstupní analýzy jsou realizována především šetření mezi institucionálními aktéry a</w:t>
      </w:r>
      <w:r w:rsidR="00284F96">
        <w:t> </w:t>
      </w:r>
      <w:r w:rsidRPr="00F66C86">
        <w:t xml:space="preserve">v domácnostech </w:t>
      </w:r>
      <w:r w:rsidR="008A517F">
        <w:t>obyvatel</w:t>
      </w:r>
      <w:r w:rsidR="000F1DC7">
        <w:t xml:space="preserve"> </w:t>
      </w:r>
      <w:r w:rsidRPr="00F66C86">
        <w:t>žijících v sociálně vyloučených lokalitách.</w:t>
      </w:r>
    </w:p>
    <w:p w:rsidR="00EC5C19" w:rsidRPr="00F66C86" w:rsidRDefault="00EC5C19" w:rsidP="00437B4F">
      <w:pPr>
        <w:pStyle w:val="OdstavecseseznamemII"/>
      </w:pPr>
      <w:r w:rsidRPr="00F66C86">
        <w:t>Po zformování lokálního partnerství, které je základní platformou pro spolupráci mezi Agenturou a</w:t>
      </w:r>
      <w:r w:rsidR="00821BBD">
        <w:t> </w:t>
      </w:r>
      <w:r w:rsidRPr="00F66C86">
        <w:t>obcí, zjišťují pracovníci Agentury také informace o absorpční kapacitě partnerů pro rozvoj v jednotlivých oblastech a o potřebách obyvatel obce</w:t>
      </w:r>
      <w:r w:rsidR="000F1DC7">
        <w:t>,</w:t>
      </w:r>
      <w:r w:rsidR="00312726">
        <w:t xml:space="preserve"> </w:t>
      </w:r>
      <w:r w:rsidRPr="00F66C86">
        <w:t>především obyvatel sociálně vyloučených a</w:t>
      </w:r>
      <w:r w:rsidR="00821BBD">
        <w:t> </w:t>
      </w:r>
      <w:r w:rsidRPr="00F66C86">
        <w:t xml:space="preserve">sociálním vyloučením ohrožených. Pozornost je vhodné zaměřit také na to, jak tito obyvatelé vnímají situaci v obci, jaké jsou možnosti jejich zapojení do spolupráce apod., za tímto účelem </w:t>
      </w:r>
      <w:r w:rsidR="008A517F">
        <w:t>realizují členové výzkumného týmu osobní rozhovory (</w:t>
      </w:r>
      <w:r w:rsidR="008A517F" w:rsidRPr="00F66C86">
        <w:t xml:space="preserve">případně tzv. </w:t>
      </w:r>
      <w:proofErr w:type="spellStart"/>
      <w:r w:rsidR="008A517F" w:rsidRPr="00F66C86">
        <w:t>focusgroups</w:t>
      </w:r>
      <w:proofErr w:type="spellEnd"/>
      <w:r w:rsidR="008A517F">
        <w:t>) s obyvateli vyloučených lokalit</w:t>
      </w:r>
      <w:r w:rsidR="006313F7">
        <w:t>.</w:t>
      </w:r>
    </w:p>
    <w:p w:rsidR="00EC5C19" w:rsidRPr="00F66C86" w:rsidRDefault="00EC5C19" w:rsidP="00437B4F">
      <w:pPr>
        <w:pStyle w:val="OdstavecseseznamemII"/>
      </w:pPr>
      <w:r w:rsidRPr="00F66C86">
        <w:t xml:space="preserve">Vstupní analýza je významným podkladem pro zpracování SPSZ a pro prokázání potřebnosti opatření navrhovaných v SPSZ a souvisejících projektových žádostí. </w:t>
      </w:r>
    </w:p>
    <w:p w:rsidR="00EC5C19" w:rsidRPr="00F66C86" w:rsidRDefault="00EC5C19" w:rsidP="00437B4F">
      <w:pPr>
        <w:pStyle w:val="OdstavecseseznamemII"/>
      </w:pPr>
      <w:r w:rsidRPr="00F66C86">
        <w:t>Poznání situace v obci z hlediska potřeb pro řešení problematiky sociálního vyloučení je klíčové nejen pro samotný proces plánování změn, ale také pro jejich průběžné vyhodnocování a zjišťování účinnosti intervencí.  Data získaná v rámci vstupní analýzy budou komparována v závěru spolupráce s daty získanými v rámci evaluačních šetření (viz kap. 2.</w:t>
      </w:r>
      <w:r w:rsidR="009B66F6">
        <w:t>3</w:t>
      </w:r>
      <w:r w:rsidRPr="00F66C86">
        <w:t xml:space="preserve">.5 </w:t>
      </w:r>
      <w:r w:rsidR="009B66F6">
        <w:t>M</w:t>
      </w:r>
      <w:r w:rsidRPr="00F66C86">
        <w:t>etodiky).</w:t>
      </w:r>
    </w:p>
    <w:p w:rsidR="00EC5C19" w:rsidRPr="00F1113F" w:rsidRDefault="00EC5C19" w:rsidP="00437B4F">
      <w:pPr>
        <w:pStyle w:val="mezera"/>
      </w:pPr>
      <w:bookmarkStart w:id="93" w:name="_Toc491379962"/>
      <w:bookmarkStart w:id="94" w:name="_Toc491766855"/>
      <w:bookmarkStart w:id="95" w:name="_Toc492707662"/>
    </w:p>
    <w:p w:rsidR="00EC5C19" w:rsidRDefault="00EC5C19" w:rsidP="00EC5C19">
      <w:pPr>
        <w:pStyle w:val="Nadpis3"/>
      </w:pPr>
      <w:bookmarkStart w:id="96" w:name="_Toc494889220"/>
      <w:bookmarkStart w:id="97" w:name="_Toc495955904"/>
      <w:bookmarkStart w:id="98" w:name="_Toc510793994"/>
      <w:r w:rsidRPr="00F66C86">
        <w:t>2.3.2</w:t>
      </w:r>
      <w:r w:rsidRPr="00F66C86">
        <w:tab/>
        <w:t>Lokální partnerství a pracovní skupiny</w:t>
      </w:r>
      <w:bookmarkEnd w:id="93"/>
      <w:bookmarkEnd w:id="94"/>
      <w:bookmarkEnd w:id="95"/>
      <w:bookmarkEnd w:id="96"/>
      <w:bookmarkEnd w:id="97"/>
      <w:bookmarkEnd w:id="98"/>
    </w:p>
    <w:p w:rsidR="00413702" w:rsidRPr="000F1DC7" w:rsidRDefault="00413702" w:rsidP="0057241E">
      <w:pPr>
        <w:pStyle w:val="OdstavecseseznamemII"/>
        <w:numPr>
          <w:ilvl w:val="0"/>
          <w:numId w:val="0"/>
        </w:numPr>
        <w:rPr>
          <w:b/>
        </w:rPr>
      </w:pPr>
      <w:r w:rsidRPr="000F1DC7">
        <w:rPr>
          <w:b/>
        </w:rPr>
        <w:t>Lokální partnerství</w:t>
      </w:r>
    </w:p>
    <w:p w:rsidR="001F790C" w:rsidRDefault="00EC5C19" w:rsidP="00437B4F">
      <w:pPr>
        <w:pStyle w:val="OdstavecseseznamemII"/>
      </w:pPr>
      <w:r w:rsidRPr="00F66C86">
        <w:rPr>
          <w:b/>
        </w:rPr>
        <w:t>Lokální partnerství</w:t>
      </w:r>
      <w:r w:rsidRPr="00F66C86">
        <w:t xml:space="preserve"> (LP) je základní platformou pro spolupráci v rámci KPSVL a tedy také pro</w:t>
      </w:r>
      <w:r w:rsidR="00821BBD">
        <w:t> </w:t>
      </w:r>
      <w:r w:rsidRPr="00F66C86">
        <w:t>přípravu a realizaci  SPSZ</w:t>
      </w:r>
      <w:r w:rsidRPr="00152083">
        <w:t>.</w:t>
      </w:r>
      <w:r w:rsidR="00EA4BDB">
        <w:t xml:space="preserve"> </w:t>
      </w:r>
    </w:p>
    <w:p w:rsidR="00EC5C19" w:rsidRDefault="00EC5C19" w:rsidP="00437B4F">
      <w:pPr>
        <w:pStyle w:val="OdstavecseseznamemII"/>
      </w:pPr>
      <w:r w:rsidRPr="00F66C86">
        <w:t>Jedná se o uskupení všech aktérů relevantních pro řešení problematiky sociálního vyloučení. Patří sem tedy zejména zástupci místní samosprávy, orgánů státní správy v přenesené i samostatné působnosti, škol, neziskových organizací, zaměstnavatelů, příslušníci dotčených cílových skupin a</w:t>
      </w:r>
      <w:r w:rsidR="00821BBD">
        <w:t> </w:t>
      </w:r>
      <w:r w:rsidRPr="00F66C86">
        <w:t xml:space="preserve">další občané. </w:t>
      </w:r>
    </w:p>
    <w:p w:rsidR="001F790C" w:rsidRPr="00F837CD" w:rsidRDefault="006124AE" w:rsidP="00437B4F">
      <w:pPr>
        <w:pStyle w:val="OdstavecseseznamemII"/>
      </w:pPr>
      <w:r>
        <w:t xml:space="preserve">LP je sestaveno za aktivní účasti a vedení zástupců nositele SPSZ, tedy obce. </w:t>
      </w:r>
      <w:r w:rsidR="001F790C" w:rsidRPr="00F837CD">
        <w:t xml:space="preserve">Jednání lokálního partnerství řídí </w:t>
      </w:r>
      <w:r w:rsidR="004C761D">
        <w:t>l</w:t>
      </w:r>
      <w:r w:rsidR="001F790C" w:rsidRPr="00F837CD">
        <w:t xml:space="preserve">okální konzultant Agentury ve spolupráci s manažerem SZ </w:t>
      </w:r>
      <w:r w:rsidR="00F837CD" w:rsidRPr="00F837CD">
        <w:t xml:space="preserve">(viz kap. 2.1.2 </w:t>
      </w:r>
      <w:r w:rsidR="0076710A">
        <w:t>M</w:t>
      </w:r>
      <w:r w:rsidR="00F837CD" w:rsidRPr="00F837CD">
        <w:t>etodiky)</w:t>
      </w:r>
      <w:r w:rsidR="00D01314">
        <w:t>.</w:t>
      </w:r>
      <w:r w:rsidR="00312726" w:rsidRPr="00312726">
        <w:t xml:space="preserve"> </w:t>
      </w:r>
      <w:r w:rsidR="00312726" w:rsidRPr="00F837CD">
        <w:t>Povinným členem LP je</w:t>
      </w:r>
      <w:r w:rsidR="000F1DC7">
        <w:t xml:space="preserve"> </w:t>
      </w:r>
      <w:r w:rsidR="004C761D">
        <w:t>k</w:t>
      </w:r>
      <w:r w:rsidR="00312726">
        <w:t>onzultant inkluzivního vzdělávání (K</w:t>
      </w:r>
      <w:r w:rsidR="00312726" w:rsidRPr="00F837CD">
        <w:t>IV</w:t>
      </w:r>
      <w:r w:rsidR="00312726">
        <w:t>)</w:t>
      </w:r>
      <w:r w:rsidR="00312726" w:rsidRPr="00F837CD">
        <w:t>.</w:t>
      </w:r>
    </w:p>
    <w:p w:rsidR="001F790C" w:rsidRPr="00D01314" w:rsidRDefault="001F790C" w:rsidP="00437B4F">
      <w:pPr>
        <w:pStyle w:val="OdstavecseseznamemII"/>
      </w:pPr>
      <w:r w:rsidRPr="00F837CD">
        <w:t xml:space="preserve">Po skončení spolupráce s Agenturou v rámci KPSVL je LP převedeno do plné kontroly a řízení obcí. Manažer SZ se tak zároveň stává koordinátorem opatření SPSZ. Pokud obec </w:t>
      </w:r>
      <w:r w:rsidR="00F837CD">
        <w:t xml:space="preserve">po ukončení tříleté spolupráce formou KPSVL </w:t>
      </w:r>
      <w:r w:rsidRPr="00F837CD">
        <w:t>pokračuje ve spolupráci s Agenturou v rámci vzdálené podpory</w:t>
      </w:r>
      <w:r w:rsidR="00F837CD">
        <w:t xml:space="preserve"> </w:t>
      </w:r>
      <w:r w:rsidR="0076710A">
        <w:t>ex post</w:t>
      </w:r>
      <w:r w:rsidR="00F837CD">
        <w:t xml:space="preserve"> </w:t>
      </w:r>
      <w:r w:rsidR="00F837CD" w:rsidRPr="00D01314">
        <w:t xml:space="preserve">(viz </w:t>
      </w:r>
      <w:r w:rsidR="008D4BBD">
        <w:t xml:space="preserve">kap. </w:t>
      </w:r>
      <w:r w:rsidR="00D01314" w:rsidRPr="00D01314">
        <w:t>2.</w:t>
      </w:r>
      <w:r w:rsidR="0076710A">
        <w:t>4.5</w:t>
      </w:r>
      <w:r w:rsidR="00D01314" w:rsidRPr="00D01314">
        <w:t xml:space="preserve"> </w:t>
      </w:r>
      <w:r w:rsidR="0076710A">
        <w:t>Metodiky</w:t>
      </w:r>
      <w:r w:rsidR="00F837CD" w:rsidRPr="00D01314">
        <w:t>)</w:t>
      </w:r>
      <w:r w:rsidRPr="00D01314">
        <w:t>, čerpá manažer SZ od Agentury podporu pro svou činnost</w:t>
      </w:r>
      <w:r w:rsidR="00C227D8" w:rsidRPr="00D01314">
        <w:t>.</w:t>
      </w:r>
    </w:p>
    <w:p w:rsidR="00EC5C19" w:rsidRPr="00F66C86" w:rsidRDefault="00EC5C19" w:rsidP="00437B4F">
      <w:pPr>
        <w:pStyle w:val="OdstavecseseznamemII"/>
      </w:pPr>
      <w:r w:rsidRPr="00F66C86">
        <w:t>Lokální partnerství se schází zejména k</w:t>
      </w:r>
      <w:r w:rsidR="00853890">
        <w:t xml:space="preserve"> </w:t>
      </w:r>
      <w:r w:rsidR="00853890" w:rsidRPr="00F66C86">
        <w:t>zahájení jednotlivých etap spolupráce</w:t>
      </w:r>
      <w:r w:rsidR="00853890">
        <w:t xml:space="preserve"> a</w:t>
      </w:r>
      <w:r w:rsidR="00853890" w:rsidRPr="00F66C86">
        <w:t xml:space="preserve"> </w:t>
      </w:r>
      <w:r w:rsidRPr="00F66C86">
        <w:t>k projednání strategických rozhodnutí</w:t>
      </w:r>
      <w:r w:rsidR="00A06C17">
        <w:t>, cílů a opatření, která byla nastavena jednotlivými pracovními skupinami</w:t>
      </w:r>
      <w:r w:rsidRPr="00F66C86">
        <w:t xml:space="preserve"> </w:t>
      </w:r>
      <w:r w:rsidR="00853890" w:rsidRPr="00F66C86">
        <w:lastRenderedPageBreak/>
        <w:t>nebo</w:t>
      </w:r>
      <w:r w:rsidRPr="00F66C86">
        <w:t xml:space="preserve"> v rámci jednotlivých </w:t>
      </w:r>
      <w:r w:rsidRPr="00AB4EAF">
        <w:t>pracovních skupin</w:t>
      </w:r>
      <w:r w:rsidR="00D01314">
        <w:t xml:space="preserve"> </w:t>
      </w:r>
      <w:r w:rsidRPr="00F66C86">
        <w:t xml:space="preserve">(dále jen PS), které tvoří základní pracovní prostředí partnerství. </w:t>
      </w:r>
    </w:p>
    <w:p w:rsidR="00EC5C19" w:rsidRPr="00F66C86" w:rsidRDefault="00EC5C19" w:rsidP="00F1113F">
      <w:pPr>
        <w:pStyle w:val="OdstavecseseznamemII"/>
      </w:pPr>
      <w:r w:rsidRPr="00F66C86">
        <w:t>V případě zájmu obce</w:t>
      </w:r>
      <w:r w:rsidRPr="00F66C86">
        <w:rPr>
          <w:rStyle w:val="Znakapoznpodarou"/>
        </w:rPr>
        <w:footnoteReference w:id="33"/>
      </w:r>
      <w:r w:rsidRPr="00F66C86">
        <w:t xml:space="preserve"> a členů lokálního partnerství, je možné ustavit </w:t>
      </w:r>
      <w:r w:rsidRPr="00F66C86">
        <w:rPr>
          <w:b/>
        </w:rPr>
        <w:t>Výbor lokálního partnerství</w:t>
      </w:r>
      <w:r w:rsidRPr="00F66C86">
        <w:rPr>
          <w:rStyle w:val="Znakapoznpodarou"/>
        </w:rPr>
        <w:footnoteReference w:id="34"/>
      </w:r>
      <w:r w:rsidR="00E30B8F">
        <w:t>,</w:t>
      </w:r>
      <w:r w:rsidRPr="00F66C86">
        <w:rPr>
          <w:rStyle w:val="Znakapoznpodarou"/>
        </w:rPr>
        <w:footnoteReference w:id="35"/>
      </w:r>
      <w:r w:rsidRPr="00F66C86">
        <w:rPr>
          <w:rStyle w:val="Znakapoznpodarou"/>
        </w:rPr>
        <w:t xml:space="preserve">. </w:t>
      </w:r>
      <w:r w:rsidRPr="00F66C86">
        <w:t>Výbor LP:</w:t>
      </w:r>
    </w:p>
    <w:p w:rsidR="00EC5C19" w:rsidRPr="00F66C86" w:rsidRDefault="00EC5C19" w:rsidP="00EC5C19">
      <w:pPr>
        <w:pStyle w:val="Odstavecseseznamem-pouze1rove"/>
      </w:pPr>
      <w:r w:rsidRPr="00F66C86">
        <w:t xml:space="preserve"> navrhuje vizi vzájemné spolupráce</w:t>
      </w:r>
      <w:r w:rsidR="0080784B">
        <w:t>;</w:t>
      </w:r>
    </w:p>
    <w:p w:rsidR="00EC5C19" w:rsidRPr="00F66C86" w:rsidRDefault="00EC5C19" w:rsidP="00EC5C19">
      <w:pPr>
        <w:pStyle w:val="Odstavecseseznamem-pouze1rove"/>
      </w:pPr>
      <w:r w:rsidRPr="00F66C86">
        <w:t>dojednává základní strategie spolupráce uvnitř odborů úřadu a s partnerskými institucemi</w:t>
      </w:r>
      <w:r w:rsidR="0080784B">
        <w:t>;</w:t>
      </w:r>
    </w:p>
    <w:p w:rsidR="00EC5C19" w:rsidRDefault="00EC5C19" w:rsidP="00EC5C19">
      <w:pPr>
        <w:pStyle w:val="Odstavecseseznamem-pouze1rove"/>
      </w:pPr>
      <w:r w:rsidRPr="00F66C86">
        <w:t>monitoruje přípravu strategického plánu sociálního začleňování a projektů, které ho naplňují a</w:t>
      </w:r>
      <w:r w:rsidR="0080784B">
        <w:t> </w:t>
      </w:r>
      <w:r w:rsidRPr="00F66C86">
        <w:t>předkládá je ke schválení do orgánů města a sleduje průběh jejich naplňování.</w:t>
      </w:r>
    </w:p>
    <w:p w:rsidR="00AB4EAF" w:rsidRPr="00AB4EAF" w:rsidRDefault="00AB4EAF" w:rsidP="00AB4EAF">
      <w:pPr>
        <w:spacing w:before="200" w:after="60"/>
        <w:rPr>
          <w:b/>
        </w:rPr>
      </w:pPr>
      <w:r w:rsidRPr="00AB4EAF">
        <w:rPr>
          <w:b/>
        </w:rPr>
        <w:t>Pracovní skupiny</w:t>
      </w:r>
    </w:p>
    <w:p w:rsidR="00AB4EAF" w:rsidRDefault="00EC5C19" w:rsidP="00F1113F">
      <w:pPr>
        <w:pStyle w:val="OdstavecseseznamemII"/>
      </w:pPr>
      <w:r w:rsidRPr="00F66C86">
        <w:t xml:space="preserve">Na </w:t>
      </w:r>
      <w:r w:rsidR="00820E11">
        <w:t xml:space="preserve">tematických </w:t>
      </w:r>
      <w:r w:rsidRPr="00F66C86">
        <w:t xml:space="preserve">pracovních skupinách se tvoří obsah SPSZ a jejich prostřednictvím se také naplňuje a </w:t>
      </w:r>
      <w:r w:rsidR="006124AE" w:rsidRPr="00F66C86">
        <w:t>vyhodnocuje. Struktura</w:t>
      </w:r>
      <w:r w:rsidR="00C75E89">
        <w:t xml:space="preserve"> </w:t>
      </w:r>
      <w:r w:rsidRPr="00F66C86">
        <w:t>pracovních skupin se odvíjí od jednotlivých tematických oblastí sociálního začleňování, ale zejména od</w:t>
      </w:r>
      <w:r w:rsidR="00C75E89">
        <w:t xml:space="preserve"> </w:t>
      </w:r>
      <w:r w:rsidRPr="00F66C86">
        <w:t>místních dispozic a podmínek, jako je velikost obce, rozsah jednotlivých problémů, počet relevantních aktérů apod.</w:t>
      </w:r>
      <w:r w:rsidR="001A6FD9">
        <w:rPr>
          <w:rStyle w:val="Znakapoznpodarou"/>
        </w:rPr>
        <w:footnoteReference w:id="36"/>
      </w:r>
    </w:p>
    <w:p w:rsidR="00EC5C19" w:rsidRPr="00F66C86" w:rsidRDefault="00EC5C19" w:rsidP="00F1113F">
      <w:pPr>
        <w:pStyle w:val="OdstavecseseznamemII"/>
      </w:pPr>
      <w:r w:rsidRPr="00152083">
        <w:t>O</w:t>
      </w:r>
      <w:r w:rsidRPr="00F66C86">
        <w:t>bvykle se jedná o pracovní skupiny (PS):</w:t>
      </w:r>
    </w:p>
    <w:p w:rsidR="00EC5C19" w:rsidRPr="00F66C86" w:rsidRDefault="00EC5C19" w:rsidP="00EC5C19">
      <w:pPr>
        <w:pStyle w:val="Odstavecseseznamem-pouze1rove"/>
      </w:pPr>
      <w:r w:rsidRPr="00F66C86">
        <w:t>pro rodinnou politiku</w:t>
      </w:r>
      <w:r w:rsidR="0080784B">
        <w:t>;</w:t>
      </w:r>
    </w:p>
    <w:p w:rsidR="00EC5C19" w:rsidRPr="00F66C86" w:rsidRDefault="00EC5C19" w:rsidP="00EC5C19">
      <w:pPr>
        <w:pStyle w:val="Odstavecseseznamem-pouze1rove"/>
      </w:pPr>
      <w:r w:rsidRPr="00F66C86">
        <w:t>pro prevenci rizikového chování a kriminality</w:t>
      </w:r>
      <w:r w:rsidR="0080784B">
        <w:t>;</w:t>
      </w:r>
    </w:p>
    <w:p w:rsidR="00EC5C19" w:rsidRPr="00F66C86" w:rsidRDefault="00EC5C19" w:rsidP="00EC5C19">
      <w:pPr>
        <w:pStyle w:val="Odstavecseseznamem-pouze1rove"/>
      </w:pPr>
      <w:r w:rsidRPr="00F66C86">
        <w:t>pro zaměstnanost</w:t>
      </w:r>
      <w:r w:rsidR="0080784B">
        <w:t>;</w:t>
      </w:r>
    </w:p>
    <w:p w:rsidR="00EC5C19" w:rsidRPr="00F66C86" w:rsidRDefault="00EC5C19" w:rsidP="00EC5C19">
      <w:pPr>
        <w:pStyle w:val="Odstavecseseznamem-pouze1rove"/>
      </w:pPr>
      <w:r w:rsidRPr="00F66C86">
        <w:t>pro bydlení</w:t>
      </w:r>
      <w:r w:rsidR="0080784B">
        <w:t>;</w:t>
      </w:r>
    </w:p>
    <w:p w:rsidR="00EC5C19" w:rsidRDefault="00EC5C19" w:rsidP="00EC5C19">
      <w:pPr>
        <w:pStyle w:val="Odstavecseseznamem-pouze1rove"/>
      </w:pPr>
      <w:r w:rsidRPr="00F66C86">
        <w:t>pro zdraví</w:t>
      </w:r>
      <w:r w:rsidR="0080784B">
        <w:t>;</w:t>
      </w:r>
    </w:p>
    <w:p w:rsidR="00820E11" w:rsidRPr="00F66C86" w:rsidRDefault="00820E11" w:rsidP="00EC5C19">
      <w:pPr>
        <w:pStyle w:val="Odstavecseseznamem-pouze1rove"/>
      </w:pPr>
      <w:r>
        <w:t>pro dluhovou problematiku</w:t>
      </w:r>
      <w:r w:rsidR="0080784B">
        <w:t>;</w:t>
      </w:r>
    </w:p>
    <w:p w:rsidR="00EC5C19" w:rsidRPr="00F66C86" w:rsidRDefault="00EC5C19" w:rsidP="00EC5C19">
      <w:pPr>
        <w:pStyle w:val="Odstavecseseznamem-pouze1rove"/>
        <w:ind w:left="1066" w:hanging="357"/>
      </w:pPr>
      <w:r w:rsidRPr="00F66C86">
        <w:t>projekty a implementace</w:t>
      </w:r>
      <w:r w:rsidR="0080784B">
        <w:t>;</w:t>
      </w:r>
    </w:p>
    <w:p w:rsidR="00EC5C19" w:rsidRPr="00BE6F90" w:rsidRDefault="00EC5C19" w:rsidP="00EC5C19">
      <w:pPr>
        <w:pStyle w:val="Odstavecseseznamem-pouze1rove"/>
        <w:numPr>
          <w:ilvl w:val="0"/>
          <w:numId w:val="0"/>
        </w:numPr>
        <w:spacing w:before="60"/>
        <w:ind w:left="709"/>
      </w:pPr>
      <w:r w:rsidRPr="00BE6F90">
        <w:t>vždy je ustavena PS pro vzdělávání</w:t>
      </w:r>
      <w:r w:rsidRPr="00BE6F90">
        <w:rPr>
          <w:rStyle w:val="Znakapoznpodarou"/>
        </w:rPr>
        <w:footnoteReference w:id="37"/>
      </w:r>
      <w:r w:rsidR="00AB4EAF" w:rsidRPr="00BE6F90">
        <w:t>.</w:t>
      </w:r>
    </w:p>
    <w:p w:rsidR="00EC5C19" w:rsidRPr="00184370" w:rsidRDefault="00413702" w:rsidP="00C0531C">
      <w:pPr>
        <w:pStyle w:val="OdstavecseseznamemII"/>
      </w:pPr>
      <w:r w:rsidRPr="00BE6F90">
        <w:t xml:space="preserve">Zvláště v obcích, kde není zřízen Výbor LP s mandátem zajistit synergii projektů </w:t>
      </w:r>
      <w:r w:rsidR="001A6FD9">
        <w:t xml:space="preserve">zejména </w:t>
      </w:r>
      <w:proofErr w:type="gramStart"/>
      <w:r w:rsidRPr="00BE6F90">
        <w:t>ze</w:t>
      </w:r>
      <w:proofErr w:type="gramEnd"/>
      <w:r w:rsidR="0080784B">
        <w:t xml:space="preserve"> </w:t>
      </w:r>
      <w:r w:rsidRPr="00BE6F90">
        <w:t xml:space="preserve">3 operačních programů ESIF, je </w:t>
      </w:r>
      <w:r w:rsidR="003F6D15" w:rsidRPr="00BE6F90">
        <w:t xml:space="preserve">vhodné zřídit </w:t>
      </w:r>
      <w:r w:rsidR="003F6D15" w:rsidRPr="00BE6F90">
        <w:rPr>
          <w:b/>
        </w:rPr>
        <w:t xml:space="preserve">pracovní skupinu Projekty a </w:t>
      </w:r>
      <w:r w:rsidR="006124AE" w:rsidRPr="00BE6F90">
        <w:rPr>
          <w:b/>
        </w:rPr>
        <w:t>implementace</w:t>
      </w:r>
      <w:r w:rsidR="006124AE" w:rsidRPr="00BE6F90">
        <w:t xml:space="preserve"> (PSPI</w:t>
      </w:r>
      <w:r w:rsidR="003F6D15" w:rsidRPr="00BE6F90">
        <w:t>)</w:t>
      </w:r>
      <w:r w:rsidR="003F6D15" w:rsidRPr="00BE6F90">
        <w:rPr>
          <w:rStyle w:val="Znakapoznpodarou"/>
        </w:rPr>
        <w:footnoteReference w:id="38"/>
      </w:r>
      <w:r w:rsidR="00DE4A42">
        <w:t>.</w:t>
      </w:r>
      <w:r w:rsidR="00DE4A42" w:rsidRPr="00BE6F90">
        <w:t xml:space="preserve"> </w:t>
      </w:r>
      <w:r w:rsidR="00EC5C19" w:rsidRPr="00BE6F90">
        <w:t>PS</w:t>
      </w:r>
      <w:r w:rsidR="00AB4EAF" w:rsidRPr="00BE6F90">
        <w:t xml:space="preserve">PI </w:t>
      </w:r>
      <w:r w:rsidR="00EC5C19" w:rsidRPr="00BE6F90">
        <w:t>je složena ze zástupce obce, manažera SZ, zástupců Agentury (lokálního konzultanta a konzultanta inkluzivního vzdělávání) a klíčových aktérů.</w:t>
      </w:r>
      <w:r w:rsidR="003D1D4F">
        <w:t xml:space="preserve"> </w:t>
      </w:r>
      <w:r w:rsidR="00EC5C19" w:rsidRPr="00BE6F90">
        <w:t xml:space="preserve">Tato pracovní skupina sestavuje </w:t>
      </w:r>
      <w:r w:rsidR="00AB4EAF" w:rsidRPr="00BE6F90">
        <w:t>v</w:t>
      </w:r>
      <w:r w:rsidR="003D1D4F">
        <w:t> </w:t>
      </w:r>
      <w:r w:rsidR="008A517F" w:rsidRPr="00BE6F90">
        <w:t>návaznosti</w:t>
      </w:r>
      <w:r w:rsidR="003D1D4F">
        <w:t xml:space="preserve"> </w:t>
      </w:r>
      <w:r w:rsidR="00AB4EAF" w:rsidRPr="00BE6F90">
        <w:t xml:space="preserve">na </w:t>
      </w:r>
      <w:r w:rsidR="008A517F" w:rsidRPr="00BE6F90">
        <w:t>návrhy ostatních pracovních skupin</w:t>
      </w:r>
      <w:r w:rsidR="00EC5C19" w:rsidRPr="00BE6F90">
        <w:t xml:space="preserve"> zásobník projektů, které mají být v rámci SPSZ realizovány, dohlíží na jejich vzájemnou provázanost, efektivitu a účelnost v návaznosti na </w:t>
      </w:r>
      <w:r w:rsidR="0080784B">
        <w:t> </w:t>
      </w:r>
      <w:r w:rsidR="00EC5C19" w:rsidRPr="00BE6F90">
        <w:t>identifikované potřeby a</w:t>
      </w:r>
      <w:r w:rsidR="00EC5C19" w:rsidRPr="00F66C86">
        <w:t xml:space="preserve"> indikátory. </w:t>
      </w:r>
      <w:r w:rsidR="00EC5C19" w:rsidRPr="00184370">
        <w:t>Při realizaci projektů dohlíží na jejich propojování, efektivní synergii a vyhodnocování, vč. dopadů na cílové skupiny, zejména</w:t>
      </w:r>
      <w:r w:rsidR="00DE4A42">
        <w:t xml:space="preserve"> </w:t>
      </w:r>
      <w:r w:rsidR="00EC5C19" w:rsidRPr="00184370">
        <w:t>Rom</w:t>
      </w:r>
      <w:r w:rsidR="008A517F" w:rsidRPr="00184370">
        <w:t>y</w:t>
      </w:r>
      <w:r w:rsidR="00AB4EAF">
        <w:t>.</w:t>
      </w:r>
    </w:p>
    <w:p w:rsidR="00EC5C19" w:rsidRPr="00FC1848" w:rsidRDefault="00EC5C19" w:rsidP="00437B4F">
      <w:pPr>
        <w:pStyle w:val="mezera"/>
      </w:pPr>
    </w:p>
    <w:p w:rsidR="00D860E3" w:rsidRDefault="00D860E3" w:rsidP="00EC5C19">
      <w:pPr>
        <w:pStyle w:val="Nadpis3"/>
      </w:pPr>
      <w:bookmarkStart w:id="99" w:name="_Toc491379963"/>
      <w:bookmarkStart w:id="100" w:name="_Toc491766856"/>
      <w:bookmarkStart w:id="101" w:name="_Toc492707663"/>
      <w:bookmarkStart w:id="102" w:name="_Toc494889221"/>
      <w:bookmarkStart w:id="103" w:name="_Toc495955905"/>
      <w:bookmarkStart w:id="104" w:name="_Toc510793995"/>
    </w:p>
    <w:p w:rsidR="00D860E3" w:rsidRDefault="00D860E3" w:rsidP="00EC5C19">
      <w:pPr>
        <w:pStyle w:val="Nadpis3"/>
      </w:pPr>
    </w:p>
    <w:p w:rsidR="00EC5C19" w:rsidRPr="00F66C86" w:rsidRDefault="00EC5C19" w:rsidP="00EC5C19">
      <w:pPr>
        <w:pStyle w:val="Nadpis3"/>
      </w:pPr>
      <w:r w:rsidRPr="00F66C86">
        <w:lastRenderedPageBreak/>
        <w:t>2.3.3</w:t>
      </w:r>
      <w:r w:rsidRPr="00F66C86">
        <w:tab/>
        <w:t>Strategický plán sociálního začleňování</w:t>
      </w:r>
      <w:bookmarkEnd w:id="99"/>
      <w:bookmarkEnd w:id="100"/>
      <w:bookmarkEnd w:id="101"/>
      <w:bookmarkEnd w:id="102"/>
      <w:bookmarkEnd w:id="103"/>
      <w:bookmarkEnd w:id="104"/>
    </w:p>
    <w:p w:rsidR="0037408D" w:rsidRDefault="0037408D" w:rsidP="00437B4F">
      <w:pPr>
        <w:pStyle w:val="OdstavecseseznamemII"/>
      </w:pPr>
      <w:r w:rsidRPr="00F66C86">
        <w:rPr>
          <w:b/>
        </w:rPr>
        <w:t>Nositelem strategického plánu je obec</w:t>
      </w:r>
      <w:r w:rsidR="00A5570B">
        <w:rPr>
          <w:b/>
        </w:rPr>
        <w:t>/svazek obcí</w:t>
      </w:r>
      <w:r w:rsidRPr="00F66C86">
        <w:rPr>
          <w:rStyle w:val="Znakapoznpodarou"/>
          <w:b/>
        </w:rPr>
        <w:footnoteReference w:id="39"/>
      </w:r>
      <w:r>
        <w:rPr>
          <w:b/>
        </w:rPr>
        <w:t>.</w:t>
      </w:r>
      <w:r w:rsidR="00DE4A42">
        <w:rPr>
          <w:b/>
        </w:rPr>
        <w:t xml:space="preserve"> </w:t>
      </w:r>
      <w:r w:rsidRPr="00F66C86">
        <w:t xml:space="preserve">SPSZ </w:t>
      </w:r>
      <w:r w:rsidR="000A0920">
        <w:t xml:space="preserve">včetně všech příloh </w:t>
      </w:r>
      <w:r w:rsidRPr="00F66C86">
        <w:t xml:space="preserve">je ve vlastnictví obce a je schvalován orgány obce. </w:t>
      </w:r>
      <w:r>
        <w:t>Na přípravě a plnění SPSZ se podílí další členové LP.</w:t>
      </w:r>
    </w:p>
    <w:p w:rsidR="000A0920" w:rsidRPr="000A0920" w:rsidRDefault="00326275" w:rsidP="00437B4F">
      <w:pPr>
        <w:pStyle w:val="OdstavecseseznamemII"/>
      </w:pPr>
      <w:r w:rsidRPr="000A0920">
        <w:rPr>
          <w:b/>
        </w:rPr>
        <w:t xml:space="preserve">Strategický plán sociálního začleňování </w:t>
      </w:r>
      <w:r w:rsidRPr="000A0920">
        <w:t>(SPSZ) je široce pojatou strategií integrující oblasti bydlení, zaměstnanosti, bezpečnosti, dluhové problematiky, sociálních služeb, zdraví i obecně podpory sociální soudržnosti a rozvoje obce či regionu v kontextu dostupných zdrojů. Nedílnou součástí této</w:t>
      </w:r>
      <w:r w:rsidR="001366E0">
        <w:t> </w:t>
      </w:r>
      <w:r w:rsidRPr="000A0920">
        <w:t>komplexní strategie jsou také dílčí strategie v oblasti vzdělávání a v oblasti komunikace o</w:t>
      </w:r>
      <w:r w:rsidR="001366E0">
        <w:t> </w:t>
      </w:r>
      <w:r w:rsidRPr="000A0920">
        <w:t xml:space="preserve">tématech sociálního vyloučení a sociálního začleňování. </w:t>
      </w:r>
      <w:r w:rsidR="0037408D" w:rsidRPr="000A0920">
        <w:t>Agentura poskytuje obcím metodickou a</w:t>
      </w:r>
      <w:r w:rsidR="001366E0">
        <w:t xml:space="preserve">  </w:t>
      </w:r>
      <w:r w:rsidR="0037408D" w:rsidRPr="000A0920">
        <w:t xml:space="preserve">facilitační podporu při vytváření a implementaci této komplexní strategie v oblasti sociálního začleňování.  </w:t>
      </w:r>
    </w:p>
    <w:p w:rsidR="00BE6F90" w:rsidRPr="0002523D" w:rsidRDefault="00BE6F90" w:rsidP="00437B4F">
      <w:pPr>
        <w:pStyle w:val="OdstavecseseznamemII"/>
      </w:pPr>
      <w:r w:rsidRPr="0002523D">
        <w:t xml:space="preserve">Strategie je formulována v dokumentu SPSZ a v jeho přílohách. </w:t>
      </w:r>
      <w:r w:rsidR="00250243" w:rsidRPr="0002523D">
        <w:t>Osnov</w:t>
      </w:r>
      <w:r w:rsidR="00250243">
        <w:t>y</w:t>
      </w:r>
      <w:r w:rsidRPr="0002523D">
        <w:t xml:space="preserve"> dokumentů </w:t>
      </w:r>
      <w:r w:rsidR="00250243">
        <w:t>SPSZ</w:t>
      </w:r>
      <w:r w:rsidR="00250243" w:rsidRPr="0002523D">
        <w:t xml:space="preserve"> </w:t>
      </w:r>
      <w:r w:rsidR="00250243">
        <w:t>(</w:t>
      </w:r>
      <w:r w:rsidR="00250243" w:rsidRPr="0002523D">
        <w:t xml:space="preserve">viz </w:t>
      </w:r>
      <w:r w:rsidR="00250243">
        <w:t>p</w:t>
      </w:r>
      <w:r w:rsidR="00250243" w:rsidRPr="0002523D">
        <w:t>říloha</w:t>
      </w:r>
      <w:r w:rsidR="00250243">
        <w:t xml:space="preserve"> č.</w:t>
      </w:r>
      <w:r w:rsidR="00250243" w:rsidRPr="0002523D">
        <w:t xml:space="preserve"> 6a </w:t>
      </w:r>
      <w:r w:rsidR="00250243">
        <w:t>–</w:t>
      </w:r>
      <w:r w:rsidR="00250243" w:rsidRPr="0002523D">
        <w:t xml:space="preserve"> </w:t>
      </w:r>
      <w:r w:rsidR="00250243">
        <w:t>„</w:t>
      </w:r>
      <w:r w:rsidR="00250243" w:rsidRPr="0002523D">
        <w:t>Osnova Strategického plánu sociálního začleňování 5.0</w:t>
      </w:r>
      <w:r w:rsidR="00250243">
        <w:t>“) a jeho příloh (viz přílohy</w:t>
      </w:r>
      <w:r w:rsidR="006E4C6B">
        <w:t xml:space="preserve"> č. </w:t>
      </w:r>
      <w:r w:rsidR="00250243">
        <w:t xml:space="preserve">6b, 6ca, 6cb) </w:t>
      </w:r>
      <w:r w:rsidRPr="0002523D">
        <w:t>odráží postup v jednotlivých fázích přípravy a implementace strategie</w:t>
      </w:r>
      <w:r w:rsidR="00250243">
        <w:t>.</w:t>
      </w:r>
    </w:p>
    <w:p w:rsidR="00250243" w:rsidRDefault="00250243" w:rsidP="00437B4F">
      <w:pPr>
        <w:pStyle w:val="OdstavecseseznamemII"/>
      </w:pPr>
      <w:r>
        <w:t>Přílohy SPSZ:</w:t>
      </w:r>
    </w:p>
    <w:p w:rsidR="0037408D" w:rsidRPr="0002523D" w:rsidRDefault="00A703FB" w:rsidP="00382A1D">
      <w:pPr>
        <w:pStyle w:val="Odstavecrove2"/>
      </w:pPr>
      <w:r>
        <w:t>n</w:t>
      </w:r>
      <w:r w:rsidR="00250243" w:rsidRPr="0002523D">
        <w:t>a</w:t>
      </w:r>
      <w:r w:rsidR="00326275" w:rsidRPr="0002523D">
        <w:t xml:space="preserve"> strategii v oblasti vzdělávání je zaměřen </w:t>
      </w:r>
      <w:r w:rsidR="00326275" w:rsidRPr="0002523D">
        <w:rPr>
          <w:b/>
        </w:rPr>
        <w:t>Místní plán inkluze ve vzdělávání</w:t>
      </w:r>
      <w:r w:rsidR="00326275" w:rsidRPr="0002523D">
        <w:t xml:space="preserve"> (dále jen MPI), který je zpracován dle osnovy schválené MŠMT </w:t>
      </w:r>
      <w:r w:rsidR="00250243">
        <w:t>(</w:t>
      </w:r>
      <w:r>
        <w:t>viz p</w:t>
      </w:r>
      <w:r w:rsidRPr="0002523D">
        <w:t xml:space="preserve">říloha </w:t>
      </w:r>
      <w:r>
        <w:t xml:space="preserve">č. </w:t>
      </w:r>
      <w:r w:rsidRPr="0002523D">
        <w:t xml:space="preserve">6b – </w:t>
      </w:r>
      <w:r>
        <w:t>„</w:t>
      </w:r>
      <w:r w:rsidRPr="0002523D">
        <w:t>Vznik a osnova Místního plánu inkluze ve vzdělávání 5.0</w:t>
      </w:r>
      <w:r>
        <w:t>“</w:t>
      </w:r>
      <w:r w:rsidR="00250243">
        <w:t>)</w:t>
      </w:r>
      <w:r>
        <w:t>;</w:t>
      </w:r>
      <w:r w:rsidR="00326275" w:rsidRPr="0002523D">
        <w:t xml:space="preserve"> </w:t>
      </w:r>
    </w:p>
    <w:p w:rsidR="00250243" w:rsidRDefault="00250243" w:rsidP="00382A1D">
      <w:pPr>
        <w:pStyle w:val="Odstavecrove2"/>
      </w:pPr>
      <w:r w:rsidRPr="00BC610C">
        <w:rPr>
          <w:b/>
        </w:rPr>
        <w:t xml:space="preserve">Místní komunikační plán </w:t>
      </w:r>
      <w:r w:rsidRPr="00184424">
        <w:t>sociálního začleňování</w:t>
      </w:r>
      <w:r>
        <w:t xml:space="preserve"> </w:t>
      </w:r>
      <w:r w:rsidRPr="00011465">
        <w:t>(dále jen MKP</w:t>
      </w:r>
      <w:r>
        <w:rPr>
          <w:rStyle w:val="Znakapoznpodarou"/>
        </w:rPr>
        <w:footnoteReference w:id="40"/>
      </w:r>
      <w:r w:rsidR="00A703FB">
        <w:t>, viz p</w:t>
      </w:r>
      <w:r w:rsidR="00A703FB" w:rsidRPr="0002523D">
        <w:t>říloha</w:t>
      </w:r>
      <w:r w:rsidR="00A703FB">
        <w:t xml:space="preserve"> č.</w:t>
      </w:r>
      <w:r w:rsidR="00A703FB" w:rsidRPr="0002523D">
        <w:t xml:space="preserve"> 6c</w:t>
      </w:r>
      <w:r w:rsidR="00A703FB">
        <w:t>a</w:t>
      </w:r>
      <w:r w:rsidR="00A703FB" w:rsidRPr="0002523D">
        <w:t xml:space="preserve"> – </w:t>
      </w:r>
      <w:r w:rsidR="00A703FB">
        <w:t>„</w:t>
      </w:r>
      <w:r w:rsidR="00C2710B">
        <w:t>Vznik a osnova M</w:t>
      </w:r>
      <w:r w:rsidR="00A703FB" w:rsidRPr="0002523D">
        <w:t>ístního komunikačního plánu 5.0</w:t>
      </w:r>
      <w:r w:rsidR="00A703FB">
        <w:t>“)</w:t>
      </w:r>
      <w:r>
        <w:t xml:space="preserve"> v</w:t>
      </w:r>
      <w:r w:rsidRPr="001F321F">
        <w:t>zniká souběžně s tvorbou SPSZ</w:t>
      </w:r>
      <w:r w:rsidR="00A703FB">
        <w:t xml:space="preserve"> a</w:t>
      </w:r>
      <w:r w:rsidRPr="001F321F">
        <w:t xml:space="preserve"> je zaměřen na komunikaci postupů a opatření, která jsou zanesena v</w:t>
      </w:r>
      <w:r w:rsidR="00A703FB">
        <w:t> </w:t>
      </w:r>
      <w:r w:rsidRPr="001F321F">
        <w:t>SPSZ</w:t>
      </w:r>
      <w:r w:rsidR="00A703FB">
        <w:t>;</w:t>
      </w:r>
      <w:r>
        <w:t xml:space="preserve"> </w:t>
      </w:r>
    </w:p>
    <w:p w:rsidR="00250243" w:rsidRDefault="00250243" w:rsidP="00382A1D">
      <w:pPr>
        <w:pStyle w:val="Odstavecrove2"/>
      </w:pPr>
      <w:r w:rsidRPr="00250243">
        <w:rPr>
          <w:b/>
        </w:rPr>
        <w:t>Místní komunikační strategie</w:t>
      </w:r>
      <w:r w:rsidRPr="001F321F">
        <w:t xml:space="preserve"> inkluzivního vzdělávání</w:t>
      </w:r>
      <w:r>
        <w:t xml:space="preserve"> (dále jen MKS</w:t>
      </w:r>
      <w:r>
        <w:rPr>
          <w:rStyle w:val="Znakapoznpodarou"/>
        </w:rPr>
        <w:footnoteReference w:id="41"/>
      </w:r>
      <w:r w:rsidR="00A703FB">
        <w:t>; viz př</w:t>
      </w:r>
      <w:r w:rsidR="006E25C5">
        <w:t>íloha č. 6cb – „Vznik a osnova M</w:t>
      </w:r>
      <w:r w:rsidR="00A703FB">
        <w:t>ístní komunikační strategie</w:t>
      </w:r>
      <w:r w:rsidR="006E25C5">
        <w:t xml:space="preserve"> v oblasti vzdělávání</w:t>
      </w:r>
      <w:r w:rsidR="00A703FB">
        <w:t>“</w:t>
      </w:r>
      <w:r>
        <w:t>)</w:t>
      </w:r>
      <w:r w:rsidRPr="001F321F">
        <w:t xml:space="preserve"> </w:t>
      </w:r>
      <w:r>
        <w:t>v</w:t>
      </w:r>
      <w:r w:rsidRPr="001F321F">
        <w:t xml:space="preserve">zniká souběžně s tvorbou Místního plánu inkluze </w:t>
      </w:r>
      <w:r>
        <w:t>ve vzdělávání (MPI)</w:t>
      </w:r>
      <w:r w:rsidR="00A703FB">
        <w:t xml:space="preserve"> a</w:t>
      </w:r>
      <w:r>
        <w:t xml:space="preserve"> </w:t>
      </w:r>
      <w:r w:rsidRPr="001F321F">
        <w:t>je zaměřen</w:t>
      </w:r>
      <w:r>
        <w:t>a</w:t>
      </w:r>
      <w:r w:rsidRPr="001F321F">
        <w:t xml:space="preserve"> na komunikaci postupů a opatření v oblasti vzdělávání, která jsou zanesena v MPI. </w:t>
      </w:r>
    </w:p>
    <w:p w:rsidR="007B31C5" w:rsidRPr="00011465" w:rsidRDefault="00A703FB" w:rsidP="00667F92">
      <w:pPr>
        <w:pStyle w:val="NormlnII"/>
        <w:ind w:left="708"/>
      </w:pPr>
      <w:r>
        <w:t>MKP a MKS</w:t>
      </w:r>
      <w:r w:rsidR="007B31C5" w:rsidRPr="00011465">
        <w:t xml:space="preserve"> schvaluje zastupitelstvo obce </w:t>
      </w:r>
      <w:r w:rsidR="0037408D" w:rsidRPr="00011465">
        <w:t>ideálně spolu se SP</w:t>
      </w:r>
      <w:r w:rsidR="000A0920" w:rsidRPr="00011465">
        <w:t>S</w:t>
      </w:r>
      <w:r w:rsidR="0037408D" w:rsidRPr="00011465">
        <w:t xml:space="preserve">Z/MPI. MKP však musí být schválen </w:t>
      </w:r>
      <w:r w:rsidR="007B31C5" w:rsidRPr="00011465">
        <w:t xml:space="preserve">nejpozději při schvalování exit strategie. </w:t>
      </w:r>
    </w:p>
    <w:p w:rsidR="00675DB8" w:rsidRPr="00152083" w:rsidRDefault="00985F5D" w:rsidP="00437B4F">
      <w:pPr>
        <w:pStyle w:val="OdstavecseseznamemII"/>
      </w:pPr>
      <w:r w:rsidRPr="00011465">
        <w:t xml:space="preserve">Rozsah a konkrétní podoba SPSZ je závislá na velikosti obce či svazku obcí. </w:t>
      </w:r>
      <w:r w:rsidR="00675DB8" w:rsidRPr="00011465">
        <w:t>Specifickou podobu</w:t>
      </w:r>
      <w:r w:rsidR="00675DB8" w:rsidRPr="00F66C86">
        <w:t xml:space="preserve"> má SPSZ v obcích do 2.000 obyvatel, kde je zaměřen na řešení kl</w:t>
      </w:r>
      <w:r w:rsidR="00084121" w:rsidRPr="00F66C86">
        <w:t xml:space="preserve">íčových problémů zejména ve vazbě na součinnost ORP. </w:t>
      </w:r>
    </w:p>
    <w:p w:rsidR="00EC5C19" w:rsidRPr="00F66C86" w:rsidRDefault="00EC5C19" w:rsidP="005659C4">
      <w:pPr>
        <w:spacing w:after="0"/>
        <w:rPr>
          <w:b/>
        </w:rPr>
      </w:pPr>
      <w:r w:rsidRPr="00F66C86">
        <w:rPr>
          <w:b/>
        </w:rPr>
        <w:t>Územní vymezení SPSZ</w:t>
      </w:r>
    </w:p>
    <w:p w:rsidR="00EC5C19" w:rsidRDefault="00EC5C19" w:rsidP="00522821">
      <w:pPr>
        <w:pStyle w:val="OdstavecseseznamemII"/>
      </w:pPr>
      <w:r w:rsidRPr="00F66C86">
        <w:t>Území SPSZ je </w:t>
      </w:r>
      <w:r w:rsidRPr="00152083">
        <w:t xml:space="preserve">charakterizováno katastrálními územími obcí, s nimiž </w:t>
      </w:r>
      <w:r w:rsidRPr="00F66C86">
        <w:t>bylo podepsáno memorandum o spolupráci. Pro investiční i</w:t>
      </w:r>
      <w:r w:rsidRPr="00152083">
        <w:t xml:space="preserve"> neinvestiční aktivity může být toto území rozšířeno o</w:t>
      </w:r>
      <w:r w:rsidR="001366E0">
        <w:t> </w:t>
      </w:r>
      <w:r w:rsidRPr="00152083">
        <w:t>úze</w:t>
      </w:r>
      <w:r w:rsidRPr="00F66C86">
        <w:t>mí, která jsou spojena s partnerskou obcí např. prostřednictvím cílové skupiny (podpora mateřské nebo základní školy v jiné obci, do které dochází děti z partnerské obce). Toto rozšíření musí být zdůvodněno v SPSZ.</w:t>
      </w:r>
    </w:p>
    <w:p w:rsidR="00EC5C19" w:rsidRPr="00B4512B" w:rsidRDefault="00EC5C19" w:rsidP="00437B4F">
      <w:pPr>
        <w:pStyle w:val="OdstavecseseznamemII"/>
        <w:numPr>
          <w:ilvl w:val="0"/>
          <w:numId w:val="0"/>
        </w:numPr>
        <w:rPr>
          <w:b/>
        </w:rPr>
      </w:pPr>
      <w:r w:rsidRPr="00B4512B">
        <w:rPr>
          <w:b/>
        </w:rPr>
        <w:lastRenderedPageBreak/>
        <w:t xml:space="preserve">Vztah SPSZ k ostatním strategickým dokumentům </w:t>
      </w:r>
    </w:p>
    <w:p w:rsidR="00EC5C19" w:rsidRPr="00F66C86" w:rsidRDefault="00EC5C19" w:rsidP="00437B4F">
      <w:pPr>
        <w:pStyle w:val="OdstavecseseznamemII"/>
      </w:pPr>
      <w:r w:rsidRPr="00F66C86">
        <w:t>SPSZ má</w:t>
      </w:r>
      <w:r w:rsidRPr="00152083">
        <w:t xml:space="preserve"> řadu styčných ploch s různými typy strategických dokumentů, v praxi nejčastěji s komunitními plány sociálních služeb, střednědobými plány rozvoje sociálních služeb, integrovanými plány rozvoje měst, plány prevence kriminality obcí i krajů, ob</w:t>
      </w:r>
      <w:r w:rsidRPr="00F66C86">
        <w:t>ecními a krajskými plány integrace Romů a dalších menšin, místními akč</w:t>
      </w:r>
      <w:r w:rsidR="00BB1A13">
        <w:t>ními plány v oblasti vzdělávání</w:t>
      </w:r>
      <w:r w:rsidRPr="00F66C86">
        <w:t xml:space="preserve"> apod. </w:t>
      </w:r>
    </w:p>
    <w:p w:rsidR="00EC5C19" w:rsidRDefault="00EC5C19" w:rsidP="00437B4F">
      <w:pPr>
        <w:pStyle w:val="OdstavecseseznamemII"/>
      </w:pPr>
      <w:r w:rsidRPr="00152083">
        <w:t xml:space="preserve">SPSZ obvykle </w:t>
      </w:r>
      <w:r w:rsidRPr="00F66C86">
        <w:t>představuje</w:t>
      </w:r>
      <w:r w:rsidRPr="00152083">
        <w:t xml:space="preserve"> zastřešující </w:t>
      </w:r>
      <w:r w:rsidRPr="00F66C86">
        <w:t>strategii politiky sociálního začleňování v obci (svazku obcí),</w:t>
      </w:r>
      <w:r w:rsidRPr="00152083">
        <w:t xml:space="preserve"> ovšem základním principem při jeho zpracování a implementaci je respektování zavedených strategických dokumentů a jejich procesů a pracovních struktur. SPSZ proto může být modifikován jako souřadný či podřazený strategický dokument</w:t>
      </w:r>
      <w:r w:rsidRPr="00F66C86">
        <w:t xml:space="preserve"> k jinému strategickému dokumentu, pokud to SPSZ neoslabuje nebo nezužuje.</w:t>
      </w:r>
    </w:p>
    <w:p w:rsidR="00CB7AD1" w:rsidRDefault="00702F7E" w:rsidP="00CB7AD1">
      <w:pPr>
        <w:pStyle w:val="Nadpis3"/>
      </w:pPr>
      <w:bookmarkStart w:id="105" w:name="_Toc495955906"/>
      <w:bookmarkStart w:id="106" w:name="_Toc510793996"/>
      <w:bookmarkStart w:id="107" w:name="_Toc494126223"/>
      <w:r w:rsidRPr="00C227D8">
        <w:t>2.3.4</w:t>
      </w:r>
      <w:r w:rsidRPr="00C227D8">
        <w:tab/>
      </w:r>
      <w:r w:rsidR="00BF260C" w:rsidRPr="00C227D8">
        <w:t>Odborné a projektové poradenství</w:t>
      </w:r>
      <w:bookmarkStart w:id="108" w:name="_Toc491379964"/>
      <w:bookmarkStart w:id="109" w:name="_Toc491766857"/>
      <w:bookmarkStart w:id="110" w:name="_Toc492707664"/>
      <w:bookmarkEnd w:id="105"/>
      <w:bookmarkEnd w:id="106"/>
    </w:p>
    <w:bookmarkEnd w:id="108"/>
    <w:bookmarkEnd w:id="109"/>
    <w:bookmarkEnd w:id="110"/>
    <w:p w:rsidR="00C43F16" w:rsidRPr="00AE17EE" w:rsidRDefault="00C43F16" w:rsidP="00437B4F">
      <w:pPr>
        <w:pStyle w:val="OdstavecseseznamemII"/>
      </w:pPr>
      <w:r w:rsidRPr="00AE17EE">
        <w:t xml:space="preserve">Odborné poradenství poskytuje Agentura spolupracujícím obcím po celou dobu průběhu spolupráce formou KPSVL. Odborná podpora se </w:t>
      </w:r>
      <w:r w:rsidR="00AE17EE" w:rsidRPr="00AE17EE">
        <w:t xml:space="preserve">zaměřuje </w:t>
      </w:r>
      <w:r w:rsidRPr="00AE17EE">
        <w:t xml:space="preserve">především na </w:t>
      </w:r>
      <w:r w:rsidR="00AE17EE" w:rsidRPr="00AE17EE">
        <w:t xml:space="preserve">vhodnou </w:t>
      </w:r>
      <w:r w:rsidR="006F74FB" w:rsidRPr="00AE17EE">
        <w:t xml:space="preserve">aplikaci </w:t>
      </w:r>
      <w:r w:rsidRPr="00AE17EE">
        <w:t xml:space="preserve">jednotlivých nástrojů </w:t>
      </w:r>
      <w:r w:rsidR="00AE17EE" w:rsidRPr="00AE17EE">
        <w:t xml:space="preserve">sociálního začleňování </w:t>
      </w:r>
      <w:r w:rsidRPr="00AE17EE">
        <w:t>(tedy například na využití metod analýzy situace v obci, využití participativních metod a</w:t>
      </w:r>
      <w:r w:rsidR="000E76E0" w:rsidRPr="00AE17EE">
        <w:t>po</w:t>
      </w:r>
      <w:r w:rsidRPr="00AE17EE">
        <w:t>d.) a na nastavování postupu v konkrétních oblastech sociálního začleňování (</w:t>
      </w:r>
      <w:r w:rsidR="00AE17EE">
        <w:t xml:space="preserve">více </w:t>
      </w:r>
      <w:r w:rsidRPr="00AE17EE">
        <w:t xml:space="preserve">viz kap. 3 </w:t>
      </w:r>
      <w:r w:rsidR="0076710A">
        <w:t>M</w:t>
      </w:r>
      <w:r w:rsidRPr="00AE17EE">
        <w:t>etodiky).</w:t>
      </w:r>
    </w:p>
    <w:p w:rsidR="00CB7AD1" w:rsidRPr="00C227D8" w:rsidRDefault="004C4A90" w:rsidP="00437B4F">
      <w:pPr>
        <w:pStyle w:val="OdstavecseseznamemII"/>
      </w:pPr>
      <w:r>
        <w:t xml:space="preserve">Agentura dále </w:t>
      </w:r>
      <w:r w:rsidR="006F0B95" w:rsidRPr="00C227D8">
        <w:t xml:space="preserve">poskytuje </w:t>
      </w:r>
      <w:r>
        <w:t xml:space="preserve">potenciálním žadatelům </w:t>
      </w:r>
      <w:r w:rsidR="006F0B95" w:rsidRPr="00C227D8">
        <w:t>projektové poradenství zaměřené na zvládnutí přípravy projektové žádosti, zajištění souladu se SPSZ a efektivní přenos dobrých praxí podle své</w:t>
      </w:r>
      <w:r w:rsidR="001366E0">
        <w:t> </w:t>
      </w:r>
      <w:r w:rsidR="006F0B95" w:rsidRPr="00C227D8">
        <w:t>me</w:t>
      </w:r>
      <w:r w:rsidR="00AE17EE">
        <w:t>todiky projektového poradenství (více viz kap. 2.3</w:t>
      </w:r>
      <w:r w:rsidR="0076710A">
        <w:t>.4</w:t>
      </w:r>
      <w:r w:rsidR="00AE17EE">
        <w:t xml:space="preserve"> </w:t>
      </w:r>
      <w:r w:rsidR="0076710A">
        <w:t>M</w:t>
      </w:r>
      <w:r w:rsidR="00AE17EE">
        <w:t>etodiky).</w:t>
      </w:r>
    </w:p>
    <w:bookmarkEnd w:id="107"/>
    <w:p w:rsidR="00EC5C19" w:rsidRPr="00274D46" w:rsidRDefault="00522821" w:rsidP="00437B4F">
      <w:pPr>
        <w:pStyle w:val="mezera"/>
      </w:pPr>
      <w:r>
        <w:t xml:space="preserve">    </w:t>
      </w:r>
    </w:p>
    <w:p w:rsidR="00EC5C19" w:rsidRPr="00152083" w:rsidRDefault="002C1F41" w:rsidP="005659C4">
      <w:pPr>
        <w:pStyle w:val="Nadpis3"/>
      </w:pPr>
      <w:bookmarkStart w:id="111" w:name="_Toc491766858"/>
      <w:bookmarkStart w:id="112" w:name="_Toc492707665"/>
      <w:bookmarkStart w:id="113" w:name="_Toc494889223"/>
      <w:bookmarkStart w:id="114" w:name="_Toc495955907"/>
      <w:bookmarkStart w:id="115" w:name="_Toc510793997"/>
      <w:r w:rsidRPr="00F66C86">
        <w:t>2.3.5</w:t>
      </w:r>
      <w:r w:rsidR="00EC5C19" w:rsidRPr="00F66C86">
        <w:tab/>
        <w:t>Monitoring</w:t>
      </w:r>
      <w:r w:rsidR="00EC5C19" w:rsidRPr="00152083">
        <w:t xml:space="preserve"> a evaluace</w:t>
      </w:r>
      <w:bookmarkEnd w:id="111"/>
      <w:bookmarkEnd w:id="112"/>
      <w:bookmarkEnd w:id="113"/>
      <w:bookmarkEnd w:id="114"/>
      <w:bookmarkEnd w:id="115"/>
    </w:p>
    <w:p w:rsidR="008915EB" w:rsidRDefault="00EC5C19" w:rsidP="00437B4F">
      <w:pPr>
        <w:pStyle w:val="OdstavecseseznamemII"/>
      </w:pPr>
      <w:r w:rsidRPr="00F66C86">
        <w:t>Pro potřeby hodnocení úspěšnosti aplikovaných nástrojů je prováděn monitoring</w:t>
      </w:r>
      <w:r w:rsidR="00274D46">
        <w:t xml:space="preserve"> a evaluace</w:t>
      </w:r>
      <w:r w:rsidR="00587C0E">
        <w:t xml:space="preserve"> </w:t>
      </w:r>
      <w:r w:rsidRPr="00F66C86">
        <w:t>realizovaných aktivit a výstupů a vynaložených vstupů. Monitoring</w:t>
      </w:r>
      <w:r w:rsidR="00B4512B">
        <w:t xml:space="preserve"> </w:t>
      </w:r>
      <w:r w:rsidR="00587C0E">
        <w:t xml:space="preserve">a evaluace </w:t>
      </w:r>
      <w:r w:rsidRPr="00F66C86">
        <w:t xml:space="preserve">zahrnuje systém sledování stavu a vývoje identifikovaných problémů a jejich rozsahu a realizovaných aktivit k jejich řešení. Data pro monitoring </w:t>
      </w:r>
      <w:r w:rsidR="00587C0E">
        <w:t xml:space="preserve">a evaluaci </w:t>
      </w:r>
      <w:r w:rsidRPr="00F66C86">
        <w:t>jsou získávána zejména vlastním výzkumem ASZ ve spolupráci s lokálními zdroji a aktéry. ASZ formuluje metodiku analýzy pro hodnocení problémů v lokalitě a</w:t>
      </w:r>
      <w:r w:rsidR="001366E0">
        <w:t> </w:t>
      </w:r>
      <w:r w:rsidRPr="00F66C86">
        <w:t xml:space="preserve">jejich vývoje v čase, a to jako ucelený systém ukazatelů </w:t>
      </w:r>
      <w:r w:rsidRPr="0057241E">
        <w:t xml:space="preserve">a </w:t>
      </w:r>
      <w:proofErr w:type="spellStart"/>
      <w:r w:rsidR="004645B1" w:rsidRPr="0057241E">
        <w:t>checklistů</w:t>
      </w:r>
      <w:proofErr w:type="spellEnd"/>
      <w:r w:rsidR="000062B8" w:rsidRPr="0057241E">
        <w:t xml:space="preserve"> </w:t>
      </w:r>
      <w:r w:rsidRPr="0057241E">
        <w:t>pro</w:t>
      </w:r>
      <w:r w:rsidRPr="00F66C86">
        <w:t xml:space="preserve"> jednotlivá témata sociálního začleňování, a podporuje lokální aktéry při zavádění tohoto systému do jejich praxe (např. tvorby politik, výběru vhodných nástrojů).  ASZ rovněž podporuje aktéry při nastavení a realizaci monitoringu </w:t>
      </w:r>
      <w:r w:rsidR="00587C0E">
        <w:t xml:space="preserve">a evaluace </w:t>
      </w:r>
      <w:r w:rsidRPr="00F66C86">
        <w:t>vyvolaných projektů a dalších typů opatření. Cílem je, aby v lokalitě vznikl systém sdíleného měření, kdy všichni aktéři budou přispívat ke zlepšení kvality dostupných dat a jejich využití při strategickém rozhodování.</w:t>
      </w:r>
      <w:r w:rsidR="00A5570B">
        <w:rPr>
          <w:rStyle w:val="Znakapoznpodarou"/>
        </w:rPr>
        <w:footnoteReference w:id="42"/>
      </w:r>
      <w:bookmarkStart w:id="116" w:name="_Toc494889224"/>
    </w:p>
    <w:p w:rsidR="00CC7FA2" w:rsidRDefault="00CC7FA2" w:rsidP="005659C4">
      <w:pPr>
        <w:pStyle w:val="Nadpis2"/>
        <w:numPr>
          <w:ilvl w:val="0"/>
          <w:numId w:val="0"/>
        </w:numPr>
      </w:pPr>
      <w:bookmarkStart w:id="117" w:name="_Toc495955908"/>
      <w:bookmarkStart w:id="118" w:name="_Toc510793998"/>
    </w:p>
    <w:p w:rsidR="00EC5C19" w:rsidRPr="006313F7" w:rsidRDefault="0035309A" w:rsidP="005659C4">
      <w:pPr>
        <w:pStyle w:val="Nadpis2"/>
        <w:numPr>
          <w:ilvl w:val="0"/>
          <w:numId w:val="0"/>
        </w:numPr>
      </w:pPr>
      <w:r w:rsidRPr="005659C4">
        <w:t>2.</w:t>
      </w:r>
      <w:r>
        <w:t>4</w:t>
      </w:r>
      <w:r w:rsidR="000403E7">
        <w:tab/>
      </w:r>
      <w:r w:rsidR="00EC5C19" w:rsidRPr="00F66C86">
        <w:t>FÁZE</w:t>
      </w:r>
      <w:r w:rsidR="00EC5C19" w:rsidRPr="005659C4">
        <w:t xml:space="preserve"> SPOLUPRÁCE</w:t>
      </w:r>
      <w:r w:rsidR="00EC5C19" w:rsidRPr="00F66C86">
        <w:t xml:space="preserve"> FORMOU KOORDINOVANÉHO PŘÍSTUPU</w:t>
      </w:r>
      <w:bookmarkEnd w:id="116"/>
      <w:bookmarkEnd w:id="117"/>
      <w:bookmarkEnd w:id="118"/>
    </w:p>
    <w:p w:rsidR="00EC5C19" w:rsidRPr="00152083" w:rsidRDefault="00EC5C19" w:rsidP="005659C4">
      <w:pPr>
        <w:pStyle w:val="Nadpis3"/>
      </w:pPr>
      <w:bookmarkStart w:id="119" w:name="_Toc494889225"/>
      <w:bookmarkStart w:id="120" w:name="_Toc495955909"/>
      <w:bookmarkStart w:id="121" w:name="_Toc510793999"/>
      <w:r w:rsidRPr="00F66C86">
        <w:t>2.4.1</w:t>
      </w:r>
      <w:r w:rsidRPr="00F66C86">
        <w:tab/>
      </w:r>
      <w:r w:rsidRPr="00152083">
        <w:t>Zahájení spolupráce</w:t>
      </w:r>
      <w:bookmarkEnd w:id="119"/>
      <w:bookmarkEnd w:id="120"/>
      <w:bookmarkEnd w:id="121"/>
    </w:p>
    <w:p w:rsidR="00EC5C19" w:rsidRPr="00152083" w:rsidRDefault="00EC5C19" w:rsidP="00437B4F">
      <w:pPr>
        <w:pStyle w:val="OdstavecseseznamemII"/>
      </w:pPr>
      <w:r w:rsidRPr="00F66C86">
        <w:rPr>
          <w:b/>
        </w:rPr>
        <w:t>Spolupráce</w:t>
      </w:r>
      <w:r w:rsidR="00B4512B">
        <w:rPr>
          <w:b/>
        </w:rPr>
        <w:t xml:space="preserve"> </w:t>
      </w:r>
      <w:r w:rsidR="003E0792">
        <w:t xml:space="preserve">je </w:t>
      </w:r>
      <w:r w:rsidR="006124AE">
        <w:t>zahájena</w:t>
      </w:r>
      <w:r w:rsidR="006124AE" w:rsidRPr="00152083">
        <w:t xml:space="preserve"> rozhodnutím</w:t>
      </w:r>
      <w:r w:rsidRPr="00152083">
        <w:t xml:space="preserve"> MVA </w:t>
      </w:r>
      <w:r w:rsidRPr="00F66C86">
        <w:t>nebo</w:t>
      </w:r>
      <w:r w:rsidRPr="00152083">
        <w:t xml:space="preserve"> </w:t>
      </w:r>
      <w:r w:rsidR="006822D9">
        <w:t xml:space="preserve">datem podpisu Memoranda (ve vazbě na </w:t>
      </w:r>
      <w:r w:rsidRPr="00152083">
        <w:t>dostatečn</w:t>
      </w:r>
      <w:r w:rsidR="006822D9">
        <w:t>ou</w:t>
      </w:r>
      <w:r w:rsidRPr="00152083">
        <w:t xml:space="preserve"> personální kapacit</w:t>
      </w:r>
      <w:r w:rsidR="006822D9">
        <w:t>u</w:t>
      </w:r>
      <w:r w:rsidRPr="00152083">
        <w:t xml:space="preserve"> Agentury</w:t>
      </w:r>
      <w:r w:rsidR="006822D9">
        <w:t>).</w:t>
      </w:r>
    </w:p>
    <w:p w:rsidR="00EC5C19" w:rsidRPr="00152083" w:rsidRDefault="00EC5C19" w:rsidP="00437B4F">
      <w:pPr>
        <w:pStyle w:val="OdstavecseseznamemII"/>
      </w:pPr>
      <w:r w:rsidRPr="00F66C86">
        <w:lastRenderedPageBreak/>
        <w:t>Pro</w:t>
      </w:r>
      <w:r w:rsidRPr="00152083">
        <w:t xml:space="preserve"> spolupráci s vybrano</w:t>
      </w:r>
      <w:r w:rsidRPr="00F66C86">
        <w:t xml:space="preserve">u obcí/obcemi je Agenturou </w:t>
      </w:r>
      <w:r w:rsidRPr="00152083">
        <w:t xml:space="preserve">delegován </w:t>
      </w:r>
      <w:r w:rsidRPr="005659C4">
        <w:rPr>
          <w:b/>
        </w:rPr>
        <w:t xml:space="preserve">lokální </w:t>
      </w:r>
      <w:r w:rsidR="006124AE" w:rsidRPr="005659C4">
        <w:rPr>
          <w:b/>
        </w:rPr>
        <w:t>konzultant</w:t>
      </w:r>
      <w:r w:rsidR="006124AE" w:rsidRPr="00F66C86">
        <w:t xml:space="preserve"> (LK</w:t>
      </w:r>
      <w:r w:rsidRPr="00F66C86">
        <w:t xml:space="preserve">) </w:t>
      </w:r>
      <w:r w:rsidRPr="00152083">
        <w:t xml:space="preserve">ve výši úvazku podle počtu obyvatel obce. Svou činnost v obci zahajuje se začátkem spolupráce. Pro oblast vzdělávání současně Agentura vyčlení část úvazku </w:t>
      </w:r>
      <w:r w:rsidRPr="005659C4">
        <w:rPr>
          <w:b/>
        </w:rPr>
        <w:t>konzultanta inkluzivního vzdělávání</w:t>
      </w:r>
      <w:r w:rsidRPr="00F66C86">
        <w:t xml:space="preserve"> (KIV).</w:t>
      </w:r>
    </w:p>
    <w:p w:rsidR="00EC5C19" w:rsidRPr="00F66C86" w:rsidRDefault="00EC5C19" w:rsidP="00437B4F">
      <w:pPr>
        <w:pStyle w:val="OdstavecseseznamemII"/>
      </w:pPr>
      <w:r w:rsidRPr="00152083">
        <w:rPr>
          <w:b/>
        </w:rPr>
        <w:t>Memorandum o spolupráci (MOS)</w:t>
      </w:r>
      <w:r w:rsidR="00D30FB2">
        <w:rPr>
          <w:rStyle w:val="Znakapoznpodarou"/>
          <w:b/>
        </w:rPr>
        <w:footnoteReference w:id="43"/>
      </w:r>
      <w:r w:rsidR="00250153">
        <w:rPr>
          <w:b/>
        </w:rPr>
        <w:t xml:space="preserve"> </w:t>
      </w:r>
      <w:r w:rsidRPr="00F66C86">
        <w:t>– statutární zástupce obce</w:t>
      </w:r>
      <w:r w:rsidR="00B4512B">
        <w:t xml:space="preserve"> </w:t>
      </w:r>
      <w:r w:rsidRPr="00F66C86">
        <w:t xml:space="preserve">podepíše s Agenturou Memorandum o spolupráci, </w:t>
      </w:r>
      <w:r w:rsidR="00D30FB2">
        <w:t xml:space="preserve">ve kterém </w:t>
      </w:r>
      <w:r w:rsidRPr="00F66C86">
        <w:t xml:space="preserve">jsou definovány principy vzájemné spolupráce. MOS podepsáno obcí je předloženo poprvé jako součást přihlášky. Agentura podepisuje MOS </w:t>
      </w:r>
      <w:r w:rsidR="003E0792">
        <w:t xml:space="preserve">zpravidla do jednoho měsíce od rozhodnutí </w:t>
      </w:r>
      <w:r w:rsidR="006124AE">
        <w:t>MVA. V případě</w:t>
      </w:r>
      <w:r w:rsidRPr="00F66C86">
        <w:t xml:space="preserve"> svazku obcí je MOS podepsáno s každou obcí.</w:t>
      </w:r>
    </w:p>
    <w:p w:rsidR="00EC5C19" w:rsidRPr="00F66C86" w:rsidRDefault="00EC5C19" w:rsidP="00437B4F">
      <w:pPr>
        <w:pStyle w:val="OdstavecseseznamemII"/>
      </w:pPr>
      <w:r w:rsidRPr="00F66C86">
        <w:rPr>
          <w:b/>
        </w:rPr>
        <w:t>Ustavení lokálního</w:t>
      </w:r>
      <w:r w:rsidRPr="00152083">
        <w:rPr>
          <w:b/>
        </w:rPr>
        <w:t xml:space="preserve"> partnerství </w:t>
      </w:r>
      <w:r w:rsidRPr="00F66C86">
        <w:rPr>
          <w:b/>
        </w:rPr>
        <w:t>-</w:t>
      </w:r>
      <w:r w:rsidR="004646BD">
        <w:rPr>
          <w:b/>
        </w:rPr>
        <w:t xml:space="preserve"> </w:t>
      </w:r>
      <w:r w:rsidRPr="00152083">
        <w:t>lokální konzultant zahájí sestavování lokálního partnerství</w:t>
      </w:r>
      <w:r w:rsidRPr="00F66C86">
        <w:t xml:space="preserve"> (LP; viz kap. 2.3.2 </w:t>
      </w:r>
      <w:r w:rsidR="0076710A">
        <w:t>M</w:t>
      </w:r>
      <w:r w:rsidRPr="00F66C86">
        <w:t>etodiky),</w:t>
      </w:r>
      <w:r w:rsidRPr="00152083">
        <w:t xml:space="preserve"> v němž jsou zastoupeni všichni aktéři</w:t>
      </w:r>
      <w:r w:rsidR="006B3291">
        <w:rPr>
          <w:rStyle w:val="Znakapoznpodarou"/>
        </w:rPr>
        <w:footnoteReference w:id="44"/>
      </w:r>
      <w:r w:rsidRPr="00152083">
        <w:t xml:space="preserve"> sociálního začleňov</w:t>
      </w:r>
      <w:r w:rsidRPr="00F66C86">
        <w:t>ání v obci.</w:t>
      </w:r>
      <w:r w:rsidR="004646BD">
        <w:t xml:space="preserve"> </w:t>
      </w:r>
      <w:r w:rsidRPr="00152083">
        <w:t>Lokální</w:t>
      </w:r>
      <w:r w:rsidR="004646BD">
        <w:t xml:space="preserve"> </w:t>
      </w:r>
      <w:r w:rsidRPr="00F66C86">
        <w:t>partnerství je ustaveno nejpozději do 3 měsíců od zahájení spolupráce.</w:t>
      </w:r>
    </w:p>
    <w:p w:rsidR="00EC5C19" w:rsidRPr="00F66C86" w:rsidRDefault="00EC5C19" w:rsidP="00437B4F">
      <w:pPr>
        <w:pStyle w:val="OdstavecseseznamemII"/>
      </w:pPr>
      <w:r w:rsidRPr="00F66C86">
        <w:t>V zahajovací etapě spolupráce</w:t>
      </w:r>
      <w:r w:rsidR="004646BD">
        <w:t xml:space="preserve"> </w:t>
      </w:r>
      <w:r w:rsidRPr="00F66C86">
        <w:t>je zahájena výzkumná práce zaměřená na zpracování</w:t>
      </w:r>
      <w:r w:rsidRPr="00F66C86">
        <w:rPr>
          <w:b/>
        </w:rPr>
        <w:t xml:space="preserve"> vstupní analýzy </w:t>
      </w:r>
      <w:r w:rsidRPr="00F66C86">
        <w:t xml:space="preserve">(viz kap. 2.3.1 </w:t>
      </w:r>
      <w:r w:rsidR="0076710A">
        <w:t>M</w:t>
      </w:r>
      <w:r w:rsidRPr="00F66C86">
        <w:t>etodiky).  Základní objem</w:t>
      </w:r>
      <w:r w:rsidR="004646BD">
        <w:t xml:space="preserve"> </w:t>
      </w:r>
      <w:r w:rsidRPr="00F66C86">
        <w:t>informací a klíčových dat potřebných pro</w:t>
      </w:r>
      <w:r w:rsidR="00084016">
        <w:t> </w:t>
      </w:r>
      <w:r w:rsidRPr="00F66C86">
        <w:t xml:space="preserve">úvodní plánovací fázi spolupráce (analýzu potřeb a problémů) je k dispozici </w:t>
      </w:r>
      <w:r w:rsidR="00985F5D" w:rsidRPr="00F66C86">
        <w:t xml:space="preserve">nejpozději </w:t>
      </w:r>
      <w:r w:rsidRPr="00F66C86">
        <w:t>do  3-4 měsíců od zahájení spolupráce.</w:t>
      </w:r>
    </w:p>
    <w:p w:rsidR="00EC5C19" w:rsidRPr="00F66C86" w:rsidRDefault="00EC5C19" w:rsidP="00437B4F">
      <w:pPr>
        <w:pStyle w:val="mezera"/>
      </w:pPr>
    </w:p>
    <w:p w:rsidR="00EC5C19" w:rsidRPr="009F6ED3" w:rsidRDefault="00EC5C19" w:rsidP="005659C4">
      <w:pPr>
        <w:pStyle w:val="Nadpis3"/>
      </w:pPr>
      <w:bookmarkStart w:id="122" w:name="_Toc491338590"/>
      <w:bookmarkStart w:id="123" w:name="_Toc491766863"/>
      <w:bookmarkStart w:id="124" w:name="_Toc492707670"/>
      <w:bookmarkStart w:id="125" w:name="_Toc494889226"/>
      <w:bookmarkStart w:id="126" w:name="_Toc495955910"/>
      <w:bookmarkStart w:id="127" w:name="_Toc510794000"/>
      <w:r w:rsidRPr="00F66C86">
        <w:t>2.4.2</w:t>
      </w:r>
      <w:r w:rsidRPr="00F66C86">
        <w:tab/>
      </w:r>
      <w:r w:rsidRPr="00152083">
        <w:t xml:space="preserve">Tvorba </w:t>
      </w:r>
      <w:r w:rsidR="00184424">
        <w:t>S</w:t>
      </w:r>
      <w:r w:rsidRPr="00F66C86">
        <w:t>trategického</w:t>
      </w:r>
      <w:r w:rsidRPr="00152083">
        <w:t xml:space="preserve"> plánu sociálního začleňování </w:t>
      </w:r>
      <w:r w:rsidR="00FA5844">
        <w:t xml:space="preserve">a </w:t>
      </w:r>
      <w:r w:rsidR="00184424">
        <w:t>M</w:t>
      </w:r>
      <w:r w:rsidRPr="00F66C86">
        <w:t>ístního</w:t>
      </w:r>
      <w:r w:rsidRPr="00152083">
        <w:t xml:space="preserve"> plánu inkluze pro</w:t>
      </w:r>
      <w:r w:rsidR="00084016">
        <w:t> </w:t>
      </w:r>
      <w:r w:rsidRPr="00152083">
        <w:t>obl</w:t>
      </w:r>
      <w:r w:rsidRPr="00F66C86">
        <w:t>ast vzdělávání (dále MPI)</w:t>
      </w:r>
      <w:bookmarkEnd w:id="122"/>
      <w:bookmarkEnd w:id="123"/>
      <w:bookmarkEnd w:id="124"/>
      <w:bookmarkEnd w:id="125"/>
      <w:bookmarkEnd w:id="126"/>
      <w:bookmarkEnd w:id="127"/>
    </w:p>
    <w:p w:rsidR="00EC5C19" w:rsidRPr="00F66C86" w:rsidRDefault="00EC5C19" w:rsidP="00437B4F">
      <w:pPr>
        <w:pStyle w:val="OdstavecseseznamemII"/>
      </w:pPr>
      <w:r w:rsidRPr="00F66C86">
        <w:rPr>
          <w:b/>
        </w:rPr>
        <w:t>Práce lokálního partnerství</w:t>
      </w:r>
      <w:r w:rsidRPr="00F66C86">
        <w:t xml:space="preserve"> – v průběhu prvních 3 měsíců od zahájení spolupráce proběhne první setkání lokálního partnerství. Všichni relevantní partneři z obce jsou informováni o mechanismech </w:t>
      </w:r>
      <w:r w:rsidRPr="00152083">
        <w:t xml:space="preserve">KPSVL a o harmonogramu tvorby SPSZ. </w:t>
      </w:r>
      <w:r w:rsidRPr="00F66C86">
        <w:t>LP schválí jednací řád a schválí také obsazení pracovních skupin LP.</w:t>
      </w:r>
    </w:p>
    <w:p w:rsidR="00EC5C19" w:rsidRDefault="00EC5C19" w:rsidP="00437B4F">
      <w:pPr>
        <w:pStyle w:val="OdstavecseseznamemII"/>
      </w:pPr>
      <w:r w:rsidRPr="00152083">
        <w:rPr>
          <w:b/>
        </w:rPr>
        <w:t xml:space="preserve">Pracovní skupiny </w:t>
      </w:r>
      <w:r w:rsidRPr="00F66C86">
        <w:rPr>
          <w:b/>
        </w:rPr>
        <w:t>lokálního partnerství</w:t>
      </w:r>
      <w:r w:rsidR="000403E7">
        <w:rPr>
          <w:b/>
        </w:rPr>
        <w:t xml:space="preserve"> </w:t>
      </w:r>
      <w:r w:rsidRPr="00F66C86">
        <w:t xml:space="preserve">– na základě rozhodnutí LP vzniknou PS, které začnou neprodleně pracovat na přípravě SPSZ. Vždy je ustavena </w:t>
      </w:r>
      <w:r w:rsidRPr="00152083">
        <w:t>PS pro oblast vzdělávání</w:t>
      </w:r>
      <w:r w:rsidRPr="00F66C86">
        <w:t xml:space="preserve">, ostatní PS (viz kap. 2.3.2 </w:t>
      </w:r>
      <w:r w:rsidR="0076710A">
        <w:t>M</w:t>
      </w:r>
      <w:r w:rsidRPr="00F66C86">
        <w:t xml:space="preserve">etodiky) vzniknou na základě místní potřeby. Pokud vzniká </w:t>
      </w:r>
      <w:r w:rsidRPr="00152083">
        <w:t xml:space="preserve">PS Projekty a implementace, </w:t>
      </w:r>
      <w:r w:rsidRPr="00F66C86">
        <w:t>měla by vzniknout zpravidla</w:t>
      </w:r>
      <w:r w:rsidRPr="00152083">
        <w:t xml:space="preserve"> 3 měsíce před finalizací SPSZ</w:t>
      </w:r>
      <w:r w:rsidRPr="00F66C86">
        <w:t xml:space="preserve"> (viz </w:t>
      </w:r>
      <w:r w:rsidR="0076710A">
        <w:t>p</w:t>
      </w:r>
      <w:r w:rsidR="007D4526">
        <w:t xml:space="preserve">říloha </w:t>
      </w:r>
      <w:r w:rsidR="0076710A">
        <w:t>č.</w:t>
      </w:r>
      <w:r w:rsidR="007D4526">
        <w:t xml:space="preserve"> 10a </w:t>
      </w:r>
      <w:r w:rsidR="0076710A">
        <w:t>–</w:t>
      </w:r>
      <w:r w:rsidR="007D4526">
        <w:t xml:space="preserve"> </w:t>
      </w:r>
      <w:r w:rsidR="0076710A">
        <w:t>„</w:t>
      </w:r>
      <w:r w:rsidR="007D4526">
        <w:t>Vymezení PSPI 5.0</w:t>
      </w:r>
      <w:r w:rsidR="0076710A">
        <w:t>“</w:t>
      </w:r>
      <w:r w:rsidRPr="00F66C86">
        <w:t>).</w:t>
      </w:r>
      <w:r w:rsidRPr="00152083">
        <w:t xml:space="preserve"> Jednání pracovních skupin se mohou účastnit i pracovníci MPSV (zejména odboru podp</w:t>
      </w:r>
      <w:r w:rsidRPr="00F66C86">
        <w:t>ory projektů, odbor 86 MPSV), jako metodická podpora z pohledu OP</w:t>
      </w:r>
      <w:r w:rsidR="004646BD">
        <w:t xml:space="preserve"> </w:t>
      </w:r>
      <w:r w:rsidRPr="00F66C86">
        <w:t>Z</w:t>
      </w:r>
      <w:r w:rsidRPr="00152083">
        <w:t xml:space="preserve"> při tvorbě SPSZ.</w:t>
      </w:r>
    </w:p>
    <w:p w:rsidR="00EC5C19" w:rsidRPr="004646BD" w:rsidRDefault="00EC5C19" w:rsidP="0057241E">
      <w:pPr>
        <w:pStyle w:val="OdstavecseseznamemII"/>
        <w:numPr>
          <w:ilvl w:val="0"/>
          <w:numId w:val="0"/>
        </w:numPr>
        <w:ind w:hanging="142"/>
        <w:rPr>
          <w:b/>
        </w:rPr>
      </w:pPr>
      <w:r w:rsidRPr="004646BD">
        <w:rPr>
          <w:b/>
        </w:rPr>
        <w:t>Postup při tvorbě SPSZ</w:t>
      </w:r>
    </w:p>
    <w:p w:rsidR="00EC5C19" w:rsidRPr="00F66C86" w:rsidRDefault="00EC5C19" w:rsidP="00437B4F">
      <w:pPr>
        <w:pStyle w:val="OdstavecseseznamemII"/>
      </w:pPr>
      <w:r w:rsidRPr="00F66C86">
        <w:t>Tvorba SPSZ</w:t>
      </w:r>
      <w:r w:rsidR="004646BD">
        <w:t xml:space="preserve"> </w:t>
      </w:r>
      <w:r w:rsidRPr="00152083">
        <w:t>probíhá</w:t>
      </w:r>
      <w:r w:rsidR="004646BD">
        <w:t xml:space="preserve"> </w:t>
      </w:r>
      <w:r w:rsidRPr="00152083">
        <w:t>zpravidla v prvních 10 měsících spolupráce</w:t>
      </w:r>
      <w:r w:rsidRPr="005659C4">
        <w:t xml:space="preserve">. </w:t>
      </w:r>
      <w:r w:rsidRPr="00F66C86">
        <w:t>O průběhu tvorby SPSZ je vhodné průběžně informovat orgány obce</w:t>
      </w:r>
      <w:r w:rsidR="004646BD">
        <w:t xml:space="preserve"> </w:t>
      </w:r>
      <w:r w:rsidRPr="00F66C86">
        <w:t>i obyvatele obce.</w:t>
      </w:r>
      <w:r w:rsidR="004646BD">
        <w:t xml:space="preserve"> </w:t>
      </w:r>
      <w:r w:rsidRPr="00F66C86">
        <w:t>Struktura SPSZ se říd</w:t>
      </w:r>
      <w:r w:rsidR="00FE67A2" w:rsidRPr="00F66C86">
        <w:t xml:space="preserve">í </w:t>
      </w:r>
      <w:r w:rsidR="00F57577">
        <w:t>p</w:t>
      </w:r>
      <w:r w:rsidR="00FE67A2" w:rsidRPr="00F66C86">
        <w:t xml:space="preserve">řílohou </w:t>
      </w:r>
      <w:r w:rsidR="00F57577">
        <w:t>č.</w:t>
      </w:r>
      <w:r w:rsidR="00FE67A2" w:rsidRPr="00F66C86">
        <w:t xml:space="preserve"> 6a – </w:t>
      </w:r>
      <w:r w:rsidR="00F57577">
        <w:t>„</w:t>
      </w:r>
      <w:r w:rsidR="00FE67A2" w:rsidRPr="00F66C86">
        <w:t>Osnova SPSZ 5.0</w:t>
      </w:r>
      <w:r w:rsidR="00F57577">
        <w:t>“</w:t>
      </w:r>
      <w:r w:rsidR="00FE67A2" w:rsidRPr="00F66C86">
        <w:t xml:space="preserve">, struktura MPI se řídí </w:t>
      </w:r>
      <w:r w:rsidR="00F57577">
        <w:t>p</w:t>
      </w:r>
      <w:r w:rsidR="00FE67A2" w:rsidRPr="00F66C86">
        <w:t xml:space="preserve">řílohou </w:t>
      </w:r>
      <w:r w:rsidR="00F57577">
        <w:t>č.</w:t>
      </w:r>
      <w:r w:rsidR="00FE67A2" w:rsidRPr="00F66C86">
        <w:t xml:space="preserve"> </w:t>
      </w:r>
      <w:r w:rsidR="005963EA" w:rsidRPr="00F66C86">
        <w:t xml:space="preserve">6b – </w:t>
      </w:r>
      <w:r w:rsidR="00F57577">
        <w:t>„</w:t>
      </w:r>
      <w:r w:rsidR="005963EA" w:rsidRPr="00F66C86">
        <w:t>Vznik a osnova MPI 5.0</w:t>
      </w:r>
      <w:r w:rsidR="00F57577">
        <w:t>“</w:t>
      </w:r>
      <w:r w:rsidR="005963EA" w:rsidRPr="00F66C86">
        <w:t>.</w:t>
      </w:r>
    </w:p>
    <w:p w:rsidR="00EC5C19" w:rsidRPr="00F66C86" w:rsidRDefault="00EC5C19" w:rsidP="001A6BB2">
      <w:pPr>
        <w:pStyle w:val="OdstavecseseznamemII"/>
      </w:pPr>
      <w:r w:rsidRPr="00F66C86">
        <w:t xml:space="preserve"> Základem</w:t>
      </w:r>
      <w:r w:rsidR="009F65AE" w:rsidRPr="00F66C86">
        <w:t xml:space="preserve"> SPSZ</w:t>
      </w:r>
      <w:r w:rsidRPr="00F66C86">
        <w:t xml:space="preserve"> je </w:t>
      </w:r>
      <w:r w:rsidRPr="00F66C86">
        <w:rPr>
          <w:b/>
        </w:rPr>
        <w:t>analytick</w:t>
      </w:r>
      <w:r w:rsidR="009F65AE" w:rsidRPr="00F66C86">
        <w:rPr>
          <w:b/>
        </w:rPr>
        <w:t>á</w:t>
      </w:r>
      <w:r w:rsidRPr="00F66C86">
        <w:rPr>
          <w:b/>
        </w:rPr>
        <w:t xml:space="preserve"> část</w:t>
      </w:r>
      <w:r w:rsidR="009F65AE" w:rsidRPr="00F66C86">
        <w:rPr>
          <w:b/>
        </w:rPr>
        <w:t xml:space="preserve">, </w:t>
      </w:r>
      <w:r w:rsidR="009F65AE" w:rsidRPr="00F66C86">
        <w:t>jejíž zpracování</w:t>
      </w:r>
      <w:r w:rsidR="004646BD">
        <w:t xml:space="preserve"> </w:t>
      </w:r>
      <w:r w:rsidRPr="00F66C86">
        <w:t xml:space="preserve">zajišťuje Agentura. </w:t>
      </w:r>
    </w:p>
    <w:p w:rsidR="00EC5C19" w:rsidRPr="00F66C86" w:rsidRDefault="00EC5C19" w:rsidP="001A6BB2">
      <w:pPr>
        <w:pStyle w:val="OdstavecseseznamemII"/>
      </w:pPr>
      <w:r w:rsidRPr="00F66C86">
        <w:t>Navazuje práce jednotlivých</w:t>
      </w:r>
      <w:r w:rsidRPr="00152083">
        <w:t xml:space="preserve"> PS</w:t>
      </w:r>
      <w:r w:rsidRPr="00F66C86">
        <w:t>, které</w:t>
      </w:r>
      <w:r w:rsidRPr="00152083">
        <w:t xml:space="preserve"> na základě informací získaných ze </w:t>
      </w:r>
      <w:r w:rsidRPr="00F66C86">
        <w:t>vstupní analýzy, z dalších dostupných dokumentů obce</w:t>
      </w:r>
      <w:r w:rsidR="00F255D3" w:rsidRPr="00F66C86">
        <w:t>, procesu participativního plánování</w:t>
      </w:r>
      <w:r w:rsidR="004646BD">
        <w:t xml:space="preserve"> </w:t>
      </w:r>
      <w:r w:rsidRPr="00F66C86">
        <w:t>a na základě znalostí místních aktérů vytvoří:</w:t>
      </w:r>
    </w:p>
    <w:p w:rsidR="00EC5C19" w:rsidRPr="00F66C86" w:rsidRDefault="00EC5C19" w:rsidP="00EC5C19">
      <w:pPr>
        <w:pStyle w:val="Odstavecseseznamem-pouze1rove"/>
      </w:pPr>
      <w:r w:rsidRPr="00F66C86">
        <w:t xml:space="preserve">podklady pro </w:t>
      </w:r>
      <w:r w:rsidRPr="00F66C86">
        <w:rPr>
          <w:b/>
        </w:rPr>
        <w:t>návrhovou část</w:t>
      </w:r>
      <w:r w:rsidRPr="00F66C86">
        <w:t xml:space="preserve"> SPSZ</w:t>
      </w:r>
      <w:r w:rsidR="00084016">
        <w:t>;</w:t>
      </w:r>
    </w:p>
    <w:p w:rsidR="00EC5C19" w:rsidRPr="00152083" w:rsidRDefault="00EC5C19" w:rsidP="005659C4">
      <w:pPr>
        <w:pStyle w:val="Odstavecseseznamem-pouze1rove"/>
      </w:pPr>
      <w:r w:rsidRPr="00F66C86">
        <w:rPr>
          <w:b/>
        </w:rPr>
        <w:lastRenderedPageBreak/>
        <w:t>projektové</w:t>
      </w:r>
      <w:r w:rsidR="004646BD">
        <w:rPr>
          <w:b/>
        </w:rPr>
        <w:t xml:space="preserve"> </w:t>
      </w:r>
      <w:proofErr w:type="spellStart"/>
      <w:r w:rsidRPr="00152083">
        <w:rPr>
          <w:b/>
        </w:rPr>
        <w:t>fiše</w:t>
      </w:r>
      <w:proofErr w:type="spellEnd"/>
      <w:r w:rsidRPr="00F66C86">
        <w:t xml:space="preserve"> – na základě cílů SPSZ vytvoří potenciální předkladatelé</w:t>
      </w:r>
      <w:r w:rsidRPr="00152083">
        <w:t xml:space="preserve"> projektové</w:t>
      </w:r>
      <w:r w:rsidR="004646BD">
        <w:t xml:space="preserve"> </w:t>
      </w:r>
      <w:proofErr w:type="spellStart"/>
      <w:r w:rsidRPr="00F66C86">
        <w:t>fiše</w:t>
      </w:r>
      <w:proofErr w:type="spellEnd"/>
      <w:r w:rsidRPr="00F66C86">
        <w:t xml:space="preserve">, které slouží jako podklad pro přípravu budoucích projektových žádostí. Cílem těchto </w:t>
      </w:r>
      <w:proofErr w:type="spellStart"/>
      <w:r w:rsidRPr="00F66C86">
        <w:t>fiší</w:t>
      </w:r>
      <w:proofErr w:type="spellEnd"/>
      <w:r w:rsidRPr="00F66C86">
        <w:t xml:space="preserve"> je podrobně kvantifikovat potřeby a výstupy budoucích projektů.</w:t>
      </w:r>
    </w:p>
    <w:p w:rsidR="004646BD" w:rsidRDefault="00F2597E" w:rsidP="004646BD">
      <w:pPr>
        <w:pStyle w:val="OdstavecseseznamemII"/>
      </w:pPr>
      <w:r w:rsidRPr="00F66C86">
        <w:rPr>
          <w:b/>
        </w:rPr>
        <w:t xml:space="preserve">Konzultace cílů SPSZ obsahujících sociální služby </w:t>
      </w:r>
      <w:r>
        <w:rPr>
          <w:b/>
        </w:rPr>
        <w:t xml:space="preserve">– </w:t>
      </w:r>
      <w:r>
        <w:t xml:space="preserve">specifika podrobně popsána </w:t>
      </w:r>
      <w:r w:rsidR="00AE17EE">
        <w:t>v</w:t>
      </w:r>
      <w:r w:rsidR="004646BD">
        <w:t> kap. 3.1.2.</w:t>
      </w:r>
    </w:p>
    <w:p w:rsidR="00EC5C19" w:rsidRPr="004646BD" w:rsidRDefault="00EC5C19" w:rsidP="004646BD">
      <w:pPr>
        <w:pStyle w:val="OdstavecseseznamemII"/>
      </w:pPr>
      <w:r w:rsidRPr="004646BD">
        <w:rPr>
          <w:b/>
        </w:rPr>
        <w:t>Finalizace dokumentu SPSZ</w:t>
      </w:r>
      <w:r w:rsidRPr="004646BD">
        <w:t xml:space="preserve"> –</w:t>
      </w:r>
      <w:r w:rsidR="00AE17EE" w:rsidRPr="004646BD">
        <w:t xml:space="preserve"> m</w:t>
      </w:r>
      <w:r w:rsidRPr="004646BD">
        <w:t>anažer SZ</w:t>
      </w:r>
      <w:r w:rsidR="004646BD">
        <w:t xml:space="preserve"> </w:t>
      </w:r>
      <w:r w:rsidRPr="004646BD">
        <w:t>ve spolupráci s LK, KIV</w:t>
      </w:r>
      <w:r w:rsidR="004646BD">
        <w:t xml:space="preserve"> </w:t>
      </w:r>
      <w:r w:rsidRPr="004646BD">
        <w:t xml:space="preserve">a členy PS finalizují dokument SPSZ podle předepsané struktury (viz </w:t>
      </w:r>
      <w:r w:rsidR="0076710A">
        <w:t>přílohy</w:t>
      </w:r>
      <w:r w:rsidRPr="004646BD">
        <w:t xml:space="preserve"> </w:t>
      </w:r>
      <w:r w:rsidR="0076710A">
        <w:t xml:space="preserve">č. </w:t>
      </w:r>
      <w:r w:rsidRPr="004646BD">
        <w:t>6a</w:t>
      </w:r>
      <w:r w:rsidR="0076710A">
        <w:t xml:space="preserve"> „Osnova SPSZ 5.0“</w:t>
      </w:r>
      <w:r w:rsidRPr="004646BD">
        <w:t xml:space="preserve"> a 6b</w:t>
      </w:r>
      <w:r w:rsidR="0076710A">
        <w:t xml:space="preserve"> „Vznik a osnova MPI 5.0“</w:t>
      </w:r>
      <w:r w:rsidRPr="004646BD">
        <w:t xml:space="preserve">). Tato </w:t>
      </w:r>
      <w:proofErr w:type="spellStart"/>
      <w:r w:rsidRPr="004646BD">
        <w:t>předfinální</w:t>
      </w:r>
      <w:proofErr w:type="spellEnd"/>
      <w:r w:rsidRPr="004646BD">
        <w:t xml:space="preserve"> verze je hotova zpravidla do 9. – 10. měsíce spolupráce s Agenturou.</w:t>
      </w:r>
    </w:p>
    <w:p w:rsidR="00EC5C19" w:rsidRPr="00F66C86" w:rsidRDefault="00EC5C19" w:rsidP="00437B4F">
      <w:pPr>
        <w:pStyle w:val="OdstavecseseznamemII"/>
      </w:pPr>
      <w:r w:rsidRPr="00152083">
        <w:rPr>
          <w:b/>
        </w:rPr>
        <w:t>Místní plán inkluze ve vzdělávání</w:t>
      </w:r>
      <w:r w:rsidRPr="00F66C86">
        <w:t xml:space="preserve"> – nedílnou součástí SPSZ je i samostatná příloha Místní plán inkluze ve vzdělávání (MPI), který je zpracován dle osnovy schválené MŠMT. </w:t>
      </w:r>
      <w:r w:rsidRPr="00152083">
        <w:t>Postup vzniku M</w:t>
      </w:r>
      <w:r w:rsidRPr="00F66C86">
        <w:t xml:space="preserve">PI podrobně specifikuje příloha </w:t>
      </w:r>
      <w:r w:rsidR="00F57577">
        <w:t xml:space="preserve">č. </w:t>
      </w:r>
      <w:r w:rsidRPr="00F66C86">
        <w:t>6b</w:t>
      </w:r>
      <w:r w:rsidR="00F57577">
        <w:t xml:space="preserve"> – „Osnova a vznik MPI</w:t>
      </w:r>
      <w:r w:rsidR="00C93064">
        <w:t xml:space="preserve"> 5.0</w:t>
      </w:r>
      <w:r w:rsidR="00F57577">
        <w:t>“</w:t>
      </w:r>
      <w:r w:rsidRPr="00F66C86">
        <w:t xml:space="preserve">. Pokud se v tomto dokumentu hovoří o SPSZ, myslí se SPSZ včetně MPI. </w:t>
      </w:r>
    </w:p>
    <w:p w:rsidR="00EC5C19" w:rsidRPr="00F66C86" w:rsidRDefault="00EC5C19" w:rsidP="00E7538F">
      <w:pPr>
        <w:pStyle w:val="OdstavecseseznamemII"/>
      </w:pPr>
      <w:r w:rsidRPr="00152083">
        <w:rPr>
          <w:b/>
        </w:rPr>
        <w:t xml:space="preserve">Schvalování SPSZ </w:t>
      </w:r>
      <w:r w:rsidRPr="00F66C86">
        <w:t>– zpravidla v 10. -11. měsíci spolupráce</w:t>
      </w:r>
      <w:r w:rsidR="00084016">
        <w:t xml:space="preserve"> s Agenturou</w:t>
      </w:r>
      <w:r w:rsidRPr="00F66C86">
        <w:t xml:space="preserve"> proběhne schvalování SPSZ:</w:t>
      </w:r>
    </w:p>
    <w:p w:rsidR="00EC5C19" w:rsidRPr="00F66C86" w:rsidRDefault="00EC5C19" w:rsidP="005659C4">
      <w:pPr>
        <w:pStyle w:val="Odstavecseseznamem-pouze1rove"/>
      </w:pPr>
      <w:r w:rsidRPr="00F66C86">
        <w:t>SPSZ je připomínkován členy LP a jeho PS.</w:t>
      </w:r>
    </w:p>
    <w:p w:rsidR="005040A0" w:rsidRPr="00F66C86" w:rsidRDefault="00EC5C19" w:rsidP="00EC5C19">
      <w:pPr>
        <w:pStyle w:val="Odstavecseseznamem-pouze1rove"/>
      </w:pPr>
      <w:r w:rsidRPr="00152083">
        <w:t>Před schválením v zastu</w:t>
      </w:r>
      <w:r w:rsidRPr="00F66C86">
        <w:t>pitelstvu obce/obcí musí být SPSZ poslán k připomínkám MPSV</w:t>
      </w:r>
      <w:r w:rsidRPr="002806B0">
        <w:t>.</w:t>
      </w:r>
    </w:p>
    <w:p w:rsidR="00F255D3" w:rsidRPr="00F66C86" w:rsidRDefault="005040A0" w:rsidP="005040A0">
      <w:pPr>
        <w:pStyle w:val="Odstavecseseznamem-pouze1rove"/>
      </w:pPr>
      <w:r w:rsidRPr="00152083">
        <w:t xml:space="preserve">MPI je zaslán k připomínkám MŠMT. </w:t>
      </w:r>
    </w:p>
    <w:p w:rsidR="00EC5C19" w:rsidRPr="00F66C86" w:rsidRDefault="00EC5C19" w:rsidP="00EC5C19">
      <w:pPr>
        <w:pStyle w:val="Odstavecseseznamem-pouze1rove"/>
      </w:pPr>
      <w:r w:rsidRPr="00F66C86">
        <w:t>MPI může být schválen dodatečně jako samostatná příloha SPSZ v rámci revizí SPSZ</w:t>
      </w:r>
      <w:r w:rsidR="00B46ABC">
        <w:rPr>
          <w:color w:val="00B050"/>
        </w:rPr>
        <w:t>.</w:t>
      </w:r>
    </w:p>
    <w:p w:rsidR="00EC5C19" w:rsidRPr="00F66C86" w:rsidRDefault="000C2D58" w:rsidP="00EC5C19">
      <w:pPr>
        <w:pStyle w:val="Odstavecseseznamem-pouze1rove"/>
      </w:pPr>
      <w:r>
        <w:t>S</w:t>
      </w:r>
      <w:r w:rsidR="007141F8">
        <w:t>chválení SPSZ není vázáno na přílohu MPI</w:t>
      </w:r>
      <w:r>
        <w:t>, v takovém případě ale SPSZ musí obsahovat samostatnou kapitolu</w:t>
      </w:r>
      <w:r w:rsidR="00C218AB">
        <w:t xml:space="preserve"> věnovanou vzdělávání</w:t>
      </w:r>
      <w:r w:rsidR="001017C4">
        <w:t>.</w:t>
      </w:r>
    </w:p>
    <w:p w:rsidR="00F255D3" w:rsidRPr="00F66C86" w:rsidRDefault="00F255D3" w:rsidP="00F255D3">
      <w:pPr>
        <w:pStyle w:val="Odstavecseseznamem-pouze1rove"/>
      </w:pPr>
      <w:r w:rsidRPr="00F66C86">
        <w:t xml:space="preserve">Konzultace SPSZ/MPI  na MPSV/MŠMT zprostředkovává </w:t>
      </w:r>
      <w:r w:rsidR="00023BCB" w:rsidRPr="00F66C86">
        <w:t>A</w:t>
      </w:r>
      <w:r w:rsidR="00023BCB">
        <w:t>gentura</w:t>
      </w:r>
      <w:r w:rsidRPr="00F66C86">
        <w:t>.</w:t>
      </w:r>
    </w:p>
    <w:p w:rsidR="00EC5C19" w:rsidRPr="00F66C86" w:rsidRDefault="00EC5C19" w:rsidP="005659C4">
      <w:pPr>
        <w:pStyle w:val="Odstavecseseznamem-pouze1rove"/>
      </w:pPr>
      <w:r w:rsidRPr="00152083">
        <w:t>Předmětem konzultace je posouzení souladu SPSZ</w:t>
      </w:r>
      <w:r w:rsidR="00F255D3" w:rsidRPr="00F66C86">
        <w:t xml:space="preserve">/MPI </w:t>
      </w:r>
      <w:r w:rsidRPr="00152083">
        <w:t xml:space="preserve"> ve vztahu k</w:t>
      </w:r>
      <w:r w:rsidR="00F255D3" w:rsidRPr="00F66C86">
        <w:t xml:space="preserve"> relevantní </w:t>
      </w:r>
      <w:r w:rsidRPr="00152083">
        <w:t>investiční prioritě</w:t>
      </w:r>
      <w:r w:rsidR="00023BCB">
        <w:t>.</w:t>
      </w:r>
      <w:r w:rsidR="00796A83">
        <w:t xml:space="preserve"> </w:t>
      </w:r>
      <w:r w:rsidRPr="00152083">
        <w:t xml:space="preserve">Řídicí orgán touto cestou dostává možnost nejen konzultovat jednotlivé typy aktivit, ale také nahlédnout </w:t>
      </w:r>
      <w:r w:rsidR="00F14095">
        <w:t xml:space="preserve">na </w:t>
      </w:r>
      <w:r w:rsidRPr="00152083">
        <w:t xml:space="preserve">celkový dosah intervence </w:t>
      </w:r>
      <w:r w:rsidRPr="00F66C86">
        <w:t xml:space="preserve">v daném území. </w:t>
      </w:r>
    </w:p>
    <w:p w:rsidR="00EC5C19" w:rsidRPr="00F66C86" w:rsidRDefault="00EC5C19" w:rsidP="005659C4">
      <w:pPr>
        <w:pStyle w:val="Odstavecseseznamem-pouze1rove"/>
      </w:pPr>
      <w:r w:rsidRPr="00152083">
        <w:t>Agentura ve spolupráci s nositelem SPSZ informuje ŘO OP Z a ŘO OP VVV o způsobu zapracování připomínek do SPSZ (MPI).</w:t>
      </w:r>
    </w:p>
    <w:p w:rsidR="00EC5C19" w:rsidRPr="00F66C86" w:rsidRDefault="00EC5C19" w:rsidP="005659C4">
      <w:pPr>
        <w:pStyle w:val="Odstavecseseznamem-pouze1rove"/>
      </w:pPr>
      <w:r w:rsidRPr="00F66C86">
        <w:t>SPSZ</w:t>
      </w:r>
      <w:r w:rsidRPr="00152083">
        <w:t xml:space="preserve"> se zapracovanými připomínkami je schválen LP.</w:t>
      </w:r>
    </w:p>
    <w:p w:rsidR="00EC5C19" w:rsidRPr="00F66C86" w:rsidRDefault="00EC5C19" w:rsidP="005659C4">
      <w:pPr>
        <w:pStyle w:val="Odstavecseseznamem-pouze1rove"/>
      </w:pPr>
      <w:r w:rsidRPr="00152083">
        <w:t xml:space="preserve"> SPSZ schválený LP je předložen </w:t>
      </w:r>
      <w:r w:rsidRPr="00F66C86">
        <w:t>zastupitelstvu</w:t>
      </w:r>
      <w:r w:rsidRPr="00152083">
        <w:t xml:space="preserve"> obce/obcí ke schválení</w:t>
      </w:r>
      <w:r w:rsidRPr="00F66C86">
        <w:t>.</w:t>
      </w:r>
    </w:p>
    <w:p w:rsidR="00EC5C19" w:rsidRPr="00F66C86" w:rsidRDefault="00EC5C19" w:rsidP="00EC5C19">
      <w:pPr>
        <w:pStyle w:val="Odstavecseseznamem-pouze1rove"/>
      </w:pPr>
      <w:r w:rsidRPr="00F66C86">
        <w:t xml:space="preserve"> Po schválení je v co nejkratší lhůtě obcí/obcemi vydán výpis Usnesení zastupitelstva o</w:t>
      </w:r>
      <w:r w:rsidR="00023BCB">
        <w:t> </w:t>
      </w:r>
      <w:r w:rsidRPr="00F66C86">
        <w:t>schválení SPSZ, ten je zaslán prostřednictvím manažera SZ lokálnímu konzultantovi. SPSZ je potvrzen výhradně po vydání výpisu Usnesení zastupitelstva (zastupitelstev v případě svazku obcí).</w:t>
      </w:r>
    </w:p>
    <w:p w:rsidR="00EC5C19" w:rsidRDefault="00EC5C19" w:rsidP="005659C4">
      <w:pPr>
        <w:pStyle w:val="Odstavecseseznamem-pouze1rove"/>
      </w:pPr>
      <w:r w:rsidRPr="00F66C86">
        <w:t>Agentura</w:t>
      </w:r>
      <w:r w:rsidRPr="00152083">
        <w:t xml:space="preserve"> zpracuje </w:t>
      </w:r>
      <w:r w:rsidR="002B4E41">
        <w:t>vyjádření k SPSZ</w:t>
      </w:r>
      <w:r w:rsidR="002B4E41">
        <w:rPr>
          <w:rStyle w:val="Znakapoznpodarou"/>
        </w:rPr>
        <w:footnoteReference w:id="45"/>
      </w:r>
      <w:r w:rsidR="002B4E41">
        <w:t xml:space="preserve">. </w:t>
      </w:r>
      <w:r w:rsidRPr="00152083">
        <w:t xml:space="preserve">Vyjádření </w:t>
      </w:r>
      <w:r w:rsidRPr="00F66C86">
        <w:t xml:space="preserve">potvrzuje ředitel </w:t>
      </w:r>
      <w:r w:rsidRPr="00152083">
        <w:t>Agentury.</w:t>
      </w:r>
    </w:p>
    <w:p w:rsidR="00115FA3" w:rsidRPr="00D92868" w:rsidRDefault="00EC5C19" w:rsidP="005659C4">
      <w:pPr>
        <w:pStyle w:val="Odstavecseseznamem-pouze1rove"/>
      </w:pPr>
      <w:r w:rsidRPr="001760B1">
        <w:t>Finální dokument SPSZ, včetně usnesení zastupitelstva obce/obcí</w:t>
      </w:r>
      <w:r w:rsidR="00573AB8">
        <w:t xml:space="preserve"> </w:t>
      </w:r>
      <w:r w:rsidRPr="001760B1">
        <w:t>a Vyjádření Agentury, je elektronicky zaslán na ŘO OP Z</w:t>
      </w:r>
      <w:r w:rsidR="001A3949" w:rsidRPr="001760B1">
        <w:rPr>
          <w:rStyle w:val="Znakapoznpodarou"/>
        </w:rPr>
        <w:footnoteReference w:id="46"/>
      </w:r>
      <w:r w:rsidRPr="001760B1">
        <w:t xml:space="preserve">, OP VVV a IROP a </w:t>
      </w:r>
      <w:r w:rsidR="00D431B3">
        <w:t xml:space="preserve">hejtmanovi </w:t>
      </w:r>
      <w:r w:rsidRPr="001760B1">
        <w:t>příslušn</w:t>
      </w:r>
      <w:r w:rsidR="00D431B3">
        <w:t>ého</w:t>
      </w:r>
      <w:r w:rsidRPr="001760B1">
        <w:t xml:space="preserve"> krajsk</w:t>
      </w:r>
      <w:r w:rsidR="00D431B3">
        <w:t>ého</w:t>
      </w:r>
      <w:r w:rsidRPr="001760B1">
        <w:t xml:space="preserve"> úřad</w:t>
      </w:r>
      <w:r w:rsidR="00D431B3">
        <w:t xml:space="preserve">u. </w:t>
      </w:r>
      <w:r w:rsidR="00115FA3">
        <w:t xml:space="preserve">Schválený SPSZ zasílá </w:t>
      </w:r>
      <w:r w:rsidR="00023BCB">
        <w:t xml:space="preserve">Řídicímu orgánu </w:t>
      </w:r>
      <w:r w:rsidR="00115FA3">
        <w:t>OP</w:t>
      </w:r>
      <w:r w:rsidR="00023BCB">
        <w:t xml:space="preserve"> </w:t>
      </w:r>
      <w:r w:rsidR="00115FA3">
        <w:t>Z nositel strategie (město/obec).</w:t>
      </w:r>
    </w:p>
    <w:p w:rsidR="00EC5C19" w:rsidRDefault="00EC5C19" w:rsidP="005659C4">
      <w:pPr>
        <w:pStyle w:val="Odstavecseseznamem-pouze1rove"/>
        <w:ind w:left="1066" w:hanging="357"/>
      </w:pPr>
      <w:r w:rsidRPr="00152083">
        <w:t>SPSZ je zveřejněn na webových stránkách obce</w:t>
      </w:r>
      <w:r w:rsidRPr="00F66C86">
        <w:t>,</w:t>
      </w:r>
      <w:r w:rsidRPr="00152083">
        <w:t xml:space="preserve"> Agentury a na informačním portálu MPSV ESF </w:t>
      </w:r>
      <w:r w:rsidR="006124AE" w:rsidRPr="00152083">
        <w:t>fórum</w:t>
      </w:r>
      <w:r w:rsidR="006124AE" w:rsidRPr="002806B0">
        <w:t xml:space="preserve"> (pouze</w:t>
      </w:r>
      <w:r w:rsidR="002806B0" w:rsidRPr="00B46ABC">
        <w:t xml:space="preserve"> pro potřeby výzev vyhlašovaných v</w:t>
      </w:r>
      <w:r w:rsidR="00023BCB">
        <w:t> </w:t>
      </w:r>
      <w:proofErr w:type="gramStart"/>
      <w:r w:rsidR="002806B0" w:rsidRPr="00B46ABC">
        <w:t>OP</w:t>
      </w:r>
      <w:proofErr w:type="gramEnd"/>
      <w:r w:rsidR="00023BCB">
        <w:t xml:space="preserve"> </w:t>
      </w:r>
      <w:r w:rsidR="002806B0" w:rsidRPr="00B46ABC">
        <w:t>Z</w:t>
      </w:r>
      <w:r w:rsidR="002806B0">
        <w:t>)</w:t>
      </w:r>
      <w:r w:rsidRPr="00152083">
        <w:t>.</w:t>
      </w:r>
    </w:p>
    <w:p w:rsidR="001A3949" w:rsidRPr="00F66C86" w:rsidRDefault="001A3949" w:rsidP="005659C4">
      <w:pPr>
        <w:pStyle w:val="Odstavecseseznamem-pouze1rove"/>
        <w:ind w:left="1066" w:hanging="357"/>
      </w:pPr>
      <w:r>
        <w:lastRenderedPageBreak/>
        <w:t>Vedoucí regionálního centra Agentury zodpovídá za zaslání schváleného SPSZ předsedovi MVA.</w:t>
      </w:r>
    </w:p>
    <w:p w:rsidR="00EC5C19" w:rsidRPr="00B46ABC" w:rsidRDefault="00EC5C19" w:rsidP="00437B4F">
      <w:pPr>
        <w:pStyle w:val="mezera"/>
      </w:pPr>
    </w:p>
    <w:p w:rsidR="00EC5C19" w:rsidRDefault="00EC5C19" w:rsidP="005659C4">
      <w:pPr>
        <w:pStyle w:val="Nadpis3"/>
      </w:pPr>
      <w:bookmarkStart w:id="128" w:name="_Toc491338591"/>
      <w:bookmarkStart w:id="129" w:name="_Toc491766864"/>
      <w:bookmarkStart w:id="130" w:name="_Toc492707671"/>
      <w:bookmarkStart w:id="131" w:name="_Toc494889227"/>
      <w:bookmarkStart w:id="132" w:name="_Toc495955911"/>
      <w:bookmarkStart w:id="133" w:name="_Toc510794001"/>
      <w:r w:rsidRPr="00F66C86">
        <w:t>2.4.3</w:t>
      </w:r>
      <w:r w:rsidRPr="00F66C86">
        <w:tab/>
      </w:r>
      <w:r w:rsidRPr="00152083">
        <w:t>Implementace SPSZ</w:t>
      </w:r>
      <w:bookmarkEnd w:id="128"/>
      <w:bookmarkEnd w:id="129"/>
      <w:bookmarkEnd w:id="130"/>
      <w:bookmarkEnd w:id="131"/>
      <w:bookmarkEnd w:id="132"/>
      <w:bookmarkEnd w:id="133"/>
    </w:p>
    <w:p w:rsidR="00EC5C19" w:rsidRPr="00D92868" w:rsidRDefault="00903237" w:rsidP="0057241E">
      <w:pPr>
        <w:pStyle w:val="OdstavecseseznamemII"/>
        <w:numPr>
          <w:ilvl w:val="0"/>
          <w:numId w:val="0"/>
        </w:numPr>
        <w:rPr>
          <w:b/>
        </w:rPr>
      </w:pPr>
      <w:r w:rsidRPr="00D92868">
        <w:rPr>
          <w:b/>
        </w:rPr>
        <w:t>Výzvy pro realizaci SPSZ</w:t>
      </w:r>
    </w:p>
    <w:p w:rsidR="002A5BA0" w:rsidRPr="00DB08CD" w:rsidRDefault="002A5BA0" w:rsidP="00B46ABC">
      <w:pPr>
        <w:pStyle w:val="OdstavecseseznamemII"/>
      </w:pPr>
      <w:r w:rsidRPr="00DB08CD">
        <w:t>Pro financování některých cílů SPSZ jsou přímo vyhrazeny finanční zdroje z ES</w:t>
      </w:r>
      <w:r w:rsidR="001C0455">
        <w:t>I</w:t>
      </w:r>
      <w:r w:rsidRPr="00DB08CD">
        <w:t>F. Jsou to výzvy:</w:t>
      </w:r>
    </w:p>
    <w:p w:rsidR="00D7730A" w:rsidRPr="00545A8E" w:rsidRDefault="002A5BA0" w:rsidP="001A72DB">
      <w:pPr>
        <w:pStyle w:val="Odstavecseseznamem-pouze1rove"/>
        <w:rPr>
          <w:b/>
        </w:rPr>
      </w:pPr>
      <w:r w:rsidRPr="00DB08CD">
        <w:rPr>
          <w:b/>
        </w:rPr>
        <w:t>OP</w:t>
      </w:r>
      <w:r w:rsidR="00023BCB">
        <w:rPr>
          <w:b/>
        </w:rPr>
        <w:t xml:space="preserve"> </w:t>
      </w:r>
      <w:r w:rsidRPr="00DB08CD">
        <w:rPr>
          <w:b/>
        </w:rPr>
        <w:t>Z</w:t>
      </w:r>
      <w:r w:rsidR="00D92868">
        <w:rPr>
          <w:b/>
        </w:rPr>
        <w:t xml:space="preserve"> </w:t>
      </w:r>
      <w:r w:rsidRPr="00B46ABC">
        <w:t>v</w:t>
      </w:r>
      <w:r w:rsidR="00545A8E" w:rsidRPr="00B46ABC">
        <w:t> </w:t>
      </w:r>
      <w:r w:rsidRPr="00B46ABC">
        <w:t>rámci</w:t>
      </w:r>
      <w:r w:rsidR="00D92868">
        <w:t xml:space="preserve"> </w:t>
      </w:r>
      <w:r w:rsidRPr="00B46ABC">
        <w:t>Prioritní</w:t>
      </w:r>
      <w:r w:rsidRPr="00DB08CD">
        <w:t xml:space="preserve"> osy 2, Investiční priority 2.1</w:t>
      </w:r>
      <w:r w:rsidR="00B46ABC">
        <w:t>, specifických cílů 2.2.1 a 2.2.2</w:t>
      </w:r>
      <w:r w:rsidR="00023BCB">
        <w:t>;</w:t>
      </w:r>
    </w:p>
    <w:p w:rsidR="00D7730A" w:rsidRPr="00545A8E" w:rsidRDefault="002A5BA0" w:rsidP="001A72DB">
      <w:pPr>
        <w:pStyle w:val="Odstavecseseznamem-pouze1rove"/>
        <w:rPr>
          <w:b/>
        </w:rPr>
      </w:pPr>
      <w:r w:rsidRPr="00DB08CD">
        <w:rPr>
          <w:b/>
        </w:rPr>
        <w:t xml:space="preserve">OP VVV </w:t>
      </w:r>
      <w:r w:rsidRPr="00B46ABC">
        <w:t>v </w:t>
      </w:r>
      <w:r w:rsidRPr="00DB08CD">
        <w:t xml:space="preserve"> rámci Prioritní osy 3, Investiční priority 3</w:t>
      </w:r>
      <w:r w:rsidR="00DA160D">
        <w:t>, specifického cíle 1</w:t>
      </w:r>
      <w:r w:rsidR="00023BCB">
        <w:t>;</w:t>
      </w:r>
    </w:p>
    <w:p w:rsidR="00D7730A" w:rsidRPr="00B46ABC" w:rsidRDefault="002A5BA0" w:rsidP="001A72DB">
      <w:pPr>
        <w:pStyle w:val="Odstavecseseznamem-pouze1rove"/>
      </w:pPr>
      <w:r w:rsidRPr="00DB08CD">
        <w:rPr>
          <w:b/>
        </w:rPr>
        <w:t xml:space="preserve">IROP </w:t>
      </w:r>
      <w:r w:rsidRPr="00B46ABC">
        <w:t>v rámci Prioritní osy 2</w:t>
      </w:r>
      <w:r w:rsidR="00023BCB">
        <w:t>.</w:t>
      </w:r>
    </w:p>
    <w:p w:rsidR="00914549" w:rsidRPr="009F6ED3" w:rsidRDefault="00914549" w:rsidP="00437B4F">
      <w:pPr>
        <w:pStyle w:val="OdstavecseseznamemII"/>
      </w:pPr>
      <w:r w:rsidRPr="00545A8E">
        <w:t>ŘO OP</w:t>
      </w:r>
      <w:r w:rsidR="00023BCB">
        <w:t xml:space="preserve"> </w:t>
      </w:r>
      <w:r w:rsidRPr="00545A8E">
        <w:t>Z vyhlásí výzvu v souladu s harmonogramem výzev OP Z pro naplňování vybraných cílů ze schválených SPSZ. V případě závažných podnětů mohou být podmínky výzvy aktualizovány. Po</w:t>
      </w:r>
      <w:r w:rsidR="00023BCB">
        <w:t> </w:t>
      </w:r>
      <w:r w:rsidRPr="00F66C86">
        <w:t>schválení</w:t>
      </w:r>
      <w:r w:rsidRPr="00545A8E">
        <w:t xml:space="preserve"> SPSZ </w:t>
      </w:r>
      <w:r w:rsidRPr="00F66C86">
        <w:t xml:space="preserve">zastupitelstvy </w:t>
      </w:r>
      <w:r w:rsidRPr="00545A8E">
        <w:t xml:space="preserve">jednotlivých obcí bude možné předkládat žádosti o podporu </w:t>
      </w:r>
      <w:r w:rsidRPr="00F66C86">
        <w:t>dle</w:t>
      </w:r>
      <w:r w:rsidR="00023BCB">
        <w:t> </w:t>
      </w:r>
      <w:r w:rsidRPr="00F66C86">
        <w:t>dikce</w:t>
      </w:r>
      <w:r w:rsidRPr="00545A8E">
        <w:t xml:space="preserve"> výzvy po dobu stanovenou ŘO OP Z</w:t>
      </w:r>
      <w:r w:rsidRPr="00F66C86">
        <w:t>. ŘO OP</w:t>
      </w:r>
      <w:r w:rsidR="00023BCB">
        <w:t xml:space="preserve"> </w:t>
      </w:r>
      <w:r w:rsidRPr="00F66C86">
        <w:t>Z v rámci výzvy vyhlašuje vlastní lhůtu pro elektronické zaslání SPSZ (včetně Usnesení a Vyjádření Agentury). Tuto lhůtu je nutné dodržet, podmiňuje možnost zahájení čerpání dotace</w:t>
      </w:r>
      <w:r w:rsidRPr="00545A8E">
        <w:t>.</w:t>
      </w:r>
    </w:p>
    <w:p w:rsidR="00914549" w:rsidRPr="00F66C86" w:rsidRDefault="00521E70" w:rsidP="00437B4F">
      <w:pPr>
        <w:pStyle w:val="OdstavecseseznamemII"/>
      </w:pPr>
      <w:r>
        <w:t>ŘO OP VVV vyhlásí výzvy</w:t>
      </w:r>
      <w:r w:rsidR="00914549" w:rsidRPr="00152083">
        <w:t>, které budou slo</w:t>
      </w:r>
      <w:r w:rsidR="00914549" w:rsidRPr="00F66C86">
        <w:t xml:space="preserve">užit </w:t>
      </w:r>
      <w:r w:rsidR="00914549" w:rsidRPr="00152083">
        <w:t>pro naplňování vybraných cílů ze schválených SPSZ</w:t>
      </w:r>
      <w:r w:rsidR="00914549" w:rsidRPr="00F66C86">
        <w:t>, resp. MPI</w:t>
      </w:r>
      <w:r w:rsidR="00914549" w:rsidRPr="00152083">
        <w:t>.</w:t>
      </w:r>
    </w:p>
    <w:p w:rsidR="00914549" w:rsidRPr="00152083" w:rsidRDefault="00914549" w:rsidP="00437B4F">
      <w:pPr>
        <w:pStyle w:val="OdstavecseseznamemII"/>
      </w:pPr>
      <w:r w:rsidRPr="00152083">
        <w:t>ŘO IROP</w:t>
      </w:r>
      <w:r w:rsidRPr="00F66C86">
        <w:t xml:space="preserve"> vyhlásí buď výzvu, kde bude KPSVL „podmnožinou“, nebo samostatnou výzvu pro</w:t>
      </w:r>
      <w:r w:rsidR="00023BCB">
        <w:t> </w:t>
      </w:r>
      <w:r w:rsidRPr="00F66C86">
        <w:t>KPSVL. Na</w:t>
      </w:r>
      <w:r w:rsidRPr="00152083">
        <w:t xml:space="preserve"> základě informací od Agentury vyčlení v dané výzvě alokaci, vztahující se ke</w:t>
      </w:r>
      <w:r w:rsidR="00023BCB">
        <w:t> </w:t>
      </w:r>
      <w:r w:rsidRPr="00152083">
        <w:t>schváleným SPSZ.</w:t>
      </w:r>
      <w:r w:rsidRPr="00F66C86">
        <w:t xml:space="preserve"> </w:t>
      </w:r>
      <w:r w:rsidRPr="00152083">
        <w:t xml:space="preserve"> </w:t>
      </w:r>
      <w:r w:rsidRPr="00F66C86">
        <w:t xml:space="preserve">Alokace bude odpovídat aktuálně zjištěné předpokládané výši prostředků, které budou v rámci dané výzvy čerpány. </w:t>
      </w:r>
    </w:p>
    <w:p w:rsidR="00914549" w:rsidRPr="00F66C86" w:rsidRDefault="00914549" w:rsidP="00D55DF8">
      <w:pPr>
        <w:pStyle w:val="OdstavecseseznamemII"/>
      </w:pPr>
      <w:r w:rsidRPr="00F66C86">
        <w:t>Koordinace výzev mezi IROP, OP VVV a OP Z probíhá v rámci společných jednání všech ŘO a</w:t>
      </w:r>
      <w:r w:rsidR="00023BCB">
        <w:t> </w:t>
      </w:r>
      <w:r w:rsidRPr="00F66C86">
        <w:t xml:space="preserve">Agentury. </w:t>
      </w:r>
    </w:p>
    <w:p w:rsidR="007366E2" w:rsidRPr="00521E70" w:rsidRDefault="002A5BA0" w:rsidP="00437B4F">
      <w:pPr>
        <w:pStyle w:val="OdstavecseseznamemII"/>
      </w:pPr>
      <w:r w:rsidRPr="00521E70">
        <w:rPr>
          <w:b/>
        </w:rPr>
        <w:t>Plán</w:t>
      </w:r>
      <w:r w:rsidR="007366E2" w:rsidRPr="00521E70">
        <w:rPr>
          <w:b/>
        </w:rPr>
        <w:t xml:space="preserve"> přípravy </w:t>
      </w:r>
      <w:r w:rsidRPr="00521E70">
        <w:rPr>
          <w:b/>
        </w:rPr>
        <w:t>proje</w:t>
      </w:r>
      <w:r w:rsidR="00AE06F4" w:rsidRPr="00521E70">
        <w:rPr>
          <w:b/>
        </w:rPr>
        <w:t>ktů</w:t>
      </w:r>
      <w:r w:rsidR="00AE06F4" w:rsidRPr="00521E70">
        <w:t xml:space="preserve"> – Agentura ve spolupráci s V</w:t>
      </w:r>
      <w:r w:rsidRPr="00521E70">
        <w:t>ýborem LP nebo PS projekty a</w:t>
      </w:r>
      <w:r w:rsidR="00023BCB">
        <w:t> </w:t>
      </w:r>
      <w:r w:rsidRPr="00521E70">
        <w:t>implementace tvoří a kontroluje plán přípravy projektů</w:t>
      </w:r>
      <w:r w:rsidR="007366E2" w:rsidRPr="00521E70">
        <w:t xml:space="preserve">. </w:t>
      </w:r>
    </w:p>
    <w:p w:rsidR="00EC5C19" w:rsidRDefault="00EC5C19" w:rsidP="00437B4F">
      <w:pPr>
        <w:pStyle w:val="OdstavecseseznamemII"/>
      </w:pPr>
      <w:r w:rsidRPr="00152083">
        <w:rPr>
          <w:b/>
        </w:rPr>
        <w:t>Příprava projektov</w:t>
      </w:r>
      <w:r w:rsidRPr="00F66C86">
        <w:rPr>
          <w:b/>
        </w:rPr>
        <w:t>ých žádostí</w:t>
      </w:r>
      <w:r w:rsidR="00023BCB">
        <w:rPr>
          <w:b/>
        </w:rPr>
        <w:t xml:space="preserve"> </w:t>
      </w:r>
      <w:r w:rsidRPr="00F66C86">
        <w:t>- Po vyhlášení výzev KPSVL pro obce se schváleným  SPSZ (a</w:t>
      </w:r>
      <w:r w:rsidR="00023BCB">
        <w:t> </w:t>
      </w:r>
      <w:r w:rsidRPr="00F66C86">
        <w:t>dalších výzev relevantních pro realizaci opatření SPSZ) začínají žadatelé připravovat plnohodnotné projekty – vycházejí přitom z cílů, opatření, indikátorů a alokací v SPSZ. V rámci spolupráce v</w:t>
      </w:r>
      <w:r w:rsidR="002F360C">
        <w:t> </w:t>
      </w:r>
      <w:r w:rsidRPr="00F66C86">
        <w:t>této</w:t>
      </w:r>
      <w:r w:rsidR="002F360C">
        <w:t> </w:t>
      </w:r>
      <w:r w:rsidRPr="00F66C86">
        <w:t>fázi mohou žadatelé při zpracování projektů využít součinnost odboru podpory projektů MPSV (</w:t>
      </w:r>
      <w:r w:rsidR="004C4ECF">
        <w:t>informace k projektům financovaným z</w:t>
      </w:r>
      <w:r w:rsidR="002F360C">
        <w:t> </w:t>
      </w:r>
      <w:proofErr w:type="gramStart"/>
      <w:r w:rsidR="004C4ECF">
        <w:t>OP</w:t>
      </w:r>
      <w:proofErr w:type="gramEnd"/>
      <w:r w:rsidR="002F360C">
        <w:t xml:space="preserve"> </w:t>
      </w:r>
      <w:r w:rsidR="004C4ECF">
        <w:t xml:space="preserve">Z poskytne </w:t>
      </w:r>
      <w:r w:rsidRPr="00F66C86">
        <w:t xml:space="preserve">odbor č. </w:t>
      </w:r>
      <w:r w:rsidR="004C4ECF">
        <w:t>86</w:t>
      </w:r>
      <w:r w:rsidRPr="00F66C86">
        <w:t>)</w:t>
      </w:r>
      <w:r w:rsidR="00E06950">
        <w:t>.</w:t>
      </w:r>
      <w:r w:rsidR="00107F1A">
        <w:t xml:space="preserve"> </w:t>
      </w:r>
      <w:r w:rsidR="00393C12">
        <w:t>R</w:t>
      </w:r>
      <w:r w:rsidR="00107F1A">
        <w:t>elevantní projekty jsou</w:t>
      </w:r>
      <w:r w:rsidR="002F360C">
        <w:t> </w:t>
      </w:r>
      <w:r w:rsidR="00107F1A">
        <w:t xml:space="preserve">konzultovány i na krajské úrovni. </w:t>
      </w:r>
    </w:p>
    <w:p w:rsidR="00CD56F7" w:rsidRPr="00D92868" w:rsidRDefault="00EC5C19" w:rsidP="00437B4F">
      <w:pPr>
        <w:pStyle w:val="OdstavecseseznamemII"/>
        <w:numPr>
          <w:ilvl w:val="0"/>
          <w:numId w:val="0"/>
        </w:numPr>
        <w:rPr>
          <w:b/>
        </w:rPr>
      </w:pPr>
      <w:r w:rsidRPr="00D92868">
        <w:rPr>
          <w:b/>
        </w:rPr>
        <w:t>Projektové poradenství</w:t>
      </w:r>
    </w:p>
    <w:p w:rsidR="00CD56F7" w:rsidRPr="002A5BA0" w:rsidRDefault="00CD56F7" w:rsidP="00437B4F">
      <w:pPr>
        <w:pStyle w:val="OdstavecseseznamemII"/>
      </w:pPr>
      <w:r w:rsidRPr="002A5BA0">
        <w:t>Agentura poskytuje předkladatelům projektových žádostí projektové poradenství. Při nakládání s projektovými žádostmi jsou pracovníci Agentury vázáni mlčenlivostí. Cílem projektové</w:t>
      </w:r>
      <w:r>
        <w:t>ho poradenství</w:t>
      </w:r>
      <w:r w:rsidRPr="002A5BA0">
        <w:t xml:space="preserve"> je příprava projektové žádosti, která je formálně i obsahově v souladu se SPSZ a s dikcí relevantní výzvy OP.</w:t>
      </w:r>
    </w:p>
    <w:p w:rsidR="00EC5C19" w:rsidRPr="00F66C86" w:rsidRDefault="00EC5C19" w:rsidP="00437B4F">
      <w:pPr>
        <w:pStyle w:val="OdstavecseseznamemII"/>
      </w:pPr>
      <w:r w:rsidRPr="00152083">
        <w:t>Řídicí org</w:t>
      </w:r>
      <w:r w:rsidRPr="00F66C86">
        <w:t>ány poskytují během přípravy projektů standardní projektové poradenství prostřednictvím kontaktních osob jednotlivých výzev a u</w:t>
      </w:r>
      <w:r w:rsidRPr="00152083">
        <w:t xml:space="preserve"> IR</w:t>
      </w:r>
      <w:r w:rsidRPr="00F66C86">
        <w:t>OP prostřednictvím jednotlivých poboček Centra</w:t>
      </w:r>
      <w:r w:rsidRPr="00152083">
        <w:t xml:space="preserve"> pro </w:t>
      </w:r>
      <w:r w:rsidRPr="00F66C86">
        <w:t xml:space="preserve">regionální rozvoj (CRR). </w:t>
      </w:r>
      <w:r w:rsidRPr="00152083">
        <w:t>Říd</w:t>
      </w:r>
      <w:r w:rsidRPr="00F66C86">
        <w:t xml:space="preserve">icí orgány konzultují s Agenturou často kladené otázky, společně aktualizují harmonogram přípravy projektů a operativně řeší nově nastalé situace. </w:t>
      </w:r>
    </w:p>
    <w:p w:rsidR="00EC5C19" w:rsidRPr="00F66C86" w:rsidRDefault="00EC5C19" w:rsidP="00437B4F">
      <w:pPr>
        <w:pStyle w:val="OdstavecseseznamemII"/>
      </w:pPr>
      <w:r w:rsidRPr="00152083">
        <w:rPr>
          <w:b/>
        </w:rPr>
        <w:t>Projektové žádosti</w:t>
      </w:r>
      <w:r w:rsidRPr="00F66C86">
        <w:t xml:space="preserve"> – zpracované finální projektové žádosti musí získat </w:t>
      </w:r>
      <w:r w:rsidRPr="00152083">
        <w:t>Potvrzení Agentury</w:t>
      </w:r>
      <w:r w:rsidRPr="00F66C86">
        <w:t>:</w:t>
      </w:r>
    </w:p>
    <w:p w:rsidR="00EC5C19" w:rsidRPr="00F66C86" w:rsidRDefault="00EC5C19" w:rsidP="005659C4">
      <w:pPr>
        <w:pStyle w:val="Odstavecseseznamem-pouze1rove"/>
      </w:pPr>
      <w:r w:rsidRPr="00152083">
        <w:lastRenderedPageBreak/>
        <w:t>Potvrzení Agentury</w:t>
      </w:r>
      <w:r w:rsidRPr="00F66C86">
        <w:t xml:space="preserve"> (dále jen Potvrzení</w:t>
      </w:r>
      <w:r w:rsidRPr="00F66C86">
        <w:rPr>
          <w:rStyle w:val="Znakapoznpodarou"/>
        </w:rPr>
        <w:footnoteReference w:id="47"/>
      </w:r>
      <w:r w:rsidRPr="00152083">
        <w:t>)</w:t>
      </w:r>
      <w:r w:rsidRPr="00F66C86">
        <w:t>,</w:t>
      </w:r>
      <w:r w:rsidR="00B81451">
        <w:t xml:space="preserve"> </w:t>
      </w:r>
      <w:r w:rsidRPr="00152083">
        <w:t>kterým potvrzuje soula</w:t>
      </w:r>
      <w:r w:rsidRPr="00F66C86">
        <w:t>d předkládané projektové žádosti s cíli SPSZ</w:t>
      </w:r>
      <w:r w:rsidR="005F7583">
        <w:t>,</w:t>
      </w:r>
      <w:r w:rsidRPr="00F66C86">
        <w:t xml:space="preserve"> je vždy povinnou přílohou projektu.</w:t>
      </w:r>
      <w:r w:rsidR="00B81451">
        <w:t xml:space="preserve"> </w:t>
      </w:r>
      <w:r w:rsidRPr="00152083">
        <w:t>Agentura posuzuje nejen soulad obsahu projektu s relevantními cíli SPSZ, kontroluje soulad alokace projektu se SPSZ a soulad výstupů/indikátorů projektu a SPSZ. V kapitolách p</w:t>
      </w:r>
      <w:r w:rsidRPr="00F66C86">
        <w:t>rojektové žádosti (Popis projektu, Cíle projektu, Popis cílové skupiny, Indikátory projektu, Celkové náklady projektu) musí být jasně popsané vazby na konkrétní místa v SPSZ (analýza SVL/</w:t>
      </w:r>
      <w:r w:rsidRPr="00152083">
        <w:t>cílových skupin, cíle SPSZ, opatření vč. alokace, indikátory SPSZ apo</w:t>
      </w:r>
      <w:r w:rsidRPr="00F66C86">
        <w:t>d.), např. formou citace a odkazu na příslušnou kapitolu, číslo cíle/</w:t>
      </w:r>
      <w:r w:rsidRPr="00152083">
        <w:t xml:space="preserve">opatření nebo stranu SPSZ. </w:t>
      </w:r>
    </w:p>
    <w:p w:rsidR="00EC5C19" w:rsidRPr="00F66C86" w:rsidRDefault="00EC5C19" w:rsidP="005659C4">
      <w:pPr>
        <w:pStyle w:val="Odstavecseseznamem-pouze1rove"/>
      </w:pPr>
      <w:r w:rsidRPr="00152083">
        <w:t>Opodstatněné odchylky od SPSZ (schválené LP) budou v</w:t>
      </w:r>
      <w:r w:rsidRPr="00F66C86">
        <w:t xml:space="preserve"> Potvrzení popsány. </w:t>
      </w:r>
    </w:p>
    <w:p w:rsidR="00EC5C19" w:rsidRPr="00F66C86" w:rsidRDefault="00EC5C19" w:rsidP="005659C4">
      <w:pPr>
        <w:pStyle w:val="Odstavecseseznamem-pouze1rove"/>
      </w:pPr>
      <w:r w:rsidRPr="00152083">
        <w:t>V případě nesouladu projektu se SPSZ bude v</w:t>
      </w:r>
      <w:r w:rsidRPr="00F66C86">
        <w:t xml:space="preserve"> Potvrzení uvedeno nesouhlasné stanovisko Agentury. </w:t>
      </w:r>
    </w:p>
    <w:p w:rsidR="00EC5C19" w:rsidRPr="00F66C86" w:rsidRDefault="00EC5C19" w:rsidP="005659C4">
      <w:pPr>
        <w:pStyle w:val="Odstavecseseznamem-pouze1rove"/>
      </w:pPr>
      <w:r w:rsidRPr="00152083">
        <w:t xml:space="preserve">Realizací projektu nesmí být ohroženo naplnění jiných cílů </w:t>
      </w:r>
      <w:r w:rsidRPr="00F66C86">
        <w:t>SPSZ</w:t>
      </w:r>
      <w:r w:rsidRPr="00152083">
        <w:t xml:space="preserve"> (např. vyčerpání prostředků, na které se váže plnění dalších cílů SPSZ). </w:t>
      </w:r>
    </w:p>
    <w:p w:rsidR="00EC5C19" w:rsidRDefault="00EC5C19" w:rsidP="005659C4">
      <w:pPr>
        <w:pStyle w:val="Odstavecseseznamem-pouze1rove"/>
      </w:pPr>
      <w:r w:rsidRPr="00152083">
        <w:t>Potvrzení</w:t>
      </w:r>
      <w:r w:rsidRPr="00F66C86">
        <w:t xml:space="preserve"> zpracovává příslušný LK/KIV s podporou odborných poradců</w:t>
      </w:r>
      <w:r w:rsidR="00C6419D" w:rsidRPr="00152083">
        <w:t>,</w:t>
      </w:r>
      <w:r w:rsidRPr="00152083">
        <w:t xml:space="preserve"> metodika </w:t>
      </w:r>
      <w:r w:rsidR="0053375D">
        <w:t xml:space="preserve">a </w:t>
      </w:r>
      <w:r w:rsidRPr="00152083">
        <w:t>vedoucí</w:t>
      </w:r>
      <w:r w:rsidR="0053375D">
        <w:t xml:space="preserve">ho </w:t>
      </w:r>
      <w:r w:rsidRPr="00152083">
        <w:t>příslu</w:t>
      </w:r>
      <w:r w:rsidRPr="00F66C86">
        <w:t>šného regionálního centra</w:t>
      </w:r>
      <w:r w:rsidR="00C6419D">
        <w:t>,</w:t>
      </w:r>
      <w:r w:rsidRPr="00F66C86">
        <w:t xml:space="preserve"> </w:t>
      </w:r>
      <w:r w:rsidR="00C6419D" w:rsidRPr="00152083">
        <w:t>podepisuje ho</w:t>
      </w:r>
      <w:r w:rsidR="0053375D" w:rsidRPr="0053375D">
        <w:t xml:space="preserve"> </w:t>
      </w:r>
      <w:r w:rsidR="0053375D">
        <w:t>ředitel Agentury</w:t>
      </w:r>
      <w:r w:rsidR="00C6419D">
        <w:t>.</w:t>
      </w:r>
      <w:r w:rsidR="00214197">
        <w:t xml:space="preserve"> </w:t>
      </w:r>
    </w:p>
    <w:p w:rsidR="00EC5C19" w:rsidRPr="00152083" w:rsidRDefault="00EC5C19" w:rsidP="005659C4">
      <w:pPr>
        <w:pStyle w:val="Odstavecseseznamem-pouze1rove"/>
      </w:pPr>
      <w:r w:rsidRPr="00152083">
        <w:t xml:space="preserve">Za účelem vydání </w:t>
      </w:r>
      <w:r w:rsidRPr="00F66C86">
        <w:t>Potvrzení žadatel Agentuře předkládá plnou verzi projektové žádosti vč.</w:t>
      </w:r>
      <w:r w:rsidR="005F7583">
        <w:t> </w:t>
      </w:r>
      <w:r w:rsidRPr="00F66C86">
        <w:t>všech povinných i nepovinných příloh v elektronické podobě na adresu příslušného</w:t>
      </w:r>
      <w:r w:rsidR="00393C12">
        <w:t xml:space="preserve"> </w:t>
      </w:r>
      <w:r w:rsidRPr="00F66C86">
        <w:t xml:space="preserve">lokálního konzultanta. Žadatel musí předložit vygenerovanou </w:t>
      </w:r>
      <w:proofErr w:type="spellStart"/>
      <w:r w:rsidRPr="00F66C86">
        <w:t>předfinální</w:t>
      </w:r>
      <w:proofErr w:type="spellEnd"/>
      <w:r w:rsidRPr="00F66C86">
        <w:t xml:space="preserve"> verzi žádosti o</w:t>
      </w:r>
      <w:r w:rsidR="005F7583">
        <w:t> </w:t>
      </w:r>
      <w:r w:rsidRPr="00F66C86">
        <w:t>podporu (ze systému IS KP14+) včetně všech příloh.</w:t>
      </w:r>
    </w:p>
    <w:p w:rsidR="001A7C13" w:rsidRDefault="00EC5C19" w:rsidP="005659C4">
      <w:pPr>
        <w:pStyle w:val="Odstavecseseznamem-pouze1rove"/>
      </w:pPr>
      <w:r w:rsidRPr="00152083">
        <w:t xml:space="preserve">Agentura zpracuje </w:t>
      </w:r>
      <w:r w:rsidRPr="00F66C86">
        <w:t>Potvrzení nejdéle do 15</w:t>
      </w:r>
      <w:r w:rsidRPr="00152083">
        <w:t xml:space="preserve"> pracovních dnů od předložení projektové žádosti v </w:t>
      </w:r>
      <w:proofErr w:type="spellStart"/>
      <w:r w:rsidR="001A7C13">
        <w:t>před</w:t>
      </w:r>
      <w:r w:rsidRPr="00F66C86">
        <w:t>finální</w:t>
      </w:r>
      <w:proofErr w:type="spellEnd"/>
      <w:r w:rsidRPr="00152083">
        <w:t xml:space="preserve"> ver</w:t>
      </w:r>
      <w:r w:rsidR="001A7C13">
        <w:t>zi. Po vydání Potvrzení ASZ k projektu není možné v žádosti provádět změny, které by mohly ovlivnit výsledek posouzení ze strany Agentury.</w:t>
      </w:r>
      <w:r w:rsidR="001A7C13">
        <w:rPr>
          <w:rStyle w:val="Znakapoznpodarou"/>
        </w:rPr>
        <w:footnoteReference w:id="48"/>
      </w:r>
      <w:r w:rsidR="001A7C13">
        <w:t xml:space="preserve">  </w:t>
      </w:r>
      <w:r w:rsidR="00FC7179">
        <w:t>Posuzovanou žádost Agentura identifikuje kódem v poli „Identifikace žádosti (</w:t>
      </w:r>
      <w:proofErr w:type="spellStart"/>
      <w:r w:rsidR="00FC7179">
        <w:t>Hash</w:t>
      </w:r>
      <w:proofErr w:type="spellEnd"/>
      <w:r w:rsidR="00FC7179">
        <w:t>)“ a datem uvedeným v zápatí vpravo.</w:t>
      </w:r>
    </w:p>
    <w:p w:rsidR="00081798" w:rsidRPr="00F66C86" w:rsidRDefault="00EC5C19" w:rsidP="00081798">
      <w:pPr>
        <w:pStyle w:val="Odstavecseseznamem-pouze1rove"/>
      </w:pPr>
      <w:r w:rsidRPr="00152083">
        <w:t>V případě souběhu vydávání stanoviska k více projektovým žádos</w:t>
      </w:r>
      <w:r w:rsidRPr="00F66C86">
        <w:t>tem najednou bude</w:t>
      </w:r>
      <w:r w:rsidR="00393C12">
        <w:t xml:space="preserve"> </w:t>
      </w:r>
      <w:r w:rsidR="00CA671D">
        <w:t>Agentura</w:t>
      </w:r>
      <w:r w:rsidR="00393C12">
        <w:t xml:space="preserve"> </w:t>
      </w:r>
      <w:r w:rsidR="006124AE" w:rsidRPr="00F66C86">
        <w:t>obratem</w:t>
      </w:r>
      <w:r w:rsidR="006124AE">
        <w:t xml:space="preserve"> </w:t>
      </w:r>
      <w:r w:rsidR="006124AE" w:rsidRPr="00F66C86">
        <w:t>informovat</w:t>
      </w:r>
      <w:r w:rsidRPr="00F66C86">
        <w:t xml:space="preserve"> žadatele o stanovení individuálního termínu. Žádost o vydání stanoviska k souladu se SPSZ musí Agentura obdržet od žadatele nejdéle 15</w:t>
      </w:r>
      <w:r w:rsidR="00393C12">
        <w:t xml:space="preserve"> </w:t>
      </w:r>
      <w:r w:rsidRPr="00F66C86">
        <w:t>pracovních dnů před uzavřením příslušné výzvy, jinak Agentura nemůže garantovat vydání stanoviska k souladu před uzavřením výzvy.</w:t>
      </w:r>
    </w:p>
    <w:p w:rsidR="00EC5C19" w:rsidRPr="00300FCE" w:rsidRDefault="00EC5C19" w:rsidP="00300FCE">
      <w:pPr>
        <w:pStyle w:val="OdstavecseseznamemII"/>
        <w:spacing w:after="0"/>
      </w:pPr>
      <w:r w:rsidRPr="00300FCE">
        <w:t>Schvalování projektů</w:t>
      </w:r>
    </w:p>
    <w:p w:rsidR="00EC5C19" w:rsidRPr="00F66C86" w:rsidRDefault="00EC5C19" w:rsidP="005659C4">
      <w:pPr>
        <w:pStyle w:val="Odstavecseseznamem-pouze1rove"/>
      </w:pPr>
      <w:r w:rsidRPr="00152083">
        <w:t>P</w:t>
      </w:r>
      <w:r w:rsidRPr="00F66C86">
        <w:t xml:space="preserve">rojektové žádosti jsou hodnoceny a schvalovány dle pravidel jednotlivých OP. </w:t>
      </w:r>
    </w:p>
    <w:p w:rsidR="0070229B" w:rsidRPr="00394CDB" w:rsidRDefault="0070229B" w:rsidP="0070229B">
      <w:pPr>
        <w:pStyle w:val="Odstavecseseznamem-pouze1rove"/>
      </w:pPr>
      <w:r w:rsidRPr="00394CDB">
        <w:t>V </w:t>
      </w:r>
      <w:proofErr w:type="gramStart"/>
      <w:r w:rsidRPr="00394CDB">
        <w:t>OP</w:t>
      </w:r>
      <w:proofErr w:type="gramEnd"/>
      <w:r w:rsidRPr="00394CDB">
        <w:t xml:space="preserve"> Z mohou být zástupci Agentury p</w:t>
      </w:r>
      <w:r w:rsidR="00394CDB">
        <w:t>řiz</w:t>
      </w:r>
      <w:r w:rsidRPr="00394CDB">
        <w:t>váni k jednání Hodnotící komise jako hosté.</w:t>
      </w:r>
    </w:p>
    <w:p w:rsidR="00EC5C19" w:rsidRPr="003D11EF" w:rsidRDefault="00EC5C19" w:rsidP="006F155A">
      <w:pPr>
        <w:pStyle w:val="OdstavecseseznamemII"/>
        <w:spacing w:after="0"/>
      </w:pPr>
      <w:r w:rsidRPr="003D11EF">
        <w:t>Realizace projektů</w:t>
      </w:r>
    </w:p>
    <w:p w:rsidR="00EC5C19" w:rsidRPr="00F66C86" w:rsidRDefault="00EC5C19" w:rsidP="005659C4">
      <w:pPr>
        <w:pStyle w:val="Odstavecseseznamem-pouze1rove"/>
      </w:pPr>
      <w:r w:rsidRPr="00152083">
        <w:t xml:space="preserve">PS </w:t>
      </w:r>
      <w:r w:rsidRPr="00F66C86">
        <w:t>monitorují realizaci projektů a kontrolují implementaci SPSZ.</w:t>
      </w:r>
    </w:p>
    <w:p w:rsidR="00EC5C19" w:rsidRDefault="00EC5C19" w:rsidP="005659C4">
      <w:pPr>
        <w:pStyle w:val="Odstavecseseznamem-pouze1rove"/>
      </w:pPr>
      <w:r w:rsidRPr="00F66C86">
        <w:t>Agentura</w:t>
      </w:r>
      <w:r w:rsidRPr="00152083">
        <w:t xml:space="preserve"> poskytuje realizátorům průběžné projektové poradenství</w:t>
      </w:r>
      <w:r w:rsidRPr="00F66C86">
        <w:t>, včetně nastavení</w:t>
      </w:r>
      <w:r w:rsidRPr="00152083">
        <w:t xml:space="preserve"> evaluace</w:t>
      </w:r>
      <w:r w:rsidR="00393C12">
        <w:t xml:space="preserve"> </w:t>
      </w:r>
      <w:r w:rsidR="00E035D1" w:rsidRPr="00F66C86">
        <w:t>a</w:t>
      </w:r>
      <w:r w:rsidR="005F7583">
        <w:t> </w:t>
      </w:r>
      <w:r w:rsidR="00E035D1" w:rsidRPr="00F66C86">
        <w:t xml:space="preserve">odborné poradenství zaměřené na podporu realizace </w:t>
      </w:r>
      <w:r w:rsidR="00E035D1" w:rsidRPr="00152083">
        <w:t>projektů</w:t>
      </w:r>
      <w:r w:rsidR="00E035D1" w:rsidRPr="00F66C86">
        <w:t xml:space="preserve"> v jednotlivých </w:t>
      </w:r>
      <w:r w:rsidR="00B50F3A" w:rsidRPr="00F66C86">
        <w:t>tematických oblastech</w:t>
      </w:r>
      <w:r w:rsidR="00B50F3A" w:rsidRPr="00152083">
        <w:t>.</w:t>
      </w:r>
    </w:p>
    <w:p w:rsidR="00274B43" w:rsidRPr="00F66C86" w:rsidRDefault="00E30B8F" w:rsidP="00437B4F">
      <w:pPr>
        <w:pStyle w:val="OdstavecseseznamemII"/>
      </w:pPr>
      <w:r>
        <w:t>Agentura ve spolupráci s V</w:t>
      </w:r>
      <w:r w:rsidR="007366E2" w:rsidRPr="0017213A">
        <w:t>ýborem LP nebo PS projekty a implementace monitoruje realizaci projektů včetně harmonogramu čerpání</w:t>
      </w:r>
      <w:r w:rsidR="001A72DB">
        <w:t>.</w:t>
      </w:r>
    </w:p>
    <w:p w:rsidR="00EC5C19" w:rsidRPr="004D430E" w:rsidRDefault="00EC5C19" w:rsidP="001A72DB">
      <w:pPr>
        <w:spacing w:before="200" w:after="120"/>
        <w:rPr>
          <w:b/>
        </w:rPr>
      </w:pPr>
      <w:bookmarkStart w:id="134" w:name="_Toc491338592"/>
      <w:bookmarkStart w:id="135" w:name="_Toc491766865"/>
      <w:bookmarkStart w:id="136" w:name="_Toc492707672"/>
      <w:bookmarkStart w:id="137" w:name="_Toc494889228"/>
      <w:r w:rsidRPr="004D430E">
        <w:rPr>
          <w:b/>
        </w:rPr>
        <w:lastRenderedPageBreak/>
        <w:t>Revize SPSZ</w:t>
      </w:r>
      <w:bookmarkEnd w:id="134"/>
      <w:bookmarkEnd w:id="135"/>
      <w:bookmarkEnd w:id="136"/>
      <w:bookmarkEnd w:id="137"/>
    </w:p>
    <w:p w:rsidR="00EC5C19" w:rsidRPr="0017213A" w:rsidRDefault="00EC5C19" w:rsidP="00437B4F">
      <w:pPr>
        <w:pStyle w:val="OdstavecseseznamemII"/>
      </w:pPr>
      <w:r w:rsidRPr="0017213A">
        <w:t>SPSZ je zpracován na 3 roky. V průběhu spolupráce je možné jej aktualizovat, revidován je na</w:t>
      </w:r>
      <w:r w:rsidR="005F7583">
        <w:t> </w:t>
      </w:r>
      <w:r w:rsidRPr="0017213A">
        <w:t xml:space="preserve">základě potřeby. Jakákoli revize SPSZ </w:t>
      </w:r>
      <w:r w:rsidR="00D4478B" w:rsidRPr="0017213A">
        <w:t xml:space="preserve">v průběhu spolupráce s Agenturou s ní </w:t>
      </w:r>
      <w:r w:rsidR="00903237" w:rsidRPr="0017213A">
        <w:t>musí být konzultována</w:t>
      </w:r>
      <w:r w:rsidRPr="0017213A">
        <w:t xml:space="preserve">. </w:t>
      </w:r>
      <w:r w:rsidR="003D11EF">
        <w:t xml:space="preserve"> </w:t>
      </w:r>
      <w:r w:rsidRPr="0017213A">
        <w:t>Stanovisko</w:t>
      </w:r>
      <w:r w:rsidR="00393C12">
        <w:t xml:space="preserve"> </w:t>
      </w:r>
      <w:r w:rsidRPr="0017213A">
        <w:t>Agentury</w:t>
      </w:r>
      <w:r w:rsidR="00393C12">
        <w:t xml:space="preserve"> </w:t>
      </w:r>
      <w:r w:rsidRPr="0017213A">
        <w:t>musí být vydáno do 10 pracovních dnů. Podstatné změny musí být konzultovány i s relevantním ŘO. Za podstatnou změnu</w:t>
      </w:r>
      <w:r w:rsidR="00393C12">
        <w:t xml:space="preserve"> </w:t>
      </w:r>
      <w:r w:rsidRPr="0017213A">
        <w:t xml:space="preserve">je považována zejména jakákoli změna celkového rozpočtu o víc jak 10 %. U </w:t>
      </w:r>
      <w:proofErr w:type="gramStart"/>
      <w:r w:rsidRPr="0017213A">
        <w:t>OP</w:t>
      </w:r>
      <w:proofErr w:type="gramEnd"/>
      <w:r w:rsidRPr="0017213A">
        <w:t xml:space="preserve"> Z se za podstatnou změnu považuje i přesun alokace definovaný v SPSZ na konkrétní cíl.</w:t>
      </w:r>
    </w:p>
    <w:p w:rsidR="00B50F3A" w:rsidRPr="00D21961" w:rsidRDefault="00B50F3A" w:rsidP="00437B4F">
      <w:pPr>
        <w:pStyle w:val="OdstavecseseznamemII"/>
      </w:pPr>
      <w:r w:rsidRPr="00D21961">
        <w:t xml:space="preserve">Každá revize bude číselně označena a v textu zdůvodněna. </w:t>
      </w:r>
      <w:r w:rsidR="00D21961" w:rsidRPr="00D21961">
        <w:t xml:space="preserve">Všechny revize musejí být schváleny volenými orgány obce a procházejí shodnou schvalovací procedurou jako původní SPSZ. </w:t>
      </w:r>
    </w:p>
    <w:p w:rsidR="009C088B" w:rsidRPr="00290ED5" w:rsidRDefault="009C088B" w:rsidP="000A67AB">
      <w:pPr>
        <w:pStyle w:val="OdstavecseseznamemII"/>
      </w:pPr>
      <w:r w:rsidRPr="00290ED5">
        <w:t xml:space="preserve">Pokud obec z KPSVL již čerpala, mohou </w:t>
      </w:r>
      <w:r w:rsidR="00EC5C19" w:rsidRPr="00290ED5">
        <w:t xml:space="preserve">Řídicí orgány OP Z, OP VVV a IROP  </w:t>
      </w:r>
    </w:p>
    <w:p w:rsidR="009C088B" w:rsidRPr="00290ED5" w:rsidRDefault="00D21961" w:rsidP="000A67AB">
      <w:pPr>
        <w:pStyle w:val="OdstavecseseznamemII"/>
        <w:numPr>
          <w:ilvl w:val="0"/>
          <w:numId w:val="0"/>
        </w:numPr>
        <w:ind w:left="357"/>
      </w:pPr>
      <w:r w:rsidRPr="00290ED5">
        <w:t>a</w:t>
      </w:r>
      <w:r w:rsidR="009C088B" w:rsidRPr="00290ED5">
        <w:t xml:space="preserve">) </w:t>
      </w:r>
      <w:r w:rsidR="00EC5C19" w:rsidRPr="00290ED5">
        <w:t>připravit, resp. upravit pro revidovaný SPSZ, který opět prochází shodnou schvalovací procedurou, výzvu s garantovanou alokací</w:t>
      </w:r>
      <w:r w:rsidR="00903237" w:rsidRPr="00290ED5">
        <w:t>;</w:t>
      </w:r>
    </w:p>
    <w:p w:rsidR="009C088B" w:rsidRPr="00D21961" w:rsidRDefault="00D21961" w:rsidP="000A67AB">
      <w:pPr>
        <w:pStyle w:val="OdstavecseseznamemII"/>
        <w:numPr>
          <w:ilvl w:val="0"/>
          <w:numId w:val="0"/>
        </w:numPr>
        <w:ind w:left="357"/>
      </w:pPr>
      <w:r w:rsidRPr="00290ED5">
        <w:t>b</w:t>
      </w:r>
      <w:r w:rsidR="009C088B" w:rsidRPr="00290ED5">
        <w:t>) připustit podávání projektů i z revidovaných SPSZ</w:t>
      </w:r>
      <w:r w:rsidR="00EC5C19" w:rsidRPr="00290ED5">
        <w:t>.</w:t>
      </w:r>
    </w:p>
    <w:p w:rsidR="00EC5C19" w:rsidRPr="00D21961" w:rsidRDefault="00EC5C19" w:rsidP="00437B4F">
      <w:pPr>
        <w:pStyle w:val="OdstavecseseznamemII"/>
      </w:pPr>
      <w:r w:rsidRPr="00D21961">
        <w:t>Dotační podpora pro realizaci revidovaných SPSZ bude možná za předpokladu disponibilní alokace operačních programů pro realizaci KPSVL v příslušných investičních prioritách a také na</w:t>
      </w:r>
      <w:r w:rsidR="005F7583">
        <w:t> </w:t>
      </w:r>
      <w:r w:rsidRPr="00D21961">
        <w:t>základě vyhodnocení předchozího SPSZ ze strany Agentury a příslušných ŘO.</w:t>
      </w:r>
    </w:p>
    <w:p w:rsidR="00573AB8" w:rsidRDefault="00EC5C19" w:rsidP="00573AB8">
      <w:pPr>
        <w:pStyle w:val="OdstavecseseznamemII"/>
      </w:pPr>
      <w:r w:rsidRPr="00D21961">
        <w:t>V případě OP VVV</w:t>
      </w:r>
      <w:r w:rsidR="0017213A" w:rsidRPr="00D21961">
        <w:t xml:space="preserve"> mohou být revize SPSZ využity například</w:t>
      </w:r>
      <w:r w:rsidRPr="00D21961">
        <w:t xml:space="preserve"> pro vytvoření nových šablon pro</w:t>
      </w:r>
      <w:r w:rsidR="005F7583">
        <w:t> </w:t>
      </w:r>
      <w:r w:rsidRPr="00D21961">
        <w:t>zjednodušené projekty ve vazbě na realizované K</w:t>
      </w:r>
      <w:r w:rsidR="00C93064">
        <w:t>rajské akční plány rozvoje vzdělávání (dále jen K</w:t>
      </w:r>
      <w:r w:rsidRPr="00D21961">
        <w:t>AP</w:t>
      </w:r>
      <w:r w:rsidR="00C93064">
        <w:t>)</w:t>
      </w:r>
      <w:r w:rsidRPr="00D21961">
        <w:t xml:space="preserve">, </w:t>
      </w:r>
      <w:r w:rsidR="0021340C">
        <w:t>Místní akční plány rozvoje vzdělávání (dále jen</w:t>
      </w:r>
      <w:r w:rsidRPr="00D21961">
        <w:t xml:space="preserve"> MAP</w:t>
      </w:r>
      <w:r w:rsidR="0021340C">
        <w:t>)</w:t>
      </w:r>
      <w:r w:rsidRPr="00D21961">
        <w:t xml:space="preserve"> a MPI.</w:t>
      </w:r>
      <w:r w:rsidR="00680806" w:rsidRPr="0046140D">
        <w:t xml:space="preserve"> </w:t>
      </w:r>
      <w:r w:rsidRPr="00D21961">
        <w:t xml:space="preserve">KAP a MAP mohou zahrnovat konzultovaná opatření definovaná v SPSZ, resp. MPI. SPSZ </w:t>
      </w:r>
      <w:r w:rsidR="000D5260">
        <w:t>mohou být</w:t>
      </w:r>
      <w:r w:rsidRPr="00D21961">
        <w:t xml:space="preserve"> také podkladem pro další specificky zaměřené výzvy např. na projekty „tematická partnerství a sítě“</w:t>
      </w:r>
      <w:bookmarkStart w:id="138" w:name="_Toc491338593"/>
      <w:r w:rsidR="00D21961" w:rsidRPr="00D21961">
        <w:t xml:space="preserve">. </w:t>
      </w:r>
      <w:r w:rsidR="009C088B" w:rsidRPr="00D21961">
        <w:t>Po ukončení intenzivní komplexní podpory může dojít k vytvoření plánu spolupráce obce (svazku obcí) s Agenturou na další období.</w:t>
      </w:r>
      <w:r w:rsidR="00117C82" w:rsidRPr="00117C82">
        <w:t xml:space="preserve"> </w:t>
      </w:r>
      <w:r w:rsidR="00117C82" w:rsidRPr="00D21961">
        <w:t>Proběhne celková</w:t>
      </w:r>
      <w:r w:rsidR="009C088B" w:rsidRPr="00D21961">
        <w:t xml:space="preserve"> aktualizace</w:t>
      </w:r>
      <w:r w:rsidR="000D5260">
        <w:t xml:space="preserve"> SPSZ</w:t>
      </w:r>
      <w:r w:rsidR="009C088B" w:rsidRPr="00D21961">
        <w:t>, v rámci níž se vyhodnocují implementovaná opatření a</w:t>
      </w:r>
      <w:r w:rsidR="005F7583">
        <w:t> </w:t>
      </w:r>
      <w:r w:rsidR="009C088B" w:rsidRPr="00D21961">
        <w:t xml:space="preserve">projekty a mohou být připravena opatření navazující.  </w:t>
      </w:r>
      <w:bookmarkEnd w:id="138"/>
    </w:p>
    <w:p w:rsidR="004D430E" w:rsidRDefault="00EC5C19" w:rsidP="00437B4F">
      <w:pPr>
        <w:pStyle w:val="OdstavecseseznamemII"/>
      </w:pPr>
      <w:r w:rsidRPr="00152083">
        <w:t>V</w:t>
      </w:r>
      <w:r w:rsidRPr="00F66C86">
        <w:t xml:space="preserve"> závěrečné fázi</w:t>
      </w:r>
      <w:r w:rsidRPr="005659C4">
        <w:t xml:space="preserve"> spolupráce při přípravě </w:t>
      </w:r>
      <w:r w:rsidRPr="00152083">
        <w:t>exit strategie</w:t>
      </w:r>
      <w:r w:rsidRPr="00F66C86">
        <w:t xml:space="preserve"> dochází k porovnání aktuálního stavu se</w:t>
      </w:r>
      <w:r w:rsidR="005F7583">
        <w:t> </w:t>
      </w:r>
      <w:r w:rsidRPr="00F66C86">
        <w:t>stavem na počátku</w:t>
      </w:r>
      <w:r w:rsidRPr="00152083">
        <w:t xml:space="preserve"> spolupráce na </w:t>
      </w:r>
      <w:r w:rsidRPr="00F66C86">
        <w:t>základě shromážděných dat</w:t>
      </w:r>
      <w:r w:rsidRPr="00152083">
        <w:t xml:space="preserve"> v</w:t>
      </w:r>
      <w:r w:rsidR="00117C82">
        <w:t> </w:t>
      </w:r>
      <w:r w:rsidRPr="00152083">
        <w:t>rámci</w:t>
      </w:r>
      <w:r w:rsidR="00117C82">
        <w:t xml:space="preserve"> </w:t>
      </w:r>
      <w:r w:rsidRPr="00152083">
        <w:t xml:space="preserve">vstupní analýzy </w:t>
      </w:r>
      <w:r w:rsidRPr="00F66C86">
        <w:t>a následného monitoringu plnění SPSZ.</w:t>
      </w:r>
      <w:r w:rsidR="00117C82">
        <w:t xml:space="preserve"> </w:t>
      </w:r>
      <w:r w:rsidRPr="00F66C86">
        <w:t>Při zajištění dostatečného množství kvalitních dat, je možné přistoupit k hodnocení změn, ke kterým došlo v průběhu spolu</w:t>
      </w:r>
      <w:r w:rsidR="00B50F3A" w:rsidRPr="00F66C86">
        <w:t>práce s Agenturou v rámci KPSVL (viz 2.3.</w:t>
      </w:r>
      <w:r w:rsidR="0076710A">
        <w:t>5</w:t>
      </w:r>
      <w:r w:rsidRPr="00F66C86">
        <w:t>)</w:t>
      </w:r>
      <w:r w:rsidR="00B50F3A" w:rsidRPr="00F66C86">
        <w:t>.</w:t>
      </w:r>
      <w:bookmarkStart w:id="139" w:name="_Toc491766868"/>
      <w:bookmarkStart w:id="140" w:name="_Toc492707675"/>
      <w:bookmarkStart w:id="141" w:name="_Toc494889231"/>
    </w:p>
    <w:p w:rsidR="004D430E" w:rsidRPr="004D430E" w:rsidRDefault="004D430E" w:rsidP="004D430E">
      <w:pPr>
        <w:rPr>
          <w:b/>
        </w:rPr>
      </w:pPr>
      <w:r w:rsidRPr="004D430E">
        <w:rPr>
          <w:b/>
        </w:rPr>
        <w:t>Možnost ukončení zapojení obce do KPSVL</w:t>
      </w:r>
      <w:bookmarkEnd w:id="139"/>
      <w:bookmarkEnd w:id="140"/>
      <w:bookmarkEnd w:id="141"/>
    </w:p>
    <w:p w:rsidR="004D430E" w:rsidRPr="002D7480" w:rsidRDefault="004D430E" w:rsidP="00437B4F">
      <w:pPr>
        <w:pStyle w:val="OdstavecseseznamemII"/>
      </w:pPr>
      <w:r w:rsidRPr="00F66C86">
        <w:t>Vzhledem k tomu, že na prointegrační rozvoj obcí v rámci KPSVL jsou věnovány veřejné zdroje, není možné takto financovat aktivity obcí, které nerespektují pravidla spolupráce mezi obcí a</w:t>
      </w:r>
      <w:r w:rsidR="005F7583">
        <w:t> </w:t>
      </w:r>
      <w:r w:rsidRPr="00F66C86">
        <w:t>Agenturou, která jsou popsána v této metodice a která jsou dále uvedena v Memorandu o</w:t>
      </w:r>
      <w:r w:rsidR="005F7583">
        <w:t> </w:t>
      </w:r>
      <w:r w:rsidRPr="00F66C86">
        <w:t>spolupráci</w:t>
      </w:r>
      <w:r w:rsidRPr="00F66C86">
        <w:rPr>
          <w:rStyle w:val="Znakapoznpodarou"/>
        </w:rPr>
        <w:footnoteReference w:id="49"/>
      </w:r>
      <w:r w:rsidRPr="00F66C86">
        <w:t xml:space="preserve"> </w:t>
      </w:r>
      <w:r w:rsidR="00D21961">
        <w:t xml:space="preserve">(viz </w:t>
      </w:r>
      <w:r w:rsidR="0076710A">
        <w:t>p</w:t>
      </w:r>
      <w:r w:rsidR="00D21961">
        <w:t xml:space="preserve">říloha </w:t>
      </w:r>
      <w:r w:rsidR="0076710A">
        <w:t>č.</w:t>
      </w:r>
      <w:r w:rsidR="00D21961">
        <w:t xml:space="preserve"> 3 – </w:t>
      </w:r>
      <w:r w:rsidR="0076710A">
        <w:t>„</w:t>
      </w:r>
      <w:r w:rsidR="00D21961">
        <w:t>Memorandum o spolupráci 5.0</w:t>
      </w:r>
      <w:r w:rsidR="0076710A">
        <w:t>“</w:t>
      </w:r>
      <w:r w:rsidR="00D21961">
        <w:t>, čl. III, IV, V)</w:t>
      </w:r>
      <w:r w:rsidRPr="00F66C86">
        <w:t xml:space="preserve">. </w:t>
      </w:r>
      <w:r w:rsidRPr="002D7480">
        <w:t>Ve výjimečných případech je proto možné spolupráci Agentury a konkrétní obce ukončit.</w:t>
      </w:r>
    </w:p>
    <w:p w:rsidR="004D430E" w:rsidRPr="004D430E" w:rsidRDefault="004D430E" w:rsidP="00437B4F">
      <w:pPr>
        <w:pStyle w:val="OdstavecseseznamemII"/>
      </w:pPr>
      <w:r w:rsidRPr="004D430E">
        <w:t>Tento krok je v kompetenci Monitorovacího výboru Agentury, který o ukončení spolupráce Agentury a konkrétní obce rozhodne hlasováním</w:t>
      </w:r>
      <w:r w:rsidR="00295A05">
        <w:t xml:space="preserve"> na svém prezenčním jednání</w:t>
      </w:r>
      <w:r w:rsidRPr="004D430E">
        <w:t xml:space="preserve">. V případě ukončení spolupráce nebude obcím umožněno využívat výzev KPSVL.   </w:t>
      </w:r>
    </w:p>
    <w:p w:rsidR="004D430E" w:rsidRDefault="004D430E" w:rsidP="00437B4F">
      <w:pPr>
        <w:pStyle w:val="OdstavecseseznamemII"/>
      </w:pPr>
      <w:r w:rsidRPr="004D430E">
        <w:lastRenderedPageBreak/>
        <w:t>Spolupráce může být ukončena i ze strany obce.</w:t>
      </w:r>
    </w:p>
    <w:p w:rsidR="001A72DB" w:rsidRPr="004D430E" w:rsidRDefault="001A72DB" w:rsidP="00066823">
      <w:pPr>
        <w:pStyle w:val="mezera"/>
      </w:pPr>
    </w:p>
    <w:p w:rsidR="000C71D4" w:rsidRDefault="004D430E" w:rsidP="001A72DB">
      <w:pPr>
        <w:pStyle w:val="Nadpis3"/>
      </w:pPr>
      <w:bookmarkStart w:id="142" w:name="_Toc495955912"/>
      <w:bookmarkStart w:id="143" w:name="_Toc510794002"/>
      <w:r w:rsidRPr="001A72DB">
        <w:t>2.4.4</w:t>
      </w:r>
      <w:r w:rsidR="0002523D">
        <w:tab/>
      </w:r>
      <w:r w:rsidR="000C71D4" w:rsidRPr="001A72DB">
        <w:t>Exit strategie</w:t>
      </w:r>
      <w:bookmarkEnd w:id="142"/>
      <w:bookmarkEnd w:id="143"/>
    </w:p>
    <w:p w:rsidR="009010B3" w:rsidRPr="009010B3" w:rsidRDefault="009010B3" w:rsidP="00295A05">
      <w:pPr>
        <w:pStyle w:val="OdstavecseseznamemII"/>
      </w:pPr>
      <w:r>
        <w:t>Exit strategie je závěrečnou fází spolupráce mezi obcí a Agenturou.</w:t>
      </w:r>
    </w:p>
    <w:p w:rsidR="00D95CBD" w:rsidRPr="00B81451" w:rsidRDefault="00D95CBD" w:rsidP="00437B4F">
      <w:pPr>
        <w:pStyle w:val="OdstavecseseznamemII"/>
      </w:pPr>
      <w:bookmarkStart w:id="144" w:name="_gjdgxs" w:colFirst="0" w:colLast="0"/>
      <w:bookmarkEnd w:id="144"/>
      <w:r w:rsidRPr="00B81451">
        <w:t xml:space="preserve">Exit strategie připadá na poslední rok standardní spolupráce v rámci komplexní intenzivní podpory při KPSVL (tedy ve třetím roce od </w:t>
      </w:r>
      <w:r w:rsidR="00B81451" w:rsidRPr="00B81451">
        <w:t>zahájení spolupráce). Jedná se</w:t>
      </w:r>
      <w:r w:rsidRPr="00B81451">
        <w:t xml:space="preserve"> o nastavení formálních podmínek pro</w:t>
      </w:r>
      <w:r w:rsidR="005F7583">
        <w:t> </w:t>
      </w:r>
      <w:r w:rsidRPr="00B81451">
        <w:t>realizaci politiky sociálního začleňování, strategického plánování a konkrétních kroků, cílů a</w:t>
      </w:r>
      <w:r w:rsidR="00731D58">
        <w:t> </w:t>
      </w:r>
      <w:r w:rsidRPr="00B81451">
        <w:t xml:space="preserve">opatření vycházejících ze SPSZ po konci intenzivní komplexní podpory. </w:t>
      </w:r>
    </w:p>
    <w:p w:rsidR="00D95CBD" w:rsidRPr="00B81451" w:rsidRDefault="00D95CBD" w:rsidP="00437B4F">
      <w:pPr>
        <w:pStyle w:val="OdstavecseseznamemII"/>
      </w:pPr>
      <w:r w:rsidRPr="00B81451">
        <w:t xml:space="preserve">V rámci tohoto formálního kroku by mělo být dohodnuto např. další fungování lokálního partnerství a jeho pracovních skupin, harmonogram vzdálené </w:t>
      </w:r>
      <w:r w:rsidR="004C71B3">
        <w:t>ex post</w:t>
      </w:r>
      <w:r w:rsidRPr="00B81451">
        <w:t xml:space="preserve"> podpory, rozdělení rolí a</w:t>
      </w:r>
      <w:r w:rsidR="00731D58">
        <w:t> </w:t>
      </w:r>
      <w:r w:rsidRPr="00B81451">
        <w:t>kompetencí v lokalitě při realizaci dalšího strategického plánování a plnění cílů SPSZ v období po</w:t>
      </w:r>
      <w:r w:rsidR="00731D58">
        <w:t> </w:t>
      </w:r>
      <w:r w:rsidRPr="00B81451">
        <w:t>konci komplexní intenzivní podpory.</w:t>
      </w:r>
    </w:p>
    <w:p w:rsidR="00D95CBD" w:rsidRPr="00B81451" w:rsidRDefault="00D95CBD" w:rsidP="00437B4F">
      <w:pPr>
        <w:pStyle w:val="OdstavecseseznamemII"/>
      </w:pPr>
      <w:r w:rsidRPr="00B81451">
        <w:t>Druhým krokem je monitoring plnění SPSZ, na což navazuje proces zjišťování nových potřeb či</w:t>
      </w:r>
      <w:r w:rsidR="002501A5">
        <w:t> </w:t>
      </w:r>
      <w:r w:rsidRPr="00B81451">
        <w:t xml:space="preserve">nových sociálních situací v lokalitě a následná tvorba revidované verze SPSZ reflektující nové potřeby. Revidovaná verze SPSZ zároveň může prodloužit svou platnost a upravit role místních aktérů při plnění dalších cílů a opatření v období vzdálené </w:t>
      </w:r>
      <w:r w:rsidR="004C71B3">
        <w:t>ex post</w:t>
      </w:r>
      <w:r w:rsidRPr="00B81451">
        <w:t xml:space="preserve"> podpory, nebo po úplném konci spolupráce lokality s Agenturou. Tento druhý krok je zároveň klíčovou etapou ve smyslu sbírání dat a monitoringu plnění SPSZ pro následnou závěrečnou evaluaci.</w:t>
      </w:r>
    </w:p>
    <w:p w:rsidR="00D95CBD" w:rsidRDefault="00D95CBD" w:rsidP="00437B4F">
      <w:pPr>
        <w:pStyle w:val="OdstavecseseznamemII"/>
      </w:pPr>
      <w:r w:rsidRPr="00B81451">
        <w:t xml:space="preserve">Výstupy exit strategie jsou například revidovaný SPSZ, komunikační plán, </w:t>
      </w:r>
      <w:r w:rsidR="00BB1A13" w:rsidRPr="00B81451">
        <w:t xml:space="preserve">plán vzdálené </w:t>
      </w:r>
      <w:r w:rsidR="004C71B3">
        <w:t>ex post</w:t>
      </w:r>
      <w:r w:rsidR="00BB1A13" w:rsidRPr="00B81451">
        <w:t xml:space="preserve"> podpory</w:t>
      </w:r>
      <w:r w:rsidRPr="00B81451">
        <w:t xml:space="preserve"> apod.</w:t>
      </w:r>
    </w:p>
    <w:p w:rsidR="00295A05" w:rsidRDefault="00295A05" w:rsidP="00066823">
      <w:pPr>
        <w:pStyle w:val="mezera"/>
      </w:pPr>
    </w:p>
    <w:p w:rsidR="006736C7" w:rsidRPr="004D430E" w:rsidRDefault="004D430E" w:rsidP="00B81451">
      <w:pPr>
        <w:pStyle w:val="Nadpis3"/>
      </w:pPr>
      <w:bookmarkStart w:id="145" w:name="_Toc495955913"/>
      <w:bookmarkStart w:id="146" w:name="_Toc510794003"/>
      <w:r>
        <w:t>2.4.5</w:t>
      </w:r>
      <w:r>
        <w:tab/>
        <w:t>V</w:t>
      </w:r>
      <w:r w:rsidR="006736C7" w:rsidRPr="004D430E">
        <w:t>zdálená</w:t>
      </w:r>
      <w:r w:rsidR="00117C82">
        <w:t xml:space="preserve"> </w:t>
      </w:r>
      <w:r w:rsidR="004C71B3">
        <w:t>ex post</w:t>
      </w:r>
      <w:r w:rsidR="00117C82">
        <w:t xml:space="preserve"> </w:t>
      </w:r>
      <w:r w:rsidR="006736C7" w:rsidRPr="004D430E">
        <w:t>podpora</w:t>
      </w:r>
      <w:bookmarkEnd w:id="145"/>
      <w:bookmarkEnd w:id="146"/>
    </w:p>
    <w:p w:rsidR="00FD0239" w:rsidRDefault="00FD0239" w:rsidP="00437B4F">
      <w:pPr>
        <w:pStyle w:val="OdstavecseseznamemII"/>
      </w:pPr>
      <w:r w:rsidRPr="004175E5">
        <w:t xml:space="preserve">Po ukončení spolupráce s Agenturou v rámci </w:t>
      </w:r>
      <w:r w:rsidR="008317F7">
        <w:t>k</w:t>
      </w:r>
      <w:r w:rsidR="00A3733F" w:rsidRPr="004175E5">
        <w:t xml:space="preserve">oordinovaného přístupu je lokální partnerství </w:t>
      </w:r>
      <w:r w:rsidR="008506ED" w:rsidRPr="004175E5">
        <w:t xml:space="preserve">převedeno do plné kontroly obce, </w:t>
      </w:r>
      <w:r w:rsidR="002501A5">
        <w:t>m</w:t>
      </w:r>
      <w:r w:rsidR="008506ED" w:rsidRPr="004175E5">
        <w:t>anažer sociálního začleňování (pracovník obecního úřadu) se stává koordinátorem opatření SPSZ a má na starosti všechny procesy související s KPSVL.</w:t>
      </w:r>
    </w:p>
    <w:p w:rsidR="00BF4435" w:rsidRPr="002D7480" w:rsidRDefault="00AB60CD" w:rsidP="00437B4F">
      <w:pPr>
        <w:pStyle w:val="OdstavecseseznamemII"/>
      </w:pPr>
      <w:r w:rsidRPr="00AB60CD">
        <w:t xml:space="preserve">Pro to, aby obec mohla maximálně využít potenciál nově nastavených integračních </w:t>
      </w:r>
      <w:r w:rsidRPr="00104B6C">
        <w:rPr>
          <w:color w:val="000000" w:themeColor="text1"/>
        </w:rPr>
        <w:t xml:space="preserve">politik, </w:t>
      </w:r>
      <w:r w:rsidR="002D7480" w:rsidRPr="00104B6C">
        <w:rPr>
          <w:color w:val="000000" w:themeColor="text1"/>
        </w:rPr>
        <w:t xml:space="preserve">může </w:t>
      </w:r>
      <w:r w:rsidRPr="00104B6C">
        <w:rPr>
          <w:color w:val="000000" w:themeColor="text1"/>
        </w:rPr>
        <w:t xml:space="preserve">Agentura obcím, kterým byla poskytována zpravidla tříletá intenzivní komplexní podpora, </w:t>
      </w:r>
      <w:r w:rsidR="002D7480" w:rsidRPr="00104B6C">
        <w:rPr>
          <w:color w:val="000000" w:themeColor="text1"/>
        </w:rPr>
        <w:t xml:space="preserve">nabídnout </w:t>
      </w:r>
      <w:r w:rsidRPr="002D7480">
        <w:t xml:space="preserve">pokračování spolupráce v rámci koordinovaného přístupu, </w:t>
      </w:r>
      <w:r w:rsidR="007E7440" w:rsidRPr="002D7480">
        <w:t xml:space="preserve">a to formou tzv. vzdálené </w:t>
      </w:r>
      <w:r w:rsidR="004C71B3">
        <w:t>ex post</w:t>
      </w:r>
      <w:r w:rsidR="00117C82">
        <w:t xml:space="preserve"> </w:t>
      </w:r>
      <w:r w:rsidR="007E7440" w:rsidRPr="002D7480">
        <w:t>podpory.</w:t>
      </w:r>
    </w:p>
    <w:p w:rsidR="00AB60CD" w:rsidRPr="00AB60CD" w:rsidRDefault="007035C0" w:rsidP="00437B4F">
      <w:pPr>
        <w:pStyle w:val="OdstavecseseznamemII"/>
      </w:pPr>
      <w:r w:rsidRPr="00AB60CD">
        <w:t>Cílem poskytování</w:t>
      </w:r>
      <w:r w:rsidR="00AB60CD">
        <w:t xml:space="preserve"> této</w:t>
      </w:r>
      <w:r w:rsidRPr="00AB60CD">
        <w:t xml:space="preserve"> podpory je udržení</w:t>
      </w:r>
      <w:r w:rsidR="002F3101" w:rsidRPr="00AB60CD">
        <w:t xml:space="preserve"> a rozvíjení</w:t>
      </w:r>
      <w:r w:rsidRPr="00AB60CD">
        <w:t xml:space="preserve"> nastavených inkluzivních procesů v obci. </w:t>
      </w:r>
      <w:r w:rsidR="00AB60CD" w:rsidRPr="00AB60CD">
        <w:t>Manažer SZ od Agentury dále čerpá podporu pro svou činnost (informační zázemí, poradenství v krizových situacích)</w:t>
      </w:r>
      <w:r w:rsidR="00AB60CD">
        <w:t>.</w:t>
      </w:r>
      <w:r w:rsidR="001904D2">
        <w:t xml:space="preserve"> </w:t>
      </w:r>
      <w:r w:rsidR="002F3101" w:rsidRPr="00AB60CD">
        <w:t>Spolupráce je zaměřena</w:t>
      </w:r>
      <w:r w:rsidR="00AB60CD">
        <w:t xml:space="preserve"> především na</w:t>
      </w:r>
      <w:r w:rsidR="002F3101" w:rsidRPr="00AB60CD">
        <w:t xml:space="preserve"> podporu procesů, které vedou k úplné samostatnosti obce v realizaci politiky sociálního začleňování (např. nastavení systému monitoringu a</w:t>
      </w:r>
      <w:r w:rsidR="00753611">
        <w:t> </w:t>
      </w:r>
      <w:r w:rsidR="002F3101" w:rsidRPr="00AB60CD">
        <w:t xml:space="preserve">využití získaných dat při dalším strategickém rozhodování). </w:t>
      </w:r>
      <w:r w:rsidR="007949FC" w:rsidRPr="00AB60CD">
        <w:t xml:space="preserve">V závislosti na aktuálních potřebách obce může být spolupráce zaměřena na realizaci konkrétních kroků nebo na </w:t>
      </w:r>
      <w:r w:rsidR="00AB60CD" w:rsidRPr="00AB60CD">
        <w:t>přípravu a realizaci projektů v určitých</w:t>
      </w:r>
      <w:r w:rsidR="007949FC" w:rsidRPr="00AB60CD">
        <w:t xml:space="preserve"> tema</w:t>
      </w:r>
      <w:r w:rsidR="00AB60CD" w:rsidRPr="00AB60CD">
        <w:t>tických</w:t>
      </w:r>
      <w:r w:rsidR="007949FC" w:rsidRPr="00AB60CD">
        <w:t xml:space="preserve"> oblast</w:t>
      </w:r>
      <w:r w:rsidR="00AB60CD" w:rsidRPr="00AB60CD">
        <w:t>ech</w:t>
      </w:r>
      <w:r w:rsidR="001904D2">
        <w:t xml:space="preserve"> </w:t>
      </w:r>
      <w:r w:rsidR="00AB60CD" w:rsidRPr="00AB60CD">
        <w:t>(např. oblast vzdělávání), na zapojování nových opatření do</w:t>
      </w:r>
      <w:r w:rsidR="00753611">
        <w:t> </w:t>
      </w:r>
      <w:r w:rsidR="00AB60CD" w:rsidRPr="00AB60CD">
        <w:t>již vytvořených systémů podpory</w:t>
      </w:r>
      <w:r w:rsidR="00AB60CD">
        <w:t xml:space="preserve"> apod.</w:t>
      </w:r>
    </w:p>
    <w:p w:rsidR="00BF4435" w:rsidRDefault="00BF4435" w:rsidP="00437B4F">
      <w:pPr>
        <w:pStyle w:val="OdstavecseseznamemII"/>
      </w:pPr>
      <w:r w:rsidRPr="00AB60CD">
        <w:t>Tato forma podpory je realizována s nižší mírou intenzity (dojde ke snížení úvazku lokálního konzultanta/konzultanta inkluzivního vzdělávání a probíhá také formou telefonických a e</w:t>
      </w:r>
      <w:r w:rsidR="00C6417F">
        <w:t>-</w:t>
      </w:r>
      <w:r w:rsidRPr="00AB60CD">
        <w:t xml:space="preserve">mailových konzultací). Maximální délka poskytování této navazující podpory je 1 rok. </w:t>
      </w:r>
    </w:p>
    <w:p w:rsidR="006F155A" w:rsidRDefault="006F155A" w:rsidP="008D7B50">
      <w:pPr>
        <w:pStyle w:val="OdstavecseseznamemII"/>
        <w:numPr>
          <w:ilvl w:val="0"/>
          <w:numId w:val="0"/>
        </w:numPr>
        <w:ind w:left="360"/>
      </w:pPr>
    </w:p>
    <w:p w:rsidR="00D860E3" w:rsidRDefault="00D860E3" w:rsidP="008D7B50">
      <w:pPr>
        <w:pStyle w:val="OdstavecseseznamemII"/>
        <w:numPr>
          <w:ilvl w:val="0"/>
          <w:numId w:val="0"/>
        </w:numPr>
        <w:ind w:left="360"/>
      </w:pPr>
    </w:p>
    <w:p w:rsidR="006F155A" w:rsidRPr="00AB60CD" w:rsidRDefault="006F155A" w:rsidP="008D7B50">
      <w:pPr>
        <w:pStyle w:val="OdstavecseseznamemII"/>
        <w:numPr>
          <w:ilvl w:val="0"/>
          <w:numId w:val="0"/>
        </w:numPr>
        <w:ind w:left="360"/>
      </w:pPr>
    </w:p>
    <w:p w:rsidR="00156B87" w:rsidRPr="00F66C86" w:rsidRDefault="002F3101" w:rsidP="00156B87">
      <w:pPr>
        <w:pStyle w:val="Nadpis1"/>
        <w:rPr>
          <w:sz w:val="22"/>
          <w:szCs w:val="22"/>
        </w:rPr>
      </w:pPr>
      <w:bookmarkStart w:id="147" w:name="_Toc491875382"/>
      <w:bookmarkStart w:id="148" w:name="_Toc492707676"/>
      <w:bookmarkStart w:id="149" w:name="_Toc494889232"/>
      <w:bookmarkStart w:id="150" w:name="_Toc495955914"/>
      <w:bookmarkStart w:id="151" w:name="_Toc510794004"/>
      <w:bookmarkEnd w:id="0"/>
      <w:bookmarkEnd w:id="71"/>
      <w:r>
        <w:rPr>
          <w:sz w:val="22"/>
          <w:szCs w:val="22"/>
        </w:rPr>
        <w:lastRenderedPageBreak/>
        <w:t>P</w:t>
      </w:r>
      <w:r w:rsidR="00156B87" w:rsidRPr="00F66C86">
        <w:rPr>
          <w:sz w:val="22"/>
          <w:szCs w:val="22"/>
        </w:rPr>
        <w:t>OSTUP PŘI VYJEDNÁVÁNÍ A UPLATŇOVÁNÍ KOORDINOVANÉHO PŘÍSTUPU</w:t>
      </w:r>
      <w:bookmarkEnd w:id="147"/>
      <w:bookmarkEnd w:id="148"/>
      <w:bookmarkEnd w:id="149"/>
      <w:bookmarkEnd w:id="150"/>
      <w:bookmarkEnd w:id="151"/>
    </w:p>
    <w:p w:rsidR="00156B87" w:rsidRPr="00AB60CD" w:rsidRDefault="00156B87" w:rsidP="00AB60CD">
      <w:pPr>
        <w:pStyle w:val="Nadpis2"/>
      </w:pPr>
      <w:bookmarkStart w:id="152" w:name="_Toc494889233"/>
      <w:bookmarkStart w:id="153" w:name="_Toc491875383"/>
      <w:bookmarkStart w:id="154" w:name="_Toc492707677"/>
      <w:bookmarkStart w:id="155" w:name="_Toc495955915"/>
      <w:bookmarkStart w:id="156" w:name="_Toc510794005"/>
      <w:r w:rsidRPr="00AB60CD">
        <w:t>KOORDINOVANÝ PŘÍSTUP V OBLASTI SOCIÁLNÍ PRÁCE</w:t>
      </w:r>
      <w:bookmarkEnd w:id="152"/>
      <w:bookmarkEnd w:id="153"/>
      <w:bookmarkEnd w:id="154"/>
      <w:bookmarkEnd w:id="155"/>
      <w:r w:rsidR="006F2EB7">
        <w:t xml:space="preserve"> A SOCIÁLNÍCH SLUŽEB</w:t>
      </w:r>
      <w:bookmarkEnd w:id="156"/>
      <w:r w:rsidR="00FA3760">
        <w:t xml:space="preserve"> </w:t>
      </w:r>
    </w:p>
    <w:p w:rsidR="00156B87" w:rsidRPr="00F66C86" w:rsidRDefault="00156B87" w:rsidP="00156B87">
      <w:pPr>
        <w:pStyle w:val="Nadpis3"/>
      </w:pPr>
      <w:bookmarkStart w:id="157" w:name="_Toc494889234"/>
      <w:bookmarkStart w:id="158" w:name="_Toc495955916"/>
      <w:bookmarkStart w:id="159" w:name="_Toc510794006"/>
      <w:r w:rsidRPr="00F66C86">
        <w:t>3.1.1</w:t>
      </w:r>
      <w:r w:rsidRPr="00F66C86">
        <w:tab/>
        <w:t>Klíčoví lokální aktéři a jejich kompetence</w:t>
      </w:r>
      <w:bookmarkEnd w:id="157"/>
      <w:bookmarkEnd w:id="158"/>
      <w:bookmarkEnd w:id="159"/>
    </w:p>
    <w:p w:rsidR="00156B87" w:rsidRPr="00F66C86" w:rsidRDefault="00156B87" w:rsidP="00156B87">
      <w:pPr>
        <w:spacing w:after="120"/>
        <w:rPr>
          <w:b/>
        </w:rPr>
      </w:pPr>
      <w:r w:rsidRPr="00F66C86">
        <w:rPr>
          <w:b/>
        </w:rPr>
        <w:t>Agentura</w:t>
      </w:r>
    </w:p>
    <w:p w:rsidR="00156B87" w:rsidRPr="00F66C86" w:rsidRDefault="00156B87" w:rsidP="000077AC">
      <w:pPr>
        <w:pStyle w:val="OdstavecseseznamemII"/>
      </w:pPr>
      <w:r w:rsidRPr="00F338D8">
        <w:t>Úkolem Agentury je iniciovat potřebné navýšení kapacit a zvýšení dostupnosti sociálních služeb a služeb věnujících se dluhovému poradenství mimo rámec sociálních služeb, podporovat vznik</w:t>
      </w:r>
      <w:r w:rsidRPr="00F66C86">
        <w:t xml:space="preserve"> nových potřebných sociálních služeb řešících nepříznivou sociální si</w:t>
      </w:r>
      <w:r>
        <w:t>tuaci v území a vytvořit podmín</w:t>
      </w:r>
      <w:r w:rsidRPr="00F66C86">
        <w:t>k</w:t>
      </w:r>
      <w:r>
        <w:t>y</w:t>
      </w:r>
      <w:r w:rsidRPr="00F66C86">
        <w:t xml:space="preserve"> ke snížení napětí, které vzniká v dů</w:t>
      </w:r>
      <w:r>
        <w:t xml:space="preserve">sledku rizikového chování </w:t>
      </w:r>
      <w:r w:rsidR="0077383C" w:rsidRPr="001904D2">
        <w:t>osob</w:t>
      </w:r>
      <w:r w:rsidRPr="000077AC">
        <w:t>.</w:t>
      </w:r>
    </w:p>
    <w:p w:rsidR="00156B87" w:rsidRPr="0012496E" w:rsidRDefault="00156B87" w:rsidP="000077AC">
      <w:pPr>
        <w:pStyle w:val="OdstavecseseznamemII"/>
      </w:pPr>
      <w:r w:rsidRPr="0012496E">
        <w:t xml:space="preserve">Agentura podporuje </w:t>
      </w:r>
      <w:r w:rsidR="00376BA4" w:rsidRPr="002D7480">
        <w:t xml:space="preserve">místní aktéry v realizaci opatření zaměřených na </w:t>
      </w:r>
      <w:r w:rsidRPr="0012496E">
        <w:t xml:space="preserve">ohrožené rodiny s dětmi a usiluje o snížení rizika umístění dětí do ústavní péče. Agentura </w:t>
      </w:r>
      <w:r w:rsidR="0012496E" w:rsidRPr="0012496E">
        <w:t xml:space="preserve">usiluje o </w:t>
      </w:r>
      <w:r w:rsidRPr="0012496E">
        <w:t xml:space="preserve">zvýšení odborných kompetencí a kapacit poskytovatelů </w:t>
      </w:r>
      <w:r w:rsidR="00A77943">
        <w:t xml:space="preserve">sociální práce a </w:t>
      </w:r>
      <w:r w:rsidRPr="0012496E">
        <w:t>sociálních služeb</w:t>
      </w:r>
      <w:r w:rsidR="00A77943">
        <w:t xml:space="preserve"> v území</w:t>
      </w:r>
      <w:r w:rsidRPr="0012496E">
        <w:t xml:space="preserve">. </w:t>
      </w:r>
    </w:p>
    <w:p w:rsidR="00156B87" w:rsidRPr="00F66C86" w:rsidRDefault="0057241E" w:rsidP="000077AC">
      <w:pPr>
        <w:pStyle w:val="OdstavecseseznamemII"/>
      </w:pPr>
      <w:r>
        <w:t>Cílem Agentury je podpora subjektů při zavádění metod sociální práce v území z</w:t>
      </w:r>
      <w:r w:rsidR="00B44632" w:rsidRPr="0057241E">
        <w:t>ejména</w:t>
      </w:r>
      <w:r w:rsidR="00B44632">
        <w:t xml:space="preserve"> prostřednictvím projektového poradenství</w:t>
      </w:r>
      <w:r w:rsidR="00F02D8B">
        <w:t xml:space="preserve"> </w:t>
      </w:r>
      <w:r w:rsidR="00B44632">
        <w:t>a sdílení příkladů dobré praxe</w:t>
      </w:r>
      <w:r w:rsidR="00156B87" w:rsidRPr="00F66C86">
        <w:t>.</w:t>
      </w:r>
    </w:p>
    <w:p w:rsidR="00156B87" w:rsidRPr="00F66C86" w:rsidRDefault="00156B87" w:rsidP="00156B87">
      <w:pPr>
        <w:spacing w:after="120"/>
        <w:rPr>
          <w:b/>
        </w:rPr>
      </w:pPr>
      <w:r w:rsidRPr="00F66C86">
        <w:rPr>
          <w:b/>
        </w:rPr>
        <w:t>Obce</w:t>
      </w:r>
    </w:p>
    <w:p w:rsidR="00156B87" w:rsidRPr="00F66C86" w:rsidRDefault="00156B87" w:rsidP="007E0C84">
      <w:pPr>
        <w:pStyle w:val="OdstavecseseznamemII"/>
      </w:pPr>
      <w:r w:rsidRPr="00F66C86">
        <w:t>Rozsah kompetencí z hlediska výkonu státní správy (tzv. přenesené působnosti) v oblasti sociální práce je rozdílný v závislosti na tom,</w:t>
      </w:r>
      <w:r w:rsidR="00333795">
        <w:t xml:space="preserve"> o jaký typ obce se jedná</w:t>
      </w:r>
      <w:r w:rsidR="00390C7C">
        <w:t>.</w:t>
      </w:r>
      <w:r w:rsidR="001904D2">
        <w:t xml:space="preserve"> </w:t>
      </w:r>
      <w:r w:rsidRPr="00F66C86">
        <w:t xml:space="preserve">Spolupráce </w:t>
      </w:r>
      <w:r w:rsidR="008317F7" w:rsidRPr="00F66C86">
        <w:t xml:space="preserve">obce s Agenturou </w:t>
      </w:r>
      <w:r w:rsidRPr="00F66C86">
        <w:t xml:space="preserve">formou koordinovaného přístupu představuje pro obec významnou podporu k naplňování těchto kompetencí. </w:t>
      </w:r>
    </w:p>
    <w:p w:rsidR="00156B87" w:rsidRPr="00F66C86" w:rsidRDefault="00156B87" w:rsidP="007E0C84">
      <w:pPr>
        <w:pStyle w:val="OdstavecseseznamemII"/>
      </w:pPr>
      <w:r w:rsidRPr="00F66C86">
        <w:t>V samostatné působnosti patří ke klíčovým kompetencím obcí zejména:</w:t>
      </w:r>
    </w:p>
    <w:p w:rsidR="00156B87" w:rsidRPr="005C4AFE" w:rsidRDefault="00E06950" w:rsidP="00156B87">
      <w:pPr>
        <w:pStyle w:val="Odstavecseseznamem-pouze1rove"/>
      </w:pPr>
      <w:r>
        <w:t>p</w:t>
      </w:r>
      <w:r w:rsidR="00156B87" w:rsidRPr="00F66C86">
        <w:t>ečovat o vytváření podmínek pro rozvoj sociální péče a pro uspokojování potřeb občanů (§ 35 zákona č.128/2000 Sb</w:t>
      </w:r>
      <w:r w:rsidR="003D7234">
        <w:t>.) -</w:t>
      </w:r>
      <w:r w:rsidR="00156B87" w:rsidRPr="00F66C86">
        <w:t xml:space="preserve"> </w:t>
      </w:r>
      <w:r w:rsidR="003D7234">
        <w:t>o</w:t>
      </w:r>
      <w:r w:rsidR="00156B87" w:rsidRPr="00F66C86">
        <w:t xml:space="preserve">bce tuto kompetenci naplňují různými způsoby, např. prostřednictvím pracovníků obce nebo za tímto </w:t>
      </w:r>
      <w:r w:rsidR="00156B87" w:rsidRPr="005C4AFE">
        <w:t>účelem zřízené organizace obce, další formou může být finanční a jiná podpora poskytovatelů sociálních služeb (kteří napomáhají obci tuto kompetenci naplňovat</w:t>
      </w:r>
      <w:r w:rsidR="003D7234">
        <w:t>);</w:t>
      </w:r>
      <w:r w:rsidR="00156B87" w:rsidRPr="005C4AFE">
        <w:t xml:space="preserve"> </w:t>
      </w:r>
    </w:p>
    <w:p w:rsidR="00156B87" w:rsidRPr="005C4AFE" w:rsidRDefault="00E06950" w:rsidP="00156B87">
      <w:pPr>
        <w:pStyle w:val="Odstavecseseznamem-pouze1rove"/>
      </w:pPr>
      <w:r>
        <w:t>z</w:t>
      </w:r>
      <w:r w:rsidR="00156B87" w:rsidRPr="005C4AFE">
        <w:t>jišťovat potřeby poskytování sociálních služeb osobám nebo skupinám osob na svém území</w:t>
      </w:r>
      <w:r w:rsidR="003D7234">
        <w:t>,</w:t>
      </w:r>
      <w:r w:rsidR="00156B87" w:rsidRPr="005C4AFE">
        <w:t xml:space="preserve"> zajišťovat dostupnost informací o možnostech a způsobech poskytování s</w:t>
      </w:r>
      <w:r w:rsidR="00156B87">
        <w:t>ociálních služeb</w:t>
      </w:r>
      <w:r w:rsidR="003D7234">
        <w:t>;</w:t>
      </w:r>
      <w:r w:rsidR="00156B87">
        <w:t xml:space="preserve"> </w:t>
      </w:r>
      <w:r w:rsidR="003D7234">
        <w:t>o</w:t>
      </w:r>
      <w:r w:rsidR="00156B87" w:rsidRPr="005C4AFE">
        <w:t>bec může zpracovat střednědobý plán rozvoje sociálních služeb na svém území</w:t>
      </w:r>
      <w:r w:rsidR="003D7234">
        <w:t>;</w:t>
      </w:r>
      <w:r w:rsidR="00156B87" w:rsidRPr="005C4AFE">
        <w:t xml:space="preserve">  </w:t>
      </w:r>
    </w:p>
    <w:p w:rsidR="00156B87" w:rsidRPr="005C4AFE" w:rsidRDefault="00E06950" w:rsidP="00156B87">
      <w:pPr>
        <w:pStyle w:val="Odstavecseseznamem-pouze1rove"/>
      </w:pPr>
      <w:r>
        <w:t>s</w:t>
      </w:r>
      <w:r w:rsidR="00156B87">
        <w:t>polupracovat</w:t>
      </w:r>
      <w:r w:rsidR="00156B87" w:rsidRPr="005C4AFE">
        <w:t xml:space="preserve"> s krajem při určování sítě sociálních</w:t>
      </w:r>
      <w:r w:rsidR="00156B87">
        <w:t xml:space="preserve"> služeb na území kraje a </w:t>
      </w:r>
      <w:r w:rsidR="003D7234">
        <w:t>informovat krajský úřad</w:t>
      </w:r>
      <w:r w:rsidR="00156B87" w:rsidRPr="005C4AFE">
        <w:t xml:space="preserve"> o kapacitě sociálních služeb</w:t>
      </w:r>
      <w:r w:rsidR="00390C7C">
        <w:t>.</w:t>
      </w:r>
    </w:p>
    <w:p w:rsidR="00156B87" w:rsidRPr="00F66C86" w:rsidRDefault="00156B87" w:rsidP="007E0C84">
      <w:pPr>
        <w:pStyle w:val="OdstavecseseznamemII"/>
      </w:pPr>
      <w:r w:rsidRPr="00F66C86">
        <w:t>V přenesené působnosti má obecní úřad</w:t>
      </w:r>
      <w:r>
        <w:t xml:space="preserve"> zejména</w:t>
      </w:r>
      <w:r w:rsidRPr="00F66C86">
        <w:t>:</w:t>
      </w:r>
    </w:p>
    <w:p w:rsidR="00390C7C" w:rsidRDefault="00156B87" w:rsidP="00156B87">
      <w:pPr>
        <w:pStyle w:val="Odstavecseseznamem-pouze1rove"/>
      </w:pPr>
      <w:r w:rsidRPr="00F66C86">
        <w:t>zajistit osobě, které nen</w:t>
      </w:r>
      <w:r>
        <w:t>í poskytována sociální služba</w:t>
      </w:r>
      <w:r w:rsidR="00390C7C">
        <w:t>,</w:t>
      </w:r>
      <w:r>
        <w:t xml:space="preserve"> </w:t>
      </w:r>
      <w:r w:rsidRPr="00F66C86">
        <w:t>poskytnutí sociáln</w:t>
      </w:r>
      <w:r>
        <w:t>í služby nebo jiné formy pomoci</w:t>
      </w:r>
      <w:r w:rsidR="003D7234">
        <w:t>;</w:t>
      </w:r>
    </w:p>
    <w:p w:rsidR="00390C7C" w:rsidRDefault="00156B87" w:rsidP="00156B87">
      <w:pPr>
        <w:pStyle w:val="Odstavecseseznamem-pouze1rove"/>
      </w:pPr>
      <w:r w:rsidRPr="00F66C86">
        <w:t>poskytovat odborné sociální poradenství osobám ohroženým sociálním vyloučením z důvodu předchozí ústavní nebo ochranné výchovy nebo výkonu t</w:t>
      </w:r>
      <w:r>
        <w:t>restu</w:t>
      </w:r>
      <w:r w:rsidR="003D7234">
        <w:t>;</w:t>
      </w:r>
    </w:p>
    <w:p w:rsidR="00156B87" w:rsidRPr="00F66C86" w:rsidRDefault="00156B87" w:rsidP="00156B87">
      <w:pPr>
        <w:pStyle w:val="Odstavecseseznamem-pouze1rove"/>
      </w:pPr>
      <w:r w:rsidRPr="00F66C86">
        <w:t>realizovat činnosti sociální práce vedoucí k řešení nepříznivé sociální situace a k sociálnímu začleňování osob (zákon č. 108/2006 Sb., kompetence obce III. typu).</w:t>
      </w:r>
    </w:p>
    <w:p w:rsidR="00156B87" w:rsidRPr="00141717" w:rsidRDefault="00156B87" w:rsidP="00156B87">
      <w:pPr>
        <w:pStyle w:val="Podnadpis11"/>
        <w:rPr>
          <w:smallCaps w:val="0"/>
        </w:rPr>
      </w:pPr>
      <w:r w:rsidRPr="00141717">
        <w:rPr>
          <w:smallCaps w:val="0"/>
        </w:rPr>
        <w:t>Kraje</w:t>
      </w:r>
    </w:p>
    <w:p w:rsidR="00156B87" w:rsidRPr="00F66C86" w:rsidRDefault="00156B87" w:rsidP="008045CA">
      <w:pPr>
        <w:pStyle w:val="OdstavecseseznamemII"/>
      </w:pPr>
      <w:r w:rsidRPr="00F66C86">
        <w:t>Kraj představuje v systému sociálních služeb subjekt s nejširší působností a pravomocemi. Tyto kompetence jsou dány zejména zákonem č. 129/2000 Sb., o krajích a zákonem č. 108/2006 Sb., o sociálních službách.</w:t>
      </w:r>
    </w:p>
    <w:p w:rsidR="00156B87" w:rsidRPr="00F66C86" w:rsidRDefault="00156B87" w:rsidP="008045CA">
      <w:pPr>
        <w:pStyle w:val="OdstavecseseznamemII"/>
      </w:pPr>
      <w:r w:rsidRPr="00F66C86">
        <w:t>V samostatné působnosti kraj zejména:</w:t>
      </w:r>
    </w:p>
    <w:p w:rsidR="00156B87" w:rsidRPr="00F66C86" w:rsidRDefault="00156B87" w:rsidP="00156B87">
      <w:pPr>
        <w:pStyle w:val="Odstavecseseznamem-pouze1rove"/>
        <w:ind w:left="1066" w:hanging="357"/>
      </w:pPr>
      <w:r>
        <w:t>p</w:t>
      </w:r>
      <w:r w:rsidRPr="00F66C86">
        <w:t>ečuje o všestranný rozvoj svého území a o potřeby svých občanů</w:t>
      </w:r>
      <w:r w:rsidR="00390C7C">
        <w:t>;</w:t>
      </w:r>
    </w:p>
    <w:p w:rsidR="00156B87" w:rsidRPr="00F66C86" w:rsidRDefault="00156B87" w:rsidP="00156B87">
      <w:pPr>
        <w:pStyle w:val="Odstavecrove2"/>
      </w:pPr>
      <w:r>
        <w:lastRenderedPageBreak/>
        <w:t>z</w:t>
      </w:r>
      <w:r w:rsidRPr="00F66C86">
        <w:t>jišťuje potřeby poskytování sociálních služeb osobám nebo skupinám osob, zajišťuje dostupnost informací o možnostech a způsobech poskytování sociálních služeb</w:t>
      </w:r>
      <w:r w:rsidR="003D7234">
        <w:t>;</w:t>
      </w:r>
    </w:p>
    <w:p w:rsidR="00156B87" w:rsidRPr="00F66C86" w:rsidRDefault="00156B87" w:rsidP="00156B87">
      <w:pPr>
        <w:pStyle w:val="Odstavecrove2"/>
      </w:pPr>
      <w:r>
        <w:t>za</w:t>
      </w:r>
      <w:r w:rsidRPr="00F66C86">
        <w:t>jišťuje dostupnost poskytování sociálních služeb a určuje síť sociálních služeb na území kraje</w:t>
      </w:r>
      <w:r w:rsidR="00390C7C">
        <w:t>;</w:t>
      </w:r>
    </w:p>
    <w:p w:rsidR="00156B87" w:rsidRDefault="00156B87" w:rsidP="00156B87">
      <w:pPr>
        <w:pStyle w:val="Odstavecrove2"/>
      </w:pPr>
      <w:r>
        <w:t>z</w:t>
      </w:r>
      <w:r w:rsidRPr="00F66C86">
        <w:t>pracovává střednědobý plán rozvoje sociálních služeb ve spolupráci s</w:t>
      </w:r>
      <w:r>
        <w:t> </w:t>
      </w:r>
      <w:r w:rsidRPr="00F66C86">
        <w:t>obcemi</w:t>
      </w:r>
      <w:r>
        <w:t>,</w:t>
      </w:r>
      <w:r w:rsidRPr="00F66C86">
        <w:t xml:space="preserve"> zástupci poskytovatelů sociálních služeb a osob, kterým jsou poskytovány sociální služby</w:t>
      </w:r>
      <w:r w:rsidR="003D7234">
        <w:t xml:space="preserve"> -</w:t>
      </w:r>
      <w:r>
        <w:t xml:space="preserve"> </w:t>
      </w:r>
      <w:r w:rsidR="003D7234">
        <w:t>s</w:t>
      </w:r>
      <w:r w:rsidRPr="00F66C86">
        <w:t>oučástí</w:t>
      </w:r>
      <w:r>
        <w:t xml:space="preserve"> </w:t>
      </w:r>
      <w:r w:rsidRPr="00F66C86">
        <w:t xml:space="preserve">střednědobého plánu je ekonomická analýza, z níž musí být zřejmé, jakým způsobem bude síť sociálních služeb finančně zajištěna </w:t>
      </w:r>
      <w:r w:rsidR="00390C7C">
        <w:t xml:space="preserve">- </w:t>
      </w:r>
      <w:r w:rsidRPr="00F66C86">
        <w:t>financování sociálních služeb je vícezdrojové, podílejí se na něm zejména klienti služeb, kraje, obce, zdravotní pojišťovny a dále např. prostřednictvím prostředků z ESIF</w:t>
      </w:r>
      <w:r w:rsidR="003D7234">
        <w:t>)</w:t>
      </w:r>
      <w:r w:rsidR="001E6E48">
        <w:t>;</w:t>
      </w:r>
    </w:p>
    <w:p w:rsidR="00DB04FC" w:rsidRPr="0057241E" w:rsidRDefault="00DB04FC" w:rsidP="001459A8">
      <w:pPr>
        <w:pStyle w:val="Odstavecrove2"/>
        <w:rPr>
          <w:color w:val="000000" w:themeColor="text1"/>
        </w:rPr>
      </w:pPr>
      <w:r w:rsidRPr="00333795">
        <w:t>provádí protidrogovou politiku na území kraje; za tím účelem kraj přijímá nejméně jednou za 10 let krajskou strategii protidrogové politiky</w:t>
      </w:r>
      <w:r w:rsidRPr="00141717">
        <w:rPr>
          <w:color w:val="FF0000"/>
        </w:rPr>
        <w:t xml:space="preserve"> </w:t>
      </w:r>
      <w:r w:rsidRPr="0057241E">
        <w:rPr>
          <w:color w:val="000000" w:themeColor="text1"/>
        </w:rPr>
        <w:t xml:space="preserve">- viz </w:t>
      </w:r>
      <w:r w:rsidR="0076710A">
        <w:rPr>
          <w:color w:val="000000" w:themeColor="text1"/>
        </w:rPr>
        <w:t>zákon</w:t>
      </w:r>
      <w:r w:rsidRPr="0057241E">
        <w:rPr>
          <w:color w:val="000000" w:themeColor="text1"/>
        </w:rPr>
        <w:t xml:space="preserve"> 65/2017 Sb.</w:t>
      </w:r>
      <w:r w:rsidR="00390C7C">
        <w:rPr>
          <w:color w:val="000000" w:themeColor="text1"/>
        </w:rPr>
        <w:t>,</w:t>
      </w:r>
      <w:r w:rsidRPr="0057241E">
        <w:rPr>
          <w:color w:val="000000" w:themeColor="text1"/>
        </w:rPr>
        <w:t xml:space="preserve"> </w:t>
      </w:r>
      <w:r w:rsidR="00390C7C">
        <w:rPr>
          <w:color w:val="000000" w:themeColor="text1"/>
        </w:rPr>
        <w:t>o</w:t>
      </w:r>
      <w:r w:rsidR="00730B04" w:rsidRPr="0057241E">
        <w:rPr>
          <w:color w:val="000000" w:themeColor="text1"/>
        </w:rPr>
        <w:t xml:space="preserve"> ochraně před škodlivými účinky </w:t>
      </w:r>
      <w:r w:rsidR="00956A2D" w:rsidRPr="0057241E">
        <w:rPr>
          <w:color w:val="000000" w:themeColor="text1"/>
        </w:rPr>
        <w:t>návykových látek</w:t>
      </w:r>
      <w:r w:rsidR="0042537D">
        <w:rPr>
          <w:color w:val="000000" w:themeColor="text1"/>
        </w:rPr>
        <w:t>.</w:t>
      </w:r>
    </w:p>
    <w:p w:rsidR="00156B87" w:rsidRPr="00F66C86" w:rsidRDefault="00156B87" w:rsidP="00156B87">
      <w:pPr>
        <w:pStyle w:val="Odstavecrove2"/>
        <w:numPr>
          <w:ilvl w:val="0"/>
          <w:numId w:val="0"/>
        </w:numPr>
        <w:ind w:left="708"/>
      </w:pPr>
      <w:r w:rsidRPr="00F66C86">
        <w:t xml:space="preserve">Kraje na zajištění dostupnosti služeb dostávají každoročně prostředky ze státního rozpočtu ve formě dotace. Dotaci MPSV přiděluje na základě žádosti, která vychází z údajů o síti sociálních služeb. Dotaci jsou kraje povinny poskytovatelům sociální služeb poskytovat buď v souladu s pravidly Evropské unie o veřejné podpoře, nebo na základě veřejné zakázky dle </w:t>
      </w:r>
      <w:hyperlink r:id="rId38" w:history="1">
        <w:r w:rsidRPr="00F66C86">
          <w:t>zákona č. 134/2016 Sb., o zadávání veřejných zakázek</w:t>
        </w:r>
      </w:hyperlink>
      <w:r w:rsidRPr="00F66C86">
        <w:t>.</w:t>
      </w:r>
    </w:p>
    <w:p w:rsidR="00156B87" w:rsidRPr="00F66C86" w:rsidRDefault="00156B87" w:rsidP="00156B87">
      <w:pPr>
        <w:pStyle w:val="Odstavecrove2"/>
        <w:numPr>
          <w:ilvl w:val="0"/>
          <w:numId w:val="0"/>
        </w:numPr>
        <w:ind w:left="708"/>
      </w:pPr>
      <w:r w:rsidRPr="00F66C86">
        <w:t>Financování poskytovatelů na základě veřejné zakázky je realizováno ojediněle. Kraje převážně využívají jednu z forem veřejné podpory, kterou je režim tzv. vyrovnávací platby za závazek veřejné služby. Platbu poskytuje kraj pouze těm poskytovatelům sociálních služeb, kteří jsou zařazeni do sítě sociálních služeb a které kraj pověřil poskytováním služeb obecného hospodářského zájmu.</w:t>
      </w:r>
    </w:p>
    <w:p w:rsidR="00156B87" w:rsidRPr="00F66C86" w:rsidRDefault="00156B87" w:rsidP="008045CA">
      <w:pPr>
        <w:pStyle w:val="OdstavecseseznamemII"/>
      </w:pPr>
      <w:r w:rsidRPr="00F66C86">
        <w:t xml:space="preserve">V přenesené působnosti krajský úřad zejména: </w:t>
      </w:r>
    </w:p>
    <w:p w:rsidR="00156B87" w:rsidRPr="00F66C86" w:rsidRDefault="00E14017" w:rsidP="00156B87">
      <w:pPr>
        <w:pStyle w:val="Odstavecrove2"/>
        <w:ind w:left="1066" w:hanging="357"/>
      </w:pPr>
      <w:r>
        <w:t>r</w:t>
      </w:r>
      <w:r w:rsidR="00156B87" w:rsidRPr="00F66C86">
        <w:t>ozhoduje o registraci sociálních služeb a provádí kontrolu</w:t>
      </w:r>
      <w:r>
        <w:t>;</w:t>
      </w:r>
    </w:p>
    <w:p w:rsidR="00156B87" w:rsidRPr="0057241E" w:rsidRDefault="00E14017" w:rsidP="00D804B2">
      <w:pPr>
        <w:pStyle w:val="Odstavecrove2"/>
        <w:ind w:left="1066" w:hanging="357"/>
        <w:rPr>
          <w:b/>
        </w:rPr>
      </w:pPr>
      <w:r>
        <w:t>k</w:t>
      </w:r>
      <w:r w:rsidR="00156B87" w:rsidRPr="00F66C86">
        <w:t>oordinuje poskytování sociálních služeb a realizuje a koordinuje činnosti sociální práce</w:t>
      </w:r>
      <w:r>
        <w:t>;</w:t>
      </w:r>
    </w:p>
    <w:p w:rsidR="0057241E" w:rsidRPr="00333795" w:rsidRDefault="0042537D" w:rsidP="00156B87">
      <w:pPr>
        <w:pStyle w:val="Odstavecrove2"/>
        <w:spacing w:after="120"/>
        <w:ind w:left="1066" w:hanging="357"/>
        <w:rPr>
          <w:b/>
        </w:rPr>
      </w:pPr>
      <w:r>
        <w:t xml:space="preserve">vykonává </w:t>
      </w:r>
      <w:r w:rsidR="0057241E">
        <w:t xml:space="preserve">metodickou a kontrolní činnost, pokud jde o přenesenou působnost </w:t>
      </w:r>
      <w:r w:rsidR="00B66AD0">
        <w:t>pověřeného obecního úřadu</w:t>
      </w:r>
      <w:r w:rsidR="0057241E">
        <w:t xml:space="preserve"> a ORP.</w:t>
      </w:r>
    </w:p>
    <w:p w:rsidR="00156B87" w:rsidRPr="00E86125" w:rsidRDefault="00156B87" w:rsidP="00156B87">
      <w:pPr>
        <w:pStyle w:val="Odstavecrove2"/>
        <w:numPr>
          <w:ilvl w:val="0"/>
          <w:numId w:val="0"/>
        </w:numPr>
        <w:spacing w:before="120" w:after="120"/>
        <w:rPr>
          <w:b/>
        </w:rPr>
      </w:pPr>
      <w:r w:rsidRPr="00E86125">
        <w:rPr>
          <w:b/>
        </w:rPr>
        <w:t>Poskytovatelé sociálních služeb</w:t>
      </w:r>
    </w:p>
    <w:p w:rsidR="00156B87" w:rsidRPr="00F66C86" w:rsidRDefault="00156B87" w:rsidP="008045CA">
      <w:pPr>
        <w:pStyle w:val="OdstavecseseznamemII"/>
      </w:pPr>
      <w:r w:rsidRPr="00F66C86">
        <w:t xml:space="preserve">Poskytovatelem sociálních služeb může být jakákoliv právnická nebo fyzická osoba za předpokladu, že získá oprávnění (registraci krajského úřadu) k poskytování sociálních služeb. </w:t>
      </w:r>
    </w:p>
    <w:p w:rsidR="00156B87" w:rsidRDefault="00156B87" w:rsidP="008045CA">
      <w:pPr>
        <w:pStyle w:val="OdstavecseseznamemII"/>
      </w:pPr>
      <w:r w:rsidRPr="00F66C86">
        <w:t>Zákon č. 108/2006</w:t>
      </w:r>
      <w:r>
        <w:t xml:space="preserve"> Sb.</w:t>
      </w:r>
      <w:r w:rsidRPr="00F66C86">
        <w:t>, o sociálních službách upravuje druhy sociálních služeb, cílové skupiny, kterým jsou určeny a základní činnosti, které jsou poskytovatelé povinni zabezpečit. Zákon o sociálních službách a jeho prováděcí předpisy stanovují povinnosti, které musejí poskyto</w:t>
      </w:r>
      <w:r>
        <w:t>vatelé sociálních služeb plnit.</w:t>
      </w:r>
    </w:p>
    <w:p w:rsidR="00156B87" w:rsidRPr="00F338D8" w:rsidRDefault="00156B87" w:rsidP="00156B87">
      <w:pPr>
        <w:pStyle w:val="Odstavecrove2"/>
        <w:numPr>
          <w:ilvl w:val="0"/>
          <w:numId w:val="0"/>
        </w:numPr>
        <w:spacing w:before="120" w:after="120"/>
        <w:rPr>
          <w:b/>
        </w:rPr>
      </w:pPr>
      <w:r w:rsidRPr="00F338D8">
        <w:rPr>
          <w:b/>
        </w:rPr>
        <w:t>Poskytovatelé dluhového poradenství mimo rámec sociálních služeb</w:t>
      </w:r>
    </w:p>
    <w:p w:rsidR="00156B87" w:rsidRPr="00F338D8" w:rsidRDefault="00156B87" w:rsidP="008045CA">
      <w:pPr>
        <w:pStyle w:val="OdstavecseseznamemII"/>
      </w:pPr>
      <w:r w:rsidRPr="00F338D8">
        <w:t>Poskytovatelem služeb v oblasti dluhového poradenství může být i nestátní nezisková organizace poskytující dluhové poradenství mimo rámec sociálních služeb. Taková organizace poskytuje své služby zdarma. V případě podávání insolvenčních návrhů za klienty musí mít platnou akreditaci Ministerstva spravedlnosti.</w:t>
      </w:r>
    </w:p>
    <w:p w:rsidR="00156B87" w:rsidRDefault="00156B87" w:rsidP="00156B87">
      <w:pPr>
        <w:pStyle w:val="Podnadpis11"/>
        <w:rPr>
          <w:smallCaps w:val="0"/>
          <w:lang w:eastAsia="cs-CZ"/>
        </w:rPr>
      </w:pPr>
      <w:r w:rsidRPr="00F66C86">
        <w:rPr>
          <w:smallCaps w:val="0"/>
          <w:lang w:eastAsia="cs-CZ"/>
        </w:rPr>
        <w:t>Subjekty komunitní sociální práce</w:t>
      </w:r>
    </w:p>
    <w:p w:rsidR="00156B87" w:rsidRPr="00F66C86" w:rsidRDefault="00156B87" w:rsidP="008045CA">
      <w:pPr>
        <w:pStyle w:val="OdstavecseseznamemII"/>
      </w:pPr>
      <w:r w:rsidRPr="00F66C86">
        <w:t xml:space="preserve">Jednou z nově rozvíjených metod sociální práce je komunitní sociální práce. Jejím klientem je komunita - společenství lidí spojených společnými podmínkami, zájmy a/nebo problémy, jejichž řešení se snaží </w:t>
      </w:r>
      <w:r w:rsidRPr="00F66C86">
        <w:rPr>
          <w:rFonts w:eastAsia="Times New Roman"/>
        </w:rPr>
        <w:t>dosahovat společnými silami s využitím silných stránek členů komunity a vlastních zdrojů</w:t>
      </w:r>
      <w:r w:rsidRPr="00F66C86">
        <w:t xml:space="preserve">. </w:t>
      </w:r>
      <w:r w:rsidRPr="00F66C86">
        <w:rPr>
          <w:bCs/>
        </w:rPr>
        <w:lastRenderedPageBreak/>
        <w:t>Komunitní sociální práce je založen</w:t>
      </w:r>
      <w:r w:rsidR="001E6E48">
        <w:rPr>
          <w:bCs/>
        </w:rPr>
        <w:t>a</w:t>
      </w:r>
      <w:r w:rsidRPr="00F66C86">
        <w:rPr>
          <w:bCs/>
        </w:rPr>
        <w:t xml:space="preserve"> na propojování sdílených potřeb členů komunity a dostupných zdrojů </w:t>
      </w:r>
      <w:r w:rsidRPr="00F66C86">
        <w:t>(lidských, materiálních, finančních či jiných) a na stanovování dosažitelných cílů na základě možností.</w:t>
      </w:r>
    </w:p>
    <w:p w:rsidR="00156B87" w:rsidRPr="00F66C86" w:rsidRDefault="00CC7FA2" w:rsidP="008045CA">
      <w:pPr>
        <w:pStyle w:val="OdstavecseseznamemII"/>
      </w:pPr>
      <w:r>
        <w:t>Komunitní sociální práci lze chápat</w:t>
      </w:r>
      <w:r>
        <w:rPr>
          <w:rStyle w:val="Znakapoznpodarou"/>
        </w:rPr>
        <w:footnoteReference w:id="50"/>
      </w:r>
      <w:r>
        <w:t xml:space="preserve"> jako</w:t>
      </w:r>
      <w:r w:rsidR="00156B87" w:rsidRPr="00F66C86">
        <w:t xml:space="preserve"> </w:t>
      </w:r>
      <w:r w:rsidR="00156B87" w:rsidRPr="00F66C86">
        <w:rPr>
          <w:bCs/>
        </w:rPr>
        <w:t>významný inkluzivní mechanismus</w:t>
      </w:r>
      <w:r w:rsidR="00156B87" w:rsidRPr="00F66C86">
        <w:t xml:space="preserve">, ve kterém jsou osoby z cílových skupin zapojovány do rozhodování a do přímé realizace opatření na úrovni sousedství, vyloučené lokality, obce, města, mikroregionu, a to s cílem získání lepšího přístupu těchto osob ke společenským zdrojům (sociální ochrana, bydlení, vzdělání, zaměstnání, možnost </w:t>
      </w:r>
      <w:r w:rsidR="00156B87">
        <w:t>u</w:t>
      </w:r>
      <w:r w:rsidR="00156B87" w:rsidRPr="00F66C86">
        <w:t xml:space="preserve">platňovat svá práva </w:t>
      </w:r>
      <w:r w:rsidR="000E76E0">
        <w:t>apod</w:t>
      </w:r>
      <w:r w:rsidR="00156B87" w:rsidRPr="00F66C86">
        <w:t xml:space="preserve">.). </w:t>
      </w:r>
    </w:p>
    <w:p w:rsidR="00156B87" w:rsidRPr="0017587B" w:rsidRDefault="00156B87" w:rsidP="008045CA">
      <w:pPr>
        <w:pStyle w:val="OdstavecseseznamemII"/>
        <w:rPr>
          <w:shd w:val="clear" w:color="auto" w:fill="FFFFFF"/>
        </w:rPr>
      </w:pPr>
      <w:r w:rsidRPr="00FB41D4">
        <w:t>Oprávnění realizovat komunitní sociální práci není v ČR upraveno žádnou právní normou</w:t>
      </w:r>
      <w:r w:rsidR="00914FAE">
        <w:t>.</w:t>
      </w:r>
      <w:r w:rsidR="000403E7">
        <w:t xml:space="preserve"> </w:t>
      </w:r>
      <w:r w:rsidR="00914FAE">
        <w:t>P</w:t>
      </w:r>
      <w:r w:rsidRPr="00FB41D4">
        <w:t>rotože však představuje metodu sociální práce, lze dovodit, že ji může vykonávat pouze sociální pracovník dle p</w:t>
      </w:r>
      <w:r w:rsidRPr="00FB41D4">
        <w:rPr>
          <w:shd w:val="clear" w:color="auto" w:fill="FFFFFF"/>
        </w:rPr>
        <w:t>ředpokladů pro výkon povolání v souladu se zákonem č. 108/2006 Sb., o sociálních službách. Ve</w:t>
      </w:r>
      <w:r w:rsidRPr="0017587B">
        <w:rPr>
          <w:shd w:val="clear" w:color="auto" w:fill="FFFFFF"/>
        </w:rPr>
        <w:t xml:space="preserve"> věcné gesci má komunitní sociální práci Ministerstvo práce a sociálních věcí ČR, Odbor sociálních služeb, sociální práce, sociálního bydlení, Oddělení koncepce sociální práce a vzdělávání. </w:t>
      </w:r>
    </w:p>
    <w:p w:rsidR="00156B87" w:rsidRDefault="00156B87" w:rsidP="008045CA">
      <w:pPr>
        <w:pStyle w:val="OdstavecseseznamemII"/>
      </w:pPr>
      <w:r w:rsidRPr="00F66C86">
        <w:t xml:space="preserve">I když sama komunitní sociální práce sociální službou není a patří mezi samostatné metody sociální práce, </w:t>
      </w:r>
      <w:r w:rsidR="006124AE" w:rsidRPr="00F66C86">
        <w:t>mohou poskytovatelé</w:t>
      </w:r>
      <w:r w:rsidRPr="00F66C86">
        <w:t xml:space="preserve"> sociálních služeb k její realizaci na základě znalosti potřeb lokality, v níž působí, </w:t>
      </w:r>
      <w:r w:rsidR="006124AE" w:rsidRPr="00F66C86">
        <w:t>přistoupit.</w:t>
      </w:r>
      <w:r w:rsidR="006124AE">
        <w:t xml:space="preserve"> </w:t>
      </w:r>
    </w:p>
    <w:p w:rsidR="00046E95" w:rsidRPr="00F66C86" w:rsidRDefault="00046E95" w:rsidP="00046E95">
      <w:pPr>
        <w:pStyle w:val="OdstavecseseznamemII"/>
        <w:numPr>
          <w:ilvl w:val="0"/>
          <w:numId w:val="0"/>
        </w:numPr>
      </w:pPr>
    </w:p>
    <w:p w:rsidR="00156B87" w:rsidRPr="00F66C86" w:rsidRDefault="00156B87" w:rsidP="00156B87">
      <w:pPr>
        <w:pStyle w:val="Nadpis3"/>
      </w:pPr>
      <w:bookmarkStart w:id="160" w:name="_Toc491875385"/>
      <w:bookmarkStart w:id="161" w:name="_Toc492707679"/>
      <w:bookmarkStart w:id="162" w:name="_Toc494889235"/>
      <w:bookmarkStart w:id="163" w:name="_Ref494889331"/>
      <w:bookmarkStart w:id="164" w:name="_Toc495955917"/>
      <w:bookmarkStart w:id="165" w:name="_Toc510794007"/>
      <w:r w:rsidRPr="00F66C86">
        <w:t>3.1.2</w:t>
      </w:r>
      <w:r w:rsidRPr="00F66C86">
        <w:tab/>
        <w:t>Průběh spolupráce při tvorbě a naplňování SPSZ</w:t>
      </w:r>
      <w:bookmarkEnd w:id="160"/>
      <w:r>
        <w:t xml:space="preserve"> v oblasti </w:t>
      </w:r>
      <w:r w:rsidRPr="00F66C86">
        <w:t>sociální práce</w:t>
      </w:r>
      <w:bookmarkEnd w:id="161"/>
      <w:bookmarkEnd w:id="162"/>
      <w:bookmarkEnd w:id="163"/>
      <w:bookmarkEnd w:id="164"/>
      <w:r w:rsidR="00AD599F">
        <w:t xml:space="preserve"> a sociálních služeb</w:t>
      </w:r>
      <w:bookmarkEnd w:id="165"/>
    </w:p>
    <w:p w:rsidR="00156B87" w:rsidRPr="00F66C86" w:rsidRDefault="00156B87" w:rsidP="00156B87">
      <w:pPr>
        <w:spacing w:after="0"/>
        <w:rPr>
          <w:b/>
        </w:rPr>
      </w:pPr>
      <w:r w:rsidRPr="00F66C86">
        <w:rPr>
          <w:b/>
        </w:rPr>
        <w:t>Analytická část SPSZ v oblasti sociální práce</w:t>
      </w:r>
      <w:r w:rsidR="006F2EB7">
        <w:rPr>
          <w:b/>
        </w:rPr>
        <w:t xml:space="preserve"> a sociálních služeb</w:t>
      </w:r>
    </w:p>
    <w:p w:rsidR="00156B87" w:rsidRPr="00F66C86" w:rsidRDefault="00156B87" w:rsidP="008045CA">
      <w:pPr>
        <w:pStyle w:val="OdstavecseseznamemII"/>
      </w:pPr>
      <w:bookmarkStart w:id="166" w:name="_Ref494889147"/>
      <w:r w:rsidRPr="00F66C86">
        <w:t xml:space="preserve">Na začátku spolupráce mezi obcí a Agenturou </w:t>
      </w:r>
      <w:r w:rsidR="00924882">
        <w:t>dochází k mapování:</w:t>
      </w:r>
      <w:bookmarkEnd w:id="166"/>
    </w:p>
    <w:p w:rsidR="00156B87" w:rsidRDefault="00156B87" w:rsidP="00156B87">
      <w:pPr>
        <w:pStyle w:val="Odstavecrove2"/>
      </w:pPr>
      <w:r w:rsidRPr="00F66C86">
        <w:t>potřeb obyvatel obce, které mohou být naplňovány prostřednictvím sociálních služeb</w:t>
      </w:r>
      <w:r w:rsidR="000062B8">
        <w:t xml:space="preserve">, </w:t>
      </w:r>
      <w:r w:rsidR="000062B8" w:rsidRPr="00331F11">
        <w:t>činností sociální práce</w:t>
      </w:r>
      <w:r w:rsidRPr="00F66C86">
        <w:t xml:space="preserve"> či souvisejícími aktivitami</w:t>
      </w:r>
      <w:r w:rsidR="003D7234">
        <w:t>;</w:t>
      </w:r>
    </w:p>
    <w:p w:rsidR="00AA230C" w:rsidRPr="00F66C86" w:rsidRDefault="00AA230C" w:rsidP="00AA230C">
      <w:pPr>
        <w:pStyle w:val="Odstavecrove2"/>
      </w:pPr>
      <w:r w:rsidRPr="00F66C86">
        <w:t>aktuálně poskytovan</w:t>
      </w:r>
      <w:r w:rsidR="00924882">
        <w:t>ých</w:t>
      </w:r>
      <w:r w:rsidRPr="00F66C86">
        <w:t xml:space="preserve"> služ</w:t>
      </w:r>
      <w:r w:rsidR="00924882">
        <w:t>eb</w:t>
      </w:r>
      <w:r w:rsidRPr="00F66C86">
        <w:t>, jejich kapac</w:t>
      </w:r>
      <w:r w:rsidR="00924882">
        <w:t>it</w:t>
      </w:r>
      <w:r w:rsidRPr="00F66C86">
        <w:t xml:space="preserve"> i </w:t>
      </w:r>
      <w:r w:rsidR="00924882">
        <w:t>rozvojového</w:t>
      </w:r>
      <w:r w:rsidRPr="00F66C86">
        <w:t xml:space="preserve"> potenciál</w:t>
      </w:r>
      <w:r w:rsidR="00924882">
        <w:t>u</w:t>
      </w:r>
      <w:r w:rsidRPr="00F66C86">
        <w:t>, resp. a</w:t>
      </w:r>
      <w:r w:rsidR="003D7234">
        <w:t>bsorpční</w:t>
      </w:r>
      <w:r w:rsidR="00924882">
        <w:t>ch kapacit</w:t>
      </w:r>
      <w:r w:rsidRPr="00F66C86">
        <w:t xml:space="preserve"> poskytovatelů</w:t>
      </w:r>
      <w:r w:rsidR="003D7234">
        <w:t>;</w:t>
      </w:r>
    </w:p>
    <w:p w:rsidR="00244B09" w:rsidRDefault="00D72C7E" w:rsidP="00156B87">
      <w:pPr>
        <w:pStyle w:val="Odstavecrove2"/>
      </w:pPr>
      <w:r>
        <w:t>d</w:t>
      </w:r>
      <w:r w:rsidR="00924882">
        <w:t>ruhů</w:t>
      </w:r>
      <w:r w:rsidR="00B44632">
        <w:t xml:space="preserve"> sociálních služeb </w:t>
      </w:r>
      <w:r>
        <w:t>poskytov</w:t>
      </w:r>
      <w:r w:rsidR="00404C9D">
        <w:t>a</w:t>
      </w:r>
      <w:r w:rsidR="00924882">
        <w:t>ných</w:t>
      </w:r>
      <w:r>
        <w:t xml:space="preserve"> na území obce,</w:t>
      </w:r>
      <w:r w:rsidR="00B44632">
        <w:t xml:space="preserve"> </w:t>
      </w:r>
      <w:r>
        <w:t>a jejich zaměření na typy cílových</w:t>
      </w:r>
      <w:r w:rsidR="00B44632">
        <w:t xml:space="preserve"> skupin</w:t>
      </w:r>
      <w:r w:rsidR="00156B87" w:rsidRPr="00F66C86">
        <w:t xml:space="preserve">, jejich </w:t>
      </w:r>
      <w:r w:rsidR="00924882">
        <w:t>kapacit</w:t>
      </w:r>
      <w:r w:rsidR="00156B87" w:rsidRPr="00F66C86">
        <w:t xml:space="preserve"> i </w:t>
      </w:r>
      <w:r w:rsidR="00924882">
        <w:t>rozvojového</w:t>
      </w:r>
      <w:r w:rsidR="00156B87" w:rsidRPr="00F66C86">
        <w:t xml:space="preserve"> potenciál</w:t>
      </w:r>
      <w:r w:rsidR="00924882">
        <w:t>u</w:t>
      </w:r>
      <w:r w:rsidR="00156B87" w:rsidRPr="00F66C86">
        <w:t>, resp. a</w:t>
      </w:r>
      <w:r w:rsidR="003D7234">
        <w:t>bsorpční</w:t>
      </w:r>
      <w:r w:rsidR="00924882">
        <w:t>ch kapacit</w:t>
      </w:r>
      <w:r w:rsidR="00156B87" w:rsidRPr="00F66C86">
        <w:t xml:space="preserve"> poskytovatelů</w:t>
      </w:r>
      <w:r w:rsidR="003D7234">
        <w:t>;</w:t>
      </w:r>
    </w:p>
    <w:p w:rsidR="00156B87" w:rsidRPr="00F66C86" w:rsidRDefault="00156B87" w:rsidP="00156B87">
      <w:pPr>
        <w:pStyle w:val="Odstavecrove2"/>
      </w:pPr>
      <w:r w:rsidRPr="00F66C86">
        <w:t>sociální práce</w:t>
      </w:r>
      <w:r w:rsidR="009A48BA">
        <w:t xml:space="preserve"> </w:t>
      </w:r>
      <w:r w:rsidR="006F2EB7">
        <w:t>na úrovni obce (</w:t>
      </w:r>
      <w:r w:rsidR="00D72C7E">
        <w:t>realizovan</w:t>
      </w:r>
      <w:r w:rsidR="00924882">
        <w:t>é</w:t>
      </w:r>
      <w:r w:rsidR="00D72C7E">
        <w:t xml:space="preserve"> </w:t>
      </w:r>
      <w:r w:rsidR="006F2EB7">
        <w:t>sociálními</w:t>
      </w:r>
      <w:r w:rsidR="009839C6">
        <w:t xml:space="preserve"> </w:t>
      </w:r>
      <w:r w:rsidR="006124AE">
        <w:t>pr</w:t>
      </w:r>
      <w:r w:rsidRPr="00F66C86">
        <w:t>acovníky obce)</w:t>
      </w:r>
      <w:r w:rsidR="00244B09">
        <w:t>, a to</w:t>
      </w:r>
      <w:r w:rsidR="006F2EB7">
        <w:t xml:space="preserve"> jak v samostatné, tak i v přenesené působnosti</w:t>
      </w:r>
      <w:r w:rsidR="003D7234">
        <w:t>;</w:t>
      </w:r>
    </w:p>
    <w:p w:rsidR="00156B87" w:rsidRPr="00F66C86" w:rsidRDefault="00156B87" w:rsidP="00156B87">
      <w:pPr>
        <w:pStyle w:val="Odstavecrove2"/>
      </w:pPr>
      <w:r w:rsidRPr="00F66C86">
        <w:t xml:space="preserve">komunitní sociální práce </w:t>
      </w:r>
      <w:r w:rsidR="00924882">
        <w:t>realizované</w:t>
      </w:r>
      <w:r w:rsidRPr="00F66C86">
        <w:t xml:space="preserve"> na území obce</w:t>
      </w:r>
      <w:r w:rsidR="003D7234">
        <w:t>;</w:t>
      </w:r>
    </w:p>
    <w:p w:rsidR="00156B87" w:rsidRPr="00F66C86" w:rsidRDefault="00924882" w:rsidP="00156B87">
      <w:pPr>
        <w:pStyle w:val="Odstavecrove2"/>
      </w:pPr>
      <w:r>
        <w:t>strategických dokumentů</w:t>
      </w:r>
      <w:r w:rsidR="00156B87" w:rsidRPr="00F66C86">
        <w:t xml:space="preserve"> obce zabývající</w:t>
      </w:r>
      <w:r>
        <w:t>ch</w:t>
      </w:r>
      <w:r w:rsidR="00156B87" w:rsidRPr="00F66C86">
        <w:t xml:space="preserve"> se řešením</w:t>
      </w:r>
      <w:r w:rsidR="00E26CAB">
        <w:t xml:space="preserve"> takových </w:t>
      </w:r>
      <w:r w:rsidR="00156B87" w:rsidRPr="00F66C86">
        <w:t>potřeb osob v</w:t>
      </w:r>
      <w:r w:rsidR="00360FF0">
        <w:t> </w:t>
      </w:r>
      <w:r w:rsidR="00156B87" w:rsidRPr="00F66C86">
        <w:t>území</w:t>
      </w:r>
      <w:r w:rsidR="00360FF0">
        <w:t>, které lze ovlivnit opatřeními souvisejícími s výkonem sociální práce</w:t>
      </w:r>
      <w:r w:rsidR="00156B87" w:rsidRPr="00F66C86">
        <w:t xml:space="preserve"> (</w:t>
      </w:r>
      <w:r>
        <w:t xml:space="preserve">např. </w:t>
      </w:r>
      <w:r w:rsidR="00156B87" w:rsidRPr="00F66C86">
        <w:t>komunitní plány obce, programy rozvoje obce, města apod</w:t>
      </w:r>
      <w:r w:rsidR="003D7234">
        <w:t>.);</w:t>
      </w:r>
    </w:p>
    <w:p w:rsidR="00AA230C" w:rsidRPr="00F338D8" w:rsidRDefault="00924882" w:rsidP="00AA230C">
      <w:pPr>
        <w:pStyle w:val="Odstavecrove2"/>
      </w:pPr>
      <w:r>
        <w:t>strategických dokumentů</w:t>
      </w:r>
      <w:r w:rsidR="00156B87" w:rsidRPr="00F338D8">
        <w:t xml:space="preserve"> na úrovni kraje </w:t>
      </w:r>
      <w:r>
        <w:t>(</w:t>
      </w:r>
      <w:r w:rsidR="00156B87" w:rsidRPr="00F338D8">
        <w:t xml:space="preserve">střednědobý plán rozvoje sociálních služeb příslušného kraje a další prováděcí dokumenty </w:t>
      </w:r>
      <w:r>
        <w:t>/</w:t>
      </w:r>
      <w:r w:rsidR="00156B87" w:rsidRPr="00F338D8">
        <w:t>akční plány</w:t>
      </w:r>
      <w:r>
        <w:t>/</w:t>
      </w:r>
      <w:r w:rsidR="00156B87" w:rsidRPr="00F338D8">
        <w:t>)</w:t>
      </w:r>
      <w:r w:rsidR="003D7234">
        <w:t>;</w:t>
      </w:r>
    </w:p>
    <w:p w:rsidR="00156B87" w:rsidRPr="00F338D8" w:rsidRDefault="00924882" w:rsidP="00156B87">
      <w:pPr>
        <w:pStyle w:val="Odstavecrove2"/>
      </w:pPr>
      <w:r>
        <w:t>míry</w:t>
      </w:r>
      <w:r w:rsidR="00156B87" w:rsidRPr="00F338D8">
        <w:t xml:space="preserve"> předlužení obyvatel z pohledu počtu exekucí a insolvencí (např. prostřednictvím mapy exekucí a insolvenčního rejstříku)</w:t>
      </w:r>
      <w:r w:rsidR="003D7234">
        <w:t>;</w:t>
      </w:r>
    </w:p>
    <w:p w:rsidR="00156B87" w:rsidRPr="00F338D8" w:rsidRDefault="00156B87" w:rsidP="00156B87">
      <w:pPr>
        <w:pStyle w:val="Odstavecrove2"/>
      </w:pPr>
      <w:r w:rsidRPr="00F338D8">
        <w:t>stav</w:t>
      </w:r>
      <w:r w:rsidR="00924882">
        <w:t>u</w:t>
      </w:r>
      <w:r w:rsidRPr="00F338D8">
        <w:t xml:space="preserve"> pohledávek obce za obyvateli</w:t>
      </w:r>
      <w:r w:rsidR="003D7234">
        <w:t>.</w:t>
      </w:r>
    </w:p>
    <w:p w:rsidR="00156B87" w:rsidRPr="00F66C86" w:rsidRDefault="00156B87" w:rsidP="008045CA">
      <w:pPr>
        <w:pStyle w:val="OdstavecseseznamemII"/>
      </w:pPr>
      <w:r w:rsidRPr="00F66C86">
        <w:lastRenderedPageBreak/>
        <w:t xml:space="preserve">Obec poskytuje potřebnou součinnost (v závislosti na zvolené metodě sběru dat např. rozhovory, dotazníky, poskytnutí relevantních dokumentů) pro zpracování analytické části SPSZ (viz kap. 2.3.1 </w:t>
      </w:r>
      <w:r w:rsidR="0076710A">
        <w:t>Metodiky).</w:t>
      </w:r>
    </w:p>
    <w:p w:rsidR="00156B87" w:rsidRPr="00F66C86" w:rsidRDefault="00156B87" w:rsidP="00156B87">
      <w:pPr>
        <w:spacing w:after="0"/>
        <w:rPr>
          <w:b/>
        </w:rPr>
      </w:pPr>
      <w:r w:rsidRPr="00F66C86">
        <w:rPr>
          <w:b/>
        </w:rPr>
        <w:t>Práce v pracovních skupiná</w:t>
      </w:r>
      <w:r>
        <w:rPr>
          <w:b/>
        </w:rPr>
        <w:t xml:space="preserve">ch v oblasti </w:t>
      </w:r>
      <w:r w:rsidRPr="00F66C86">
        <w:rPr>
          <w:b/>
        </w:rPr>
        <w:t>sociální práce</w:t>
      </w:r>
      <w:r w:rsidR="00575C6E">
        <w:rPr>
          <w:b/>
        </w:rPr>
        <w:t xml:space="preserve"> a sociálních služeb</w:t>
      </w:r>
    </w:p>
    <w:p w:rsidR="00156B87" w:rsidRPr="00F66C86" w:rsidRDefault="00156B87" w:rsidP="008045CA">
      <w:pPr>
        <w:pStyle w:val="OdstavecseseznamemII"/>
      </w:pPr>
      <w:r>
        <w:t>S</w:t>
      </w:r>
      <w:r w:rsidRPr="00F66C86">
        <w:t>ociální práce</w:t>
      </w:r>
      <w:r>
        <w:t xml:space="preserve"> a s</w:t>
      </w:r>
      <w:r w:rsidRPr="00F66C86">
        <w:t>ociální služby a jsou nástrojem pro řešení nepříznivé sociálních situace osob. Je na zvážení obce, zda při tvorbě SPSZ bude zřízena samostatná pracovní skupina, nebo zda budou klíčoví zástupci subjektů, kteří se mohou podílet nebo podílejí na řešení nepříznivé sociální situace, zapojeni do konkrétních tematických pracovních skupin (pro prevenci rizikového chování a kriminality, pro zaměstnanost, pro bydl</w:t>
      </w:r>
      <w:r w:rsidR="000E76E0">
        <w:t>ení, pro zdraví</w:t>
      </w:r>
      <w:r w:rsidR="009A48BA">
        <w:t xml:space="preserve"> </w:t>
      </w:r>
      <w:r w:rsidR="000E76E0">
        <w:t>apod.</w:t>
      </w:r>
      <w:r w:rsidRPr="00F66C86">
        <w:t>). Poskytovatelé sociálních služeb relevantních z hlediska cílů a cílové skupiny (převážně služby sociální prevence a odborného poradenství) by měli být základní součástí lokálního partnerství.</w:t>
      </w:r>
    </w:p>
    <w:p w:rsidR="00156B87" w:rsidRPr="00F66C86" w:rsidRDefault="00156B87" w:rsidP="008045CA">
      <w:pPr>
        <w:pStyle w:val="OdstavecseseznamemII"/>
      </w:pPr>
      <w:r w:rsidRPr="00F66C86">
        <w:t>Na základě kombinace analytických a strategických vstupů dochází ke zpřesnění m</w:t>
      </w:r>
      <w:r w:rsidRPr="00F66C86">
        <w:rPr>
          <w:bCs/>
        </w:rPr>
        <w:t xml:space="preserve">ístní potřebnosti, která je chápána jako </w:t>
      </w:r>
      <w:r w:rsidRPr="00F66C86">
        <w:t xml:space="preserve">přítomnost fenoménů ovlivnitelných působením </w:t>
      </w:r>
      <w:r>
        <w:t xml:space="preserve">sociální práce a </w:t>
      </w:r>
      <w:r w:rsidRPr="00F66C86">
        <w:t xml:space="preserve">sociálních a dalších služeb (ohrožení kvality života, nepříznivé sociální situace, sociálně rizikové jevy, znevýhodnění v přístupu k veřejným službám a dalším zdrojům </w:t>
      </w:r>
      <w:r w:rsidR="000E76E0">
        <w:t>apod.</w:t>
      </w:r>
      <w:r w:rsidRPr="00F66C86">
        <w:t>) a souvisejících aktivit na území obce.</w:t>
      </w:r>
    </w:p>
    <w:p w:rsidR="00156B87" w:rsidRPr="00F66C86" w:rsidRDefault="00156B87" w:rsidP="00156B87">
      <w:pPr>
        <w:spacing w:after="0"/>
        <w:rPr>
          <w:b/>
        </w:rPr>
      </w:pPr>
      <w:r w:rsidRPr="00F66C86">
        <w:rPr>
          <w:b/>
        </w:rPr>
        <w:t>Plánovací fáze v oblasti sociální práce</w:t>
      </w:r>
      <w:r w:rsidR="00575C6E">
        <w:rPr>
          <w:b/>
        </w:rPr>
        <w:t xml:space="preserve"> a sociálních služeb</w:t>
      </w:r>
    </w:p>
    <w:p w:rsidR="00156B87" w:rsidRDefault="00156B87" w:rsidP="008045CA">
      <w:pPr>
        <w:pStyle w:val="OdstavecseseznamemII"/>
      </w:pPr>
      <w:r w:rsidRPr="00F66C86">
        <w:t xml:space="preserve">Plánovací fáze následuje po fázi analytické a v oblasti </w:t>
      </w:r>
      <w:r w:rsidR="006124AE" w:rsidRPr="00F66C86">
        <w:t>sociální práce</w:t>
      </w:r>
      <w:r w:rsidR="00AD599F">
        <w:t xml:space="preserve"> </w:t>
      </w:r>
      <w:r w:rsidR="00D72C7E">
        <w:t>a sociálních služeb</w:t>
      </w:r>
      <w:r w:rsidR="00AD599F">
        <w:t xml:space="preserve"> a</w:t>
      </w:r>
      <w:r w:rsidRPr="00F66C86">
        <w:t xml:space="preserve"> jejím </w:t>
      </w:r>
      <w:r w:rsidR="006124AE" w:rsidRPr="00F66C86">
        <w:t>obsahem</w:t>
      </w:r>
      <w:r w:rsidR="006124AE">
        <w:t xml:space="preserve"> je</w:t>
      </w:r>
      <w:r w:rsidRPr="00F66C86">
        <w:t xml:space="preserve"> jednání o rozsahu a metodách sociální práce (včetně komunitní) a o druzích sociálních služeb, jejich rozsahu (kapacitách), formách a předpokládaných nákladech na zajištění zjištěných potřeb osob a souvisejících aktivit v dané obci. V této fázi je klíčová a zcela nezbytná součinnost s krajem.</w:t>
      </w:r>
    </w:p>
    <w:p w:rsidR="00156B87" w:rsidRPr="00F66C86" w:rsidRDefault="00156B87" w:rsidP="008045CA">
      <w:pPr>
        <w:pStyle w:val="OdstavecseseznamemII"/>
      </w:pPr>
      <w:r>
        <w:t>P</w:t>
      </w:r>
      <w:r w:rsidRPr="00F66C86">
        <w:t>otenciální předkladatelé projektů s podporou zástupců regionálního centra Agentury shromáždí cíle, které vyžadují realizaci nových sociálních služeb, případně rozšíření stávajících služeb a konzultují jejich proveditelnost s orgány krajského úřadu zodpovědnými za správu sítě sociálních služeb. Konzultuje se jejich začlenění do krajské sítě sociálních služeb zejména s důrazem na potřebnost naplánovaných kapacit služeb v obci a s ohledem na postupy stanovené krajem pro změnu či doplnění krajské sítě sociálních služeb</w:t>
      </w:r>
      <w:r>
        <w:t>.</w:t>
      </w:r>
    </w:p>
    <w:p w:rsidR="00156B87" w:rsidRPr="00F66C86" w:rsidRDefault="00156B87" w:rsidP="008045CA">
      <w:pPr>
        <w:pStyle w:val="OdstavecseseznamemII"/>
      </w:pPr>
      <w:r w:rsidRPr="00F66C86">
        <w:t>Klíčová součinnost s krajem se odvíjí od kompetence kraje v tvorbě sítě a vydávání pověřovacích aktů, bez nichž nelze rozvoj služeb v SPSZ realizovat. Tvorba krajských sítí a financování poskytovatelů sociálních služeb je realizovaná v samostatné působnosti. Podmínky v jednotlivých krajích jsou v těchto procesech proto odlišné, stejně jako termíny, ve kterých tvorba sítě a její schvalování probíhá. Vyjednávání s krajem je nezbytné zahájit v dostatečném časovém předstihu (minimálně 1 rok, předcházející roku, ve kterém by se mělo realizovat opatření spočívající v rozvoji kapacit sociálních služeb na území obce). Ve spolupracujících krajích může být zástupce Agentury členem řídicích a/nebo pracovních skupin Střednědobého plánu rozvoje sociálních služeb.</w:t>
      </w:r>
    </w:p>
    <w:p w:rsidR="00156B87" w:rsidRPr="005C4AFE" w:rsidRDefault="00156B87" w:rsidP="008045CA">
      <w:pPr>
        <w:pStyle w:val="OdstavecseseznamemII"/>
      </w:pPr>
      <w:r w:rsidRPr="005C4AFE">
        <w:t xml:space="preserve">Vyjednávání s krajem věnuje Agentura v oblasti sociálních služeb mimořádnou pozornost, neboť má klíčový vliv na udržitelnost zaváděných/inovovaných služeb a aktivit. Zásadní je stanovisko kraje: </w:t>
      </w:r>
    </w:p>
    <w:p w:rsidR="00156B87" w:rsidRPr="005C4AFE" w:rsidRDefault="00156B87" w:rsidP="001E6E48">
      <w:pPr>
        <w:pStyle w:val="Odstavecrove2"/>
        <w:spacing w:before="120" w:after="120"/>
        <w:ind w:left="993" w:hanging="284"/>
      </w:pPr>
      <w:r w:rsidRPr="005C4AFE">
        <w:t>k zařazení služby do sítě</w:t>
      </w:r>
      <w:r w:rsidR="00924882">
        <w:t xml:space="preserve"> (v</w:t>
      </w:r>
      <w:r w:rsidRPr="005C4AFE">
        <w:t xml:space="preserve"> případě zařazení nových kapacit sociálních služeb do sítě sociálních služeb kraje </w:t>
      </w:r>
      <w:r w:rsidR="00924882">
        <w:t>/</w:t>
      </w:r>
      <w:r w:rsidRPr="005C4AFE">
        <w:t>v některých krajích označení „základní síť</w:t>
      </w:r>
      <w:r w:rsidR="00924882">
        <w:t>“/</w:t>
      </w:r>
      <w:r w:rsidRPr="005C4AFE">
        <w:t xml:space="preserve"> je garantována udržitelnost těchto opatření v dlouhodobém horizontu</w:t>
      </w:r>
      <w:r w:rsidR="00924882">
        <w:t>);</w:t>
      </w:r>
    </w:p>
    <w:p w:rsidR="00156B87" w:rsidRPr="005C4AFE" w:rsidRDefault="00156B87" w:rsidP="00156B87">
      <w:pPr>
        <w:pStyle w:val="Odstavecrove2"/>
        <w:spacing w:before="120" w:after="120"/>
        <w:ind w:left="993" w:hanging="284"/>
      </w:pPr>
      <w:r w:rsidRPr="005C4AFE">
        <w:t xml:space="preserve">k předpokládaným zdrojům financování služby (vlastní krajský projekt z ESIF, dotace, poměr požadovaného spolufinancování ze strany obce </w:t>
      </w:r>
      <w:r w:rsidR="006124AE">
        <w:t>apod.</w:t>
      </w:r>
      <w:r w:rsidRPr="005C4AFE">
        <w:t>).</w:t>
      </w:r>
    </w:p>
    <w:p w:rsidR="00046E95" w:rsidRPr="008045CA" w:rsidRDefault="00046E95" w:rsidP="00066823">
      <w:pPr>
        <w:pStyle w:val="mezera"/>
      </w:pPr>
      <w:bookmarkStart w:id="167" w:name="_Toc491875386"/>
      <w:bookmarkStart w:id="168" w:name="_Toc492707680"/>
      <w:bookmarkStart w:id="169" w:name="_Toc494889236"/>
      <w:bookmarkStart w:id="170" w:name="_Toc495955918"/>
    </w:p>
    <w:p w:rsidR="00156B87" w:rsidRPr="00F66C86" w:rsidRDefault="00156B87" w:rsidP="00156B87">
      <w:pPr>
        <w:pStyle w:val="Nadpis3"/>
        <w:spacing w:before="120" w:after="120"/>
      </w:pPr>
      <w:bookmarkStart w:id="171" w:name="_Toc510794008"/>
      <w:r w:rsidRPr="00F66C86">
        <w:t>3.1.3</w:t>
      </w:r>
      <w:r w:rsidRPr="00F66C86">
        <w:tab/>
        <w:t>Možné přínosy spo</w:t>
      </w:r>
      <w:r>
        <w:t>lupráce v rámci KPSVL v</w:t>
      </w:r>
      <w:r w:rsidR="00262A82">
        <w:t> </w:t>
      </w:r>
      <w:r>
        <w:t>oblasti</w:t>
      </w:r>
      <w:r w:rsidR="00262A82">
        <w:t xml:space="preserve"> sociální</w:t>
      </w:r>
      <w:r w:rsidRPr="00F66C86">
        <w:t xml:space="preserve"> </w:t>
      </w:r>
      <w:bookmarkEnd w:id="167"/>
      <w:r w:rsidRPr="00F66C86">
        <w:t>práce</w:t>
      </w:r>
      <w:bookmarkEnd w:id="168"/>
      <w:bookmarkEnd w:id="169"/>
      <w:bookmarkEnd w:id="170"/>
      <w:r w:rsidR="009A48BA">
        <w:t xml:space="preserve"> </w:t>
      </w:r>
      <w:r w:rsidR="0077383C" w:rsidRPr="009A48BA">
        <w:t>a sociálních služeb</w:t>
      </w:r>
      <w:bookmarkEnd w:id="171"/>
      <w:r w:rsidR="00B44632" w:rsidRPr="002D467A">
        <w:t xml:space="preserve"> </w:t>
      </w:r>
    </w:p>
    <w:p w:rsidR="0021340C" w:rsidRDefault="0021340C" w:rsidP="0021340C">
      <w:pPr>
        <w:pStyle w:val="OdstavecseseznamemII"/>
      </w:pPr>
      <w:r>
        <w:t>Cíle realizace aktivit zaměřených na oblast sociální práce a sociálních služeb:</w:t>
      </w:r>
    </w:p>
    <w:p w:rsidR="00156B87" w:rsidRPr="00F66C86" w:rsidRDefault="00156B87" w:rsidP="00156B87">
      <w:pPr>
        <w:pStyle w:val="Odstavecseseznamem-pouze1rove"/>
      </w:pPr>
      <w:r w:rsidRPr="00F66C86">
        <w:t>navýšení kapacit a zvýšení dostupnosti sociálních služeb na území obce</w:t>
      </w:r>
      <w:r w:rsidR="0021340C">
        <w:t>;</w:t>
      </w:r>
      <w:r w:rsidRPr="00F66C86">
        <w:t xml:space="preserve"> </w:t>
      </w:r>
    </w:p>
    <w:p w:rsidR="00156B87" w:rsidRPr="00F66C86" w:rsidRDefault="0021340C" w:rsidP="00156B87">
      <w:pPr>
        <w:pStyle w:val="Odstavecseseznamem-pouze1rove"/>
      </w:pPr>
      <w:r>
        <w:t>podpora</w:t>
      </w:r>
      <w:r w:rsidR="00156B87" w:rsidRPr="00F66C86">
        <w:t xml:space="preserve"> vzniku nových sociálních služeb řešících nepříznivou sociální situaci v území a vytvoření podmínek k snížení napětí, které vzniká v důsledku rizikového chování osob</w:t>
      </w:r>
      <w:r>
        <w:t>;</w:t>
      </w:r>
      <w:r w:rsidR="00156B87" w:rsidRPr="00F66C86">
        <w:t xml:space="preserve"> </w:t>
      </w:r>
    </w:p>
    <w:p w:rsidR="00156B87" w:rsidRPr="00F66C86" w:rsidRDefault="0021340C" w:rsidP="00156B87">
      <w:pPr>
        <w:pStyle w:val="Odstavecseseznamem-pouze1rove"/>
      </w:pPr>
      <w:r>
        <w:t>podpora</w:t>
      </w:r>
      <w:r w:rsidR="00156B87" w:rsidRPr="00F66C86">
        <w:t xml:space="preserve"> rodin s dětmi a snížení rizika umístění dětí do ústavní péče</w:t>
      </w:r>
      <w:r>
        <w:t>;</w:t>
      </w:r>
    </w:p>
    <w:p w:rsidR="00156B87" w:rsidRPr="00F338D8" w:rsidRDefault="00156B87" w:rsidP="00156B87">
      <w:pPr>
        <w:pStyle w:val="Odstavecseseznamem-pouze1rove"/>
      </w:pPr>
      <w:r w:rsidRPr="00F338D8">
        <w:t>zlepšení materiálně technického zázemí k poskytování sociálních služeb</w:t>
      </w:r>
      <w:r w:rsidR="0021340C">
        <w:t>;</w:t>
      </w:r>
      <w:r w:rsidRPr="00F338D8">
        <w:t xml:space="preserve"> </w:t>
      </w:r>
    </w:p>
    <w:p w:rsidR="00156B87" w:rsidRPr="00F338D8" w:rsidRDefault="00156B87" w:rsidP="00156B87">
      <w:pPr>
        <w:pStyle w:val="Odstavecseseznamem-pouze1rove"/>
      </w:pPr>
      <w:r w:rsidRPr="00F338D8">
        <w:t>zvýšení odborných kompetencí a kapacit sociálních pracovníků obce nebo poskytovatelů sociálních služeb</w:t>
      </w:r>
      <w:r w:rsidR="0021340C">
        <w:t>;</w:t>
      </w:r>
      <w:r w:rsidRPr="00F338D8">
        <w:t xml:space="preserve"> </w:t>
      </w:r>
    </w:p>
    <w:p w:rsidR="00156B87" w:rsidRPr="00F338D8" w:rsidRDefault="00156B87" w:rsidP="00156B87">
      <w:pPr>
        <w:pStyle w:val="Odstavecseseznamem-pouze1rove"/>
      </w:pPr>
      <w:r w:rsidRPr="00F338D8">
        <w:t>zavádění nových metod sociální práce v území, realizaci komunitní sociální práce v obci</w:t>
      </w:r>
      <w:r w:rsidR="0021340C">
        <w:t>;</w:t>
      </w:r>
    </w:p>
    <w:p w:rsidR="00156B87" w:rsidRPr="00F338D8" w:rsidRDefault="00156B87" w:rsidP="00156B87">
      <w:pPr>
        <w:pStyle w:val="Odstavecseseznamem-pouze1rove"/>
      </w:pPr>
      <w:r w:rsidRPr="00F338D8">
        <w:t>zavádění nových metod práce s vlastními pohledávkami obce</w:t>
      </w:r>
      <w:r w:rsidR="00C43DEA">
        <w:t xml:space="preserve"> (např. pohledávky v oblasti bydlení</w:t>
      </w:r>
      <w:r w:rsidR="00B44632">
        <w:t>,</w:t>
      </w:r>
      <w:r w:rsidR="00C43DEA">
        <w:t xml:space="preserve"> či odpadů</w:t>
      </w:r>
      <w:r w:rsidR="00B44632">
        <w:t xml:space="preserve"> apod.</w:t>
      </w:r>
      <w:r w:rsidR="0021340C">
        <w:t>);</w:t>
      </w:r>
    </w:p>
    <w:p w:rsidR="00156B87" w:rsidRDefault="0021340C" w:rsidP="00156B87">
      <w:pPr>
        <w:pStyle w:val="Odstavecseseznamem-pouze1rove"/>
      </w:pPr>
      <w:r>
        <w:t>realizace</w:t>
      </w:r>
      <w:r w:rsidR="00156B87" w:rsidRPr="00F338D8">
        <w:t xml:space="preserve"> specifických programů na prevenci a řešení excesivního zadlužení obyvatel</w:t>
      </w:r>
      <w:r>
        <w:t>.</w:t>
      </w:r>
    </w:p>
    <w:p w:rsidR="00FC22C1" w:rsidRPr="00FC22C1" w:rsidRDefault="00E05A01" w:rsidP="00F71DE0">
      <w:pPr>
        <w:pStyle w:val="NormlnII"/>
      </w:pPr>
      <w:r>
        <w:t>V</w:t>
      </w:r>
      <w:r w:rsidR="00FC22C1" w:rsidRPr="00FC22C1">
        <w:t>znik nových soc</w:t>
      </w:r>
      <w:r>
        <w:t>iálních</w:t>
      </w:r>
      <w:r w:rsidR="00FC22C1" w:rsidRPr="00FC22C1">
        <w:t xml:space="preserve"> služeb</w:t>
      </w:r>
      <w:r>
        <w:t xml:space="preserve"> vždy závisí</w:t>
      </w:r>
      <w:r w:rsidR="00FC22C1" w:rsidRPr="00FC22C1">
        <w:t xml:space="preserve"> na možnostech </w:t>
      </w:r>
      <w:r>
        <w:t xml:space="preserve">sítě sociálních služeb kraje </w:t>
      </w:r>
      <w:r w:rsidR="00FC22C1" w:rsidRPr="00FC22C1">
        <w:t>v souladu se zákonem o sociálních službách.</w:t>
      </w:r>
    </w:p>
    <w:p w:rsidR="00FC22C1" w:rsidRPr="00F338D8" w:rsidRDefault="00FC22C1" w:rsidP="00066823">
      <w:pPr>
        <w:pStyle w:val="OdstavecseseznamemII"/>
        <w:numPr>
          <w:ilvl w:val="0"/>
          <w:numId w:val="0"/>
        </w:numPr>
        <w:ind w:left="360"/>
      </w:pPr>
    </w:p>
    <w:p w:rsidR="00156B87" w:rsidRPr="00865263" w:rsidRDefault="00156B87" w:rsidP="00331F11">
      <w:pPr>
        <w:pStyle w:val="Nadpis2"/>
      </w:pPr>
      <w:bookmarkStart w:id="172" w:name="_Toc492707681"/>
      <w:bookmarkStart w:id="173" w:name="_Toc494889237"/>
      <w:bookmarkStart w:id="174" w:name="_Toc495955919"/>
      <w:bookmarkStart w:id="175" w:name="_Toc510794009"/>
      <w:bookmarkStart w:id="176" w:name="_Toc491875391"/>
      <w:r w:rsidRPr="00865263">
        <w:t>KOORDINOVANÝ PŘÍSTUP V OBLASTI ZAMĚSTNANOSTI</w:t>
      </w:r>
      <w:bookmarkEnd w:id="172"/>
      <w:bookmarkEnd w:id="173"/>
      <w:bookmarkEnd w:id="174"/>
      <w:bookmarkEnd w:id="175"/>
    </w:p>
    <w:p w:rsidR="00AD599F" w:rsidRPr="00F66C86" w:rsidRDefault="00AD599F" w:rsidP="00AD599F">
      <w:pPr>
        <w:pStyle w:val="Nadpis3"/>
      </w:pPr>
      <w:bookmarkStart w:id="177" w:name="_Toc491875388"/>
      <w:bookmarkStart w:id="178" w:name="_Toc492707682"/>
      <w:bookmarkStart w:id="179" w:name="_Toc494889238"/>
      <w:bookmarkStart w:id="180" w:name="_Toc495955920"/>
      <w:bookmarkStart w:id="181" w:name="_Toc510794010"/>
      <w:bookmarkStart w:id="182" w:name="_Toc492707685"/>
      <w:bookmarkStart w:id="183" w:name="_Toc494889239"/>
      <w:bookmarkStart w:id="184" w:name="_Toc495955921"/>
      <w:r w:rsidRPr="00F66C86">
        <w:t>3.2.1</w:t>
      </w:r>
      <w:r w:rsidRPr="00F66C86">
        <w:tab/>
        <w:t>Klíčoví lokální aktéři a jejich kompetence</w:t>
      </w:r>
      <w:bookmarkEnd w:id="177"/>
      <w:bookmarkEnd w:id="178"/>
      <w:bookmarkEnd w:id="179"/>
      <w:bookmarkEnd w:id="180"/>
      <w:bookmarkEnd w:id="181"/>
    </w:p>
    <w:p w:rsidR="00AD599F" w:rsidRPr="00AD599F" w:rsidRDefault="00AD599F" w:rsidP="00AD599F">
      <w:pPr>
        <w:spacing w:after="60"/>
        <w:rPr>
          <w:b/>
        </w:rPr>
      </w:pPr>
      <w:r w:rsidRPr="00AD599F">
        <w:rPr>
          <w:b/>
        </w:rPr>
        <w:t>Agentura</w:t>
      </w:r>
    </w:p>
    <w:p w:rsidR="00AD599F" w:rsidRPr="00F66C86" w:rsidRDefault="00AD599F" w:rsidP="00AD599F">
      <w:pPr>
        <w:pStyle w:val="OdstavecseseznamemII"/>
      </w:pPr>
      <w:r w:rsidRPr="00F66C86">
        <w:t xml:space="preserve">Úkolem Agentury je iniciovat vznik lokálních sítí zaměstnanosti, které </w:t>
      </w:r>
      <w:r w:rsidRPr="00F66C86">
        <w:rPr>
          <w:shd w:val="clear" w:color="auto" w:fill="FFFFFF"/>
        </w:rPr>
        <w:t>budují prostředí vzájemné důvěry a spolupráce mezi lokálními aktéry na trhu práce na principu partnerství, integrují a koordinují opatření v oblasti zaměstnanosti v závislosti na potřebách lokálního trhu práce, citlivým způsob</w:t>
      </w:r>
      <w:r>
        <w:rPr>
          <w:shd w:val="clear" w:color="auto" w:fill="FFFFFF"/>
        </w:rPr>
        <w:t>em a </w:t>
      </w:r>
      <w:r w:rsidRPr="00F66C86">
        <w:rPr>
          <w:shd w:val="clear" w:color="auto" w:fill="FFFFFF"/>
        </w:rPr>
        <w:t xml:space="preserve">inovativními postupy řeší potřeby osob znevýhodněných na trhu práce a ohrožených sociálním vyloučením. </w:t>
      </w:r>
    </w:p>
    <w:p w:rsidR="00AD599F" w:rsidRPr="00903237" w:rsidRDefault="00AD599F" w:rsidP="00AD599F">
      <w:pPr>
        <w:pStyle w:val="OdstavecseseznamemII"/>
        <w:rPr>
          <w:b/>
        </w:rPr>
      </w:pPr>
      <w:r w:rsidRPr="00F66C86">
        <w:rPr>
          <w:shd w:val="clear" w:color="auto" w:fill="FFFFFF"/>
        </w:rPr>
        <w:t xml:space="preserve">Agentura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w:t>
      </w:r>
    </w:p>
    <w:p w:rsidR="00AD599F" w:rsidRPr="00AD599F" w:rsidRDefault="00AD599F" w:rsidP="00AD599F">
      <w:pPr>
        <w:pStyle w:val="OdstavecseseznamemII"/>
        <w:numPr>
          <w:ilvl w:val="0"/>
          <w:numId w:val="0"/>
        </w:numPr>
        <w:rPr>
          <w:b/>
        </w:rPr>
      </w:pPr>
      <w:r w:rsidRPr="00AD599F">
        <w:rPr>
          <w:b/>
        </w:rPr>
        <w:t>Obce</w:t>
      </w:r>
    </w:p>
    <w:p w:rsidR="00AD599F" w:rsidRPr="00F66C86" w:rsidRDefault="00AD599F" w:rsidP="00AD599F">
      <w:pPr>
        <w:pStyle w:val="OdstavecseseznamemII"/>
      </w:pPr>
      <w:r w:rsidRPr="00F66C86">
        <w:t xml:space="preserve">Obce jsou významnými zaměstnavateli. Vytvářejí pracovní místa přímo, např. ve svých příspěvkových organizacích. Dále se podílejí na aktivizaci nezaměstnaných, a to zejména vytvářením pracovních míst, nejčastěji v rámci veřejně prospěšných </w:t>
      </w:r>
      <w:r w:rsidR="00924882">
        <w:t>prací</w:t>
      </w:r>
      <w:r w:rsidRPr="00F66C86">
        <w:t xml:space="preserve"> či veřejné služby, kter</w:t>
      </w:r>
      <w:r w:rsidR="00924882">
        <w:t>é</w:t>
      </w:r>
      <w:r w:rsidRPr="00F66C86">
        <w:t xml:space="preserve"> mohou organizovat. Veřejnou službu a veřejně prospěšné práce mohou vnímat a využívat jako aktivizační nástroj ve smyslu prostupného zaměstnávání, kdy osvědčení pracovníci získávají další možnost uplatnění, např. jako předáci veřejně prospěšných prací nebo jako zaměstnanci technických služeb. </w:t>
      </w:r>
    </w:p>
    <w:p w:rsidR="00AD599F" w:rsidRPr="00F66C86" w:rsidRDefault="00AD599F" w:rsidP="00AD599F">
      <w:pPr>
        <w:pStyle w:val="OdstavecseseznamemII"/>
      </w:pPr>
      <w:r w:rsidRPr="00F66C86">
        <w:t>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rsidR="00AD599F" w:rsidRPr="00F66C86" w:rsidRDefault="00AD599F" w:rsidP="00AD599F">
      <w:pPr>
        <w:pStyle w:val="OdstavecseseznamemII"/>
      </w:pPr>
      <w:r w:rsidRPr="00F66C86">
        <w:rPr>
          <w:shd w:val="clear" w:color="auto" w:fill="FFFFFF"/>
        </w:rPr>
        <w:lastRenderedPageBreak/>
        <w:t>Obce také mohou podporovat rozvoj zaměstnanosti na svém území podporou vybavenosti obcí, rozvoje dopravní infrastruktury, nabídkou objektů a pozemků k podnikání, vč. sociálního podnikání, podporou rozvoje cestovního ruchu</w:t>
      </w:r>
      <w:r>
        <w:rPr>
          <w:shd w:val="clear" w:color="auto" w:fill="FFFFFF"/>
        </w:rPr>
        <w:t>.</w:t>
      </w:r>
      <w:r w:rsidRPr="00E05A01">
        <w:rPr>
          <w:shd w:val="clear" w:color="auto" w:fill="FFFFFF"/>
        </w:rPr>
        <w:t xml:space="preserve"> </w:t>
      </w:r>
      <w:r>
        <w:rPr>
          <w:shd w:val="clear" w:color="auto" w:fill="FFFFFF"/>
        </w:rPr>
        <w:t>O</w:t>
      </w:r>
      <w:r w:rsidRPr="00E05A01">
        <w:rPr>
          <w:shd w:val="clear" w:color="auto" w:fill="FFFFFF"/>
        </w:rPr>
        <w:t xml:space="preserve">bce mohou využívat i nástroje odpovědného zadávání veřejných zakázek, které zohledňuje i podporu lidí sociálně vyloučených či sociálním vyloučením ohrožených, </w:t>
      </w:r>
      <w:r w:rsidR="001912C3">
        <w:rPr>
          <w:shd w:val="clear" w:color="auto" w:fill="FFFFFF"/>
        </w:rPr>
        <w:t>(</w:t>
      </w:r>
      <w:r w:rsidRPr="00E05A01">
        <w:rPr>
          <w:shd w:val="clear" w:color="auto" w:fill="FFFFFF"/>
        </w:rPr>
        <w:t>viz metodiky MPSV</w:t>
      </w:r>
      <w:r w:rsidR="001912C3">
        <w:rPr>
          <w:shd w:val="clear" w:color="auto" w:fill="FFFFFF"/>
        </w:rPr>
        <w:t>)</w:t>
      </w:r>
      <w:r w:rsidRPr="00E05A01">
        <w:rPr>
          <w:shd w:val="clear" w:color="auto" w:fill="FFFFFF"/>
        </w:rPr>
        <w:t>.</w:t>
      </w:r>
    </w:p>
    <w:p w:rsidR="00AD599F" w:rsidRPr="00AD599F" w:rsidRDefault="00AD599F" w:rsidP="00AD599F">
      <w:pPr>
        <w:pStyle w:val="OdstavecseseznamemII"/>
        <w:numPr>
          <w:ilvl w:val="0"/>
          <w:numId w:val="0"/>
        </w:numPr>
        <w:rPr>
          <w:b/>
        </w:rPr>
      </w:pPr>
      <w:r w:rsidRPr="00AD599F">
        <w:rPr>
          <w:b/>
        </w:rPr>
        <w:t>Kraje</w:t>
      </w:r>
    </w:p>
    <w:p w:rsidR="00AD599F" w:rsidRPr="00F66C86" w:rsidRDefault="00AD599F" w:rsidP="00AD599F">
      <w:pPr>
        <w:pStyle w:val="OdstavecseseznamemII"/>
      </w:pPr>
      <w:r w:rsidRPr="00F66C86">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w:t>
      </w:r>
    </w:p>
    <w:p w:rsidR="00AD599F" w:rsidRPr="00F66C86" w:rsidRDefault="00AD599F" w:rsidP="00AD599F">
      <w:pPr>
        <w:pStyle w:val="OdstavecseseznamemII"/>
      </w:pPr>
      <w:r w:rsidRPr="00F66C86">
        <w:t xml:space="preserve">Kraje iniciují uzavírání partnerství mezi regionálními klíčovými aktéry na trhu práce (např. pakty zaměstnanosti), realizují individuální projekty a programy na podporu zaměstnanosti. </w:t>
      </w:r>
    </w:p>
    <w:p w:rsidR="00AD599F" w:rsidRPr="00AD599F" w:rsidRDefault="00AD599F" w:rsidP="00AD599F">
      <w:pPr>
        <w:pStyle w:val="OdstavecseseznamemII"/>
        <w:numPr>
          <w:ilvl w:val="0"/>
          <w:numId w:val="0"/>
        </w:numPr>
        <w:rPr>
          <w:b/>
        </w:rPr>
      </w:pPr>
      <w:r w:rsidRPr="00AD599F">
        <w:rPr>
          <w:b/>
        </w:rPr>
        <w:t>Krajské pobočky Úřadu práce ČR</w:t>
      </w:r>
    </w:p>
    <w:p w:rsidR="00AD599F" w:rsidRPr="00F66C86" w:rsidRDefault="00AD599F" w:rsidP="00AD599F">
      <w:pPr>
        <w:pStyle w:val="OdstavecseseznamemII"/>
      </w:pPr>
      <w:r w:rsidRPr="00F66C86">
        <w:t xml:space="preserve">V rámci prioritní osy 1 Operačního programu Zaměstnanost 2014 – 2020 „Podpora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komplexní řešení situace obyvatel sociálně vyloučených lokalit. Využívána je přitom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rsidR="00AD599F" w:rsidRPr="00697EC8" w:rsidRDefault="00AD599F" w:rsidP="00AD599F">
      <w:pPr>
        <w:pStyle w:val="OdstavecseseznamemII"/>
        <w:rPr>
          <w:b/>
        </w:rPr>
      </w:pPr>
      <w:r w:rsidRPr="00F66C86">
        <w:rPr>
          <w:b/>
        </w:rPr>
        <w:t>Kontaktní pracoviště ÚP ČR</w:t>
      </w:r>
      <w:r w:rsidRPr="00F66C86">
        <w:t xml:space="preserve"> (</w:t>
      </w:r>
      <w:proofErr w:type="spellStart"/>
      <w:r w:rsidRPr="00F66C86">
        <w:t>KoP</w:t>
      </w:r>
      <w:proofErr w:type="spellEnd"/>
      <w:r w:rsidRPr="00F66C86">
        <w:t xml:space="preserve"> ÚP) jsou organizačními složkami krajských poboček ÚP ČR. Standardně zajišťují zprostředkování zaměstnání, státní sociální podporu, dávky hmotné nouze, příspěvky na péči nebo dávky pro osoby se zdravotním postižením. </w:t>
      </w:r>
      <w:proofErr w:type="spellStart"/>
      <w:r w:rsidRPr="00F66C86">
        <w:t>KoP</w:t>
      </w:r>
      <w:proofErr w:type="spellEnd"/>
      <w:r w:rsidRPr="00F66C86">
        <w:t xml:space="preserve"> ÚP se podílejí na realizaci opatření a nástrojů aktivní politiky zaměstnanosti, provádějí výběr uchazečů v rámci realizace jednotlivých nástrojů aktivní politiky zaměstnanosti. Dále pracovníci </w:t>
      </w:r>
      <w:proofErr w:type="spellStart"/>
      <w:r w:rsidRPr="00F66C86">
        <w:t>KoP</w:t>
      </w:r>
      <w:proofErr w:type="spellEnd"/>
      <w:r w:rsidRPr="00F66C86">
        <w:t xml:space="preserve"> ÚP např. projednávají s uchazeči, včetně zdravotně postižených osob, možnosti pracovního uplatnění na společensky účelných pracovních místech, při veřejně prospěšných pracích, jednají s nimi o možnostech rekvalifikace a provádí v těchto oblastech průzkum zájmu uchazečů. </w:t>
      </w:r>
    </w:p>
    <w:p w:rsidR="00AD599F" w:rsidRPr="00AD599F" w:rsidRDefault="00AD599F" w:rsidP="0057241E">
      <w:pPr>
        <w:pStyle w:val="OdstavecseseznamemII"/>
        <w:numPr>
          <w:ilvl w:val="0"/>
          <w:numId w:val="0"/>
        </w:numPr>
        <w:rPr>
          <w:b/>
        </w:rPr>
      </w:pPr>
      <w:r w:rsidRPr="00AD599F">
        <w:rPr>
          <w:b/>
        </w:rPr>
        <w:t>Nestátní neziskové organizace (NNO)</w:t>
      </w:r>
    </w:p>
    <w:p w:rsidR="00AD599F" w:rsidRPr="0017587B" w:rsidRDefault="00AD599F" w:rsidP="00AD599F">
      <w:pPr>
        <w:pStyle w:val="OdstavecseseznamemII"/>
        <w:shd w:val="clear" w:color="auto" w:fill="FFFFFF" w:themeFill="background1"/>
      </w:pPr>
      <w:r>
        <w:t xml:space="preserve">Některé </w:t>
      </w:r>
      <w:r w:rsidRPr="0017587B">
        <w:t>NNO</w:t>
      </w:r>
      <w:r w:rsidR="009A48BA">
        <w:t xml:space="preserve"> </w:t>
      </w:r>
      <w:r w:rsidRPr="0017587B">
        <w:t>(zejména zapsané spolky)</w:t>
      </w:r>
      <w:r w:rsidR="009A48BA">
        <w:t xml:space="preserve"> </w:t>
      </w:r>
      <w:r>
        <w:t>mohou hrát</w:t>
      </w:r>
      <w:r w:rsidRPr="0017587B">
        <w:t xml:space="preserve">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Pr="0017587B">
        <w:rPr>
          <w:rStyle w:val="Znakapoznpodarou"/>
        </w:rPr>
        <w:footnoteReference w:id="51"/>
      </w:r>
      <w:r w:rsidR="00924882">
        <w:t xml:space="preserve"> </w:t>
      </w:r>
      <w:r w:rsidRPr="0017587B">
        <w:t xml:space="preserve">a při řešení bariér ke vstupu na trh práce mohou působit i tam, kde to pro pracovní poradce Úřadu práce nebo zaměstnavatele není reálné. NNO pracují v terénu s překážkami jako je nepříznivé rodinné </w:t>
      </w:r>
      <w:r w:rsidRPr="0017587B">
        <w:lastRenderedPageBreak/>
        <w:t xml:space="preserve">prostředí nebo předluženost a pomáhají klientům tyto překážky odstraňovat tak, aby se zvýšila jejich šance uspět na trhu práce. </w:t>
      </w:r>
    </w:p>
    <w:p w:rsidR="00AD599F" w:rsidRPr="00AD599F" w:rsidRDefault="00AD599F" w:rsidP="0057241E">
      <w:pPr>
        <w:pStyle w:val="NormlnII"/>
        <w:ind w:left="0"/>
        <w:rPr>
          <w:b/>
          <w:shd w:val="clear" w:color="auto" w:fill="FFFF00"/>
        </w:rPr>
      </w:pPr>
      <w:r w:rsidRPr="00AD599F">
        <w:rPr>
          <w:b/>
          <w:shd w:val="clear" w:color="auto" w:fill="FFFFFF" w:themeFill="background1"/>
        </w:rPr>
        <w:t>Zaměstnavatelé</w:t>
      </w:r>
    </w:p>
    <w:p w:rsidR="00AD599F" w:rsidRPr="0017587B" w:rsidRDefault="00AD599F" w:rsidP="00AD599F">
      <w:pPr>
        <w:pStyle w:val="OdstavecseseznamemII"/>
        <w:shd w:val="clear" w:color="auto" w:fill="FFFFFF" w:themeFill="background1"/>
      </w:pPr>
      <w:r w:rsidRPr="007F2F07">
        <w:rPr>
          <w:shd w:val="clear" w:color="auto" w:fill="FFFFFF" w:themeFill="background1"/>
        </w:rPr>
        <w:t>Zaměstnavatelé vytvářejí pracovní místa. Mohou využívat společensky účelná pracovní místa, zapojovat se do realizace projektů zaměřených na podporu zaměstnanosti osob se ztíženým přístupem na trh práce např. prostřednictvím tréninkových pracovních míst</w:t>
      </w:r>
      <w:r w:rsidR="00924882">
        <w:rPr>
          <w:shd w:val="clear" w:color="auto" w:fill="FFFFFF" w:themeFill="background1"/>
        </w:rPr>
        <w:t xml:space="preserve"> nebo</w:t>
      </w:r>
      <w:r w:rsidRPr="007F2F07">
        <w:rPr>
          <w:shd w:val="clear" w:color="auto" w:fill="FFFFFF" w:themeFill="background1"/>
        </w:rPr>
        <w:t xml:space="preserve"> </w:t>
      </w:r>
      <w:r w:rsidR="006124AE" w:rsidRPr="007F2F07">
        <w:rPr>
          <w:shd w:val="clear" w:color="auto" w:fill="FFFFFF" w:themeFill="background1"/>
        </w:rPr>
        <w:t>využitím</w:t>
      </w:r>
      <w:r w:rsidRPr="007F2F07">
        <w:rPr>
          <w:shd w:val="clear" w:color="auto" w:fill="FFFFFF" w:themeFill="background1"/>
        </w:rPr>
        <w:t xml:space="preserve"> mentorů a připravit si tak již osvědčené zaměstnance. Zaměstnavatelé, kteří zaměstnávají nebo mají potenciál zaměstnávat osoby se </w:t>
      </w:r>
      <w:r w:rsidR="006124AE">
        <w:rPr>
          <w:shd w:val="clear" w:color="auto" w:fill="FFFFFF" w:themeFill="background1"/>
        </w:rPr>
        <w:t xml:space="preserve">ztíženým přístupem na trh práce, </w:t>
      </w:r>
      <w:r w:rsidRPr="007F2F07">
        <w:rPr>
          <w:shd w:val="clear" w:color="auto" w:fill="FFFFFF" w:themeFill="background1"/>
        </w:rPr>
        <w:t>jsou aktivně oslovován</w:t>
      </w:r>
      <w:r w:rsidR="006124AE">
        <w:rPr>
          <w:shd w:val="clear" w:color="auto" w:fill="FFFFFF" w:themeFill="background1"/>
        </w:rPr>
        <w:t>i</w:t>
      </w:r>
      <w:r w:rsidRPr="007F2F07">
        <w:rPr>
          <w:shd w:val="clear" w:color="auto" w:fill="FFFFFF" w:themeFill="background1"/>
        </w:rPr>
        <w:t xml:space="preserve"> pracovníky Agentury k účasti v lokální síti zaměstnanosti. Zde mohou formulovat své potřeby a požadavky na pracovní sílu a ve spolupráci s dalšími aktéry lokální sítě zaměstnanosti také zajistit relevantní potřeby zaměstnanců a potenciálních zaměstnanců. Specifickým typem zaměstnavatelů jsou sociální podniky, pro které je naplňování veřejně prospěšných cílů podobně důležité jako dosahování zisku. Integrační sociální podniky zaměstnávají znevýhodněné osoby, mohou představovat příklady dobré praxe v přístupu ke znevýhodněným osobám.</w:t>
      </w:r>
      <w:r w:rsidRPr="0017587B">
        <w:rPr>
          <w:shd w:val="clear" w:color="auto" w:fill="FFFF00"/>
        </w:rPr>
        <w:t xml:space="preserve"> </w:t>
      </w:r>
    </w:p>
    <w:p w:rsidR="00066823" w:rsidRDefault="00066823" w:rsidP="00066823">
      <w:pPr>
        <w:pStyle w:val="mezera"/>
      </w:pPr>
    </w:p>
    <w:p w:rsidR="00156B87" w:rsidRPr="00F66C86" w:rsidRDefault="00156B87" w:rsidP="00156B87">
      <w:pPr>
        <w:pStyle w:val="Nadpis3"/>
      </w:pPr>
      <w:bookmarkStart w:id="185" w:name="_Toc510794011"/>
      <w:r w:rsidRPr="00F66C86">
        <w:t>3.2.2</w:t>
      </w:r>
      <w:r w:rsidRPr="00F66C86">
        <w:tab/>
        <w:t>Průběh spolupráce při tvorbě a naplňování SPSZ v oblasti zaměstnanosti</w:t>
      </w:r>
      <w:bookmarkEnd w:id="182"/>
      <w:bookmarkEnd w:id="183"/>
      <w:bookmarkEnd w:id="184"/>
      <w:bookmarkEnd w:id="185"/>
    </w:p>
    <w:p w:rsidR="00156B87" w:rsidRPr="00F66C86" w:rsidRDefault="00156B87" w:rsidP="00156B87">
      <w:pPr>
        <w:spacing w:after="0"/>
        <w:rPr>
          <w:b/>
        </w:rPr>
      </w:pPr>
      <w:r w:rsidRPr="00F66C86">
        <w:rPr>
          <w:b/>
        </w:rPr>
        <w:t>Analytická část SPSZ v oblasti zaměstnanosti</w:t>
      </w:r>
    </w:p>
    <w:p w:rsidR="00156B87" w:rsidRPr="00F66C86" w:rsidRDefault="00156B87" w:rsidP="008045CA">
      <w:pPr>
        <w:pStyle w:val="OdstavecseseznamemII"/>
      </w:pPr>
      <w:r w:rsidRPr="00F66C86">
        <w:t xml:space="preserve">Na začátku spolupráce mezi obcí a Agenturou </w:t>
      </w:r>
      <w:r w:rsidR="00924882">
        <w:t>dochází k mapování</w:t>
      </w:r>
      <w:r w:rsidRPr="00F66C86">
        <w:t xml:space="preserve">: </w:t>
      </w:r>
    </w:p>
    <w:p w:rsidR="00E05A01" w:rsidRDefault="00156B87" w:rsidP="00E05A01">
      <w:pPr>
        <w:pStyle w:val="Odstavecseseznamem-pouze1rove"/>
      </w:pPr>
      <w:r w:rsidRPr="00F66C86">
        <w:t xml:space="preserve">situace v oblasti zaměstnanosti </w:t>
      </w:r>
      <w:r w:rsidR="00924882">
        <w:t>(</w:t>
      </w:r>
      <w:r w:rsidR="00E05A01">
        <w:t>celková</w:t>
      </w:r>
      <w:r w:rsidR="00E05A01" w:rsidRPr="00E05A01">
        <w:t xml:space="preserve"> struktur</w:t>
      </w:r>
      <w:r w:rsidR="00E05A01">
        <w:t>a</w:t>
      </w:r>
      <w:r w:rsidR="00E05A01" w:rsidRPr="00E05A01">
        <w:t xml:space="preserve"> trhu práce</w:t>
      </w:r>
      <w:r w:rsidR="002D4DF2">
        <w:t>, porovnání s jinými oblastmi v</w:t>
      </w:r>
      <w:r w:rsidR="00924882">
        <w:t> </w:t>
      </w:r>
      <w:r w:rsidR="002D4DF2">
        <w:t>ČR</w:t>
      </w:r>
      <w:r w:rsidR="00924882">
        <w:t>);</w:t>
      </w:r>
    </w:p>
    <w:p w:rsidR="00156B87" w:rsidRPr="00F66C86" w:rsidRDefault="00156B87" w:rsidP="00156B87">
      <w:pPr>
        <w:pStyle w:val="Odstavecseseznamem-pouze1rove"/>
      </w:pPr>
      <w:r w:rsidRPr="00F66C86">
        <w:t>způsob</w:t>
      </w:r>
      <w:r w:rsidR="00924882">
        <w:t>u</w:t>
      </w:r>
      <w:r w:rsidRPr="00F66C86">
        <w:t xml:space="preserve"> využívání nástrojů aktivní politiky zaměstnanosti</w:t>
      </w:r>
      <w:r w:rsidR="00924882">
        <w:t>;</w:t>
      </w:r>
    </w:p>
    <w:p w:rsidR="00156B87" w:rsidRPr="00F66C86" w:rsidRDefault="00156B87" w:rsidP="00156B87">
      <w:pPr>
        <w:pStyle w:val="Odstavecseseznamem-pouze1rove"/>
      </w:pPr>
      <w:r w:rsidRPr="00F66C86">
        <w:t>dostupnost</w:t>
      </w:r>
      <w:r w:rsidR="00924882">
        <w:t>i</w:t>
      </w:r>
      <w:r w:rsidRPr="00F66C86">
        <w:t xml:space="preserve"> vhodných míst pro osoby znevýhodněné na trhu práce.</w:t>
      </w:r>
    </w:p>
    <w:p w:rsidR="00156B87" w:rsidRPr="00F66C86" w:rsidRDefault="00156B87" w:rsidP="008045CA">
      <w:pPr>
        <w:pStyle w:val="OdstavecseseznamemII"/>
      </w:pPr>
      <w:r w:rsidRPr="00F66C86">
        <w:t>Analytickou část provádí výzkumný pracovník Agentury, obec výzkumnému pracovníku poskytuje potřebnou součinnost (v závislosti na zvolené metodě sběru dat např. rozhovory, dotazníky poskytnutí relevantních dokumentů).</w:t>
      </w:r>
    </w:p>
    <w:p w:rsidR="00156B87" w:rsidRPr="00DF082D" w:rsidRDefault="00156B87" w:rsidP="00437B4F">
      <w:pPr>
        <w:pStyle w:val="OdstavecseseznamemII"/>
        <w:numPr>
          <w:ilvl w:val="0"/>
          <w:numId w:val="0"/>
        </w:numPr>
        <w:rPr>
          <w:b/>
        </w:rPr>
      </w:pPr>
      <w:r w:rsidRPr="00DF082D">
        <w:rPr>
          <w:b/>
        </w:rPr>
        <w:t>Práce v pracovních skupinách v oblasti zaměstnanosti</w:t>
      </w:r>
    </w:p>
    <w:p w:rsidR="00156B87" w:rsidRDefault="00156B87" w:rsidP="008045CA">
      <w:pPr>
        <w:pStyle w:val="OdstavecseseznamemII"/>
      </w:pPr>
      <w:r w:rsidRPr="00F66C86">
        <w:t xml:space="preserve">Zahájením spolupráce je do obce deponován lokální konzultant Agentury, který v rámci lokálního partnerství iniciuje vznik PS pro zaměstnanost, která se může stát základem lokální sítě zaměstnanosti. Pracovní skupina pro zaměstnanost v první fázi činnosti ve spolupráci s relevantními aktéry podrobně analyzuje situaci v oblasti zaměstnanosti, definuje klíčové problémy, analyzuje příčiny těchto problémů. Pracovní skupina dále definuje cíle a hledá nástroje pro dosažení těchto cílů. Vychází přitom ze zkušeností a kapacit místních aktérů a zkušeností a know-how Agentury pro sociální začleňování. </w:t>
      </w:r>
    </w:p>
    <w:p w:rsidR="00156B87" w:rsidRPr="00DF082D" w:rsidRDefault="00156B87" w:rsidP="00437B4F">
      <w:pPr>
        <w:pStyle w:val="OdstavecseseznamemII"/>
        <w:numPr>
          <w:ilvl w:val="0"/>
          <w:numId w:val="0"/>
        </w:numPr>
        <w:rPr>
          <w:b/>
        </w:rPr>
      </w:pPr>
      <w:r w:rsidRPr="00DF082D">
        <w:rPr>
          <w:b/>
        </w:rPr>
        <w:t>Plánovací fáze v oblasti zaměstnanosti</w:t>
      </w:r>
    </w:p>
    <w:p w:rsidR="00156B87" w:rsidRDefault="00156B87" w:rsidP="008045CA">
      <w:pPr>
        <w:pStyle w:val="OdstavecseseznamemII"/>
      </w:pPr>
      <w:r w:rsidRPr="00F66C86">
        <w:t xml:space="preserve">Plánovací fáze bezprostředně navazuje na analytickou fázi, pracovní skupina hledá kapacity a zdroje na zajištění nástrojů, které povedou k definovaným cílům. Zdroji rozumíme finanční zajištění z ESIF, ale také využití aktivní </w:t>
      </w:r>
      <w:r w:rsidR="0085070C">
        <w:t>politiky</w:t>
      </w:r>
      <w:r w:rsidRPr="00F66C86">
        <w:t xml:space="preserve"> zaměstnanosti, někdy může jít i </w:t>
      </w:r>
      <w:r w:rsidR="0085070C">
        <w:t xml:space="preserve">o </w:t>
      </w:r>
      <w:r w:rsidRPr="00F66C86">
        <w:t xml:space="preserve">přesměrování kapacit. Součástí práce může být i přenos znalostí a zkušeností prostřednictvím vzdělávacích aktivit, seminářů nebo konferencí a projektových dnů zajišťovaných Agenturou pro sociální začleňování. </w:t>
      </w:r>
    </w:p>
    <w:p w:rsidR="00066823" w:rsidRPr="00F66C86" w:rsidRDefault="00066823" w:rsidP="00066823">
      <w:pPr>
        <w:pStyle w:val="mezera"/>
      </w:pPr>
    </w:p>
    <w:p w:rsidR="00156B87" w:rsidRPr="00F66C86" w:rsidRDefault="00156B87" w:rsidP="00156B87">
      <w:pPr>
        <w:pStyle w:val="Nadpis3"/>
      </w:pPr>
      <w:bookmarkStart w:id="186" w:name="_Toc494889240"/>
      <w:bookmarkStart w:id="187" w:name="_Toc495955922"/>
      <w:bookmarkStart w:id="188" w:name="_Toc510794012"/>
      <w:r w:rsidRPr="00F66C86">
        <w:t>3.2.3</w:t>
      </w:r>
      <w:r w:rsidR="0002523D">
        <w:tab/>
      </w:r>
      <w:r w:rsidRPr="00F66C86">
        <w:t>Možné přínosy spolupráce rámci KPSVL v oblasti zaměstnanosti</w:t>
      </w:r>
      <w:bookmarkEnd w:id="186"/>
      <w:bookmarkEnd w:id="187"/>
      <w:bookmarkEnd w:id="188"/>
    </w:p>
    <w:p w:rsidR="00156B87" w:rsidRPr="00F66C86" w:rsidRDefault="0021340C" w:rsidP="008045CA">
      <w:pPr>
        <w:pStyle w:val="OdstavecseseznamemII"/>
      </w:pPr>
      <w:r>
        <w:t>Cíle realizace aktivit zaměřených na oblast zaměstnanosti</w:t>
      </w:r>
      <w:r w:rsidR="00156B87" w:rsidRPr="00F66C86">
        <w:t>:</w:t>
      </w:r>
    </w:p>
    <w:p w:rsidR="00156B87" w:rsidRPr="00F66C86" w:rsidRDefault="00156B87" w:rsidP="00156B87">
      <w:pPr>
        <w:pStyle w:val="Odstavecrove2"/>
        <w:ind w:left="1066" w:hanging="357"/>
      </w:pPr>
      <w:r w:rsidRPr="00F66C86">
        <w:lastRenderedPageBreak/>
        <w:t>realizac</w:t>
      </w:r>
      <w:r w:rsidR="0021340C">
        <w:t>e</w:t>
      </w:r>
      <w:r w:rsidRPr="00F66C86">
        <w:t xml:space="preserve"> specifických programů na podporu zaměstnanosti osob se ztíženým přístupem na trh práce (motivační, poradenské aktivity, vytváření a obnova pracovních návyků, rekvalifikace nebo zvyšování kvalifikace</w:t>
      </w:r>
      <w:r w:rsidR="0021340C">
        <w:t>);</w:t>
      </w:r>
    </w:p>
    <w:p w:rsidR="00156B87" w:rsidRPr="00F66C86" w:rsidRDefault="00156B87" w:rsidP="00156B87">
      <w:pPr>
        <w:pStyle w:val="Odstavecrove2"/>
        <w:ind w:left="1066" w:hanging="357"/>
      </w:pPr>
      <w:r w:rsidRPr="00F66C86">
        <w:t xml:space="preserve">nastavení a </w:t>
      </w:r>
      <w:r w:rsidR="0021340C">
        <w:t>realizace</w:t>
      </w:r>
      <w:r w:rsidRPr="00F66C86">
        <w:t xml:space="preserve"> prostupného zaměstnávání v rámci využití dostupných nástrojů (veřejná služba, veřejně prospěšné práce, společensky účelná pracovní místa, zaměstnání)</w:t>
      </w:r>
      <w:r w:rsidR="0021340C">
        <w:t>;</w:t>
      </w:r>
    </w:p>
    <w:p w:rsidR="00156B87" w:rsidRPr="00F338D8" w:rsidRDefault="00156B87" w:rsidP="00156B87">
      <w:pPr>
        <w:pStyle w:val="Odstavecrove2"/>
        <w:ind w:left="1066" w:hanging="357"/>
      </w:pPr>
      <w:r w:rsidRPr="00F338D8">
        <w:t>zajištění aktivizace a vytvoření pracovních návyků osob se ztíženým přístupem na trh práce, vytvoření vhodných pracovních míst pro osoby se ztíženým přístupem na trh práce</w:t>
      </w:r>
      <w:r w:rsidR="0021340C">
        <w:t>;</w:t>
      </w:r>
    </w:p>
    <w:p w:rsidR="00156B87" w:rsidRPr="00F338D8" w:rsidRDefault="00156B87" w:rsidP="00156B87">
      <w:pPr>
        <w:pStyle w:val="Odstavecrove2"/>
        <w:ind w:left="1066" w:hanging="357"/>
      </w:pPr>
      <w:r w:rsidRPr="00F338D8">
        <w:t>zajištění připravených a motivovaných zaměstnanců pro zaměstnavatele</w:t>
      </w:r>
      <w:r w:rsidR="0021340C">
        <w:t>;</w:t>
      </w:r>
    </w:p>
    <w:p w:rsidR="00156B87" w:rsidRDefault="0021340C" w:rsidP="00156B87">
      <w:pPr>
        <w:pStyle w:val="Odstavecrove2"/>
        <w:ind w:left="1066" w:hanging="357"/>
      </w:pPr>
      <w:r>
        <w:t>realizace</w:t>
      </w:r>
      <w:r w:rsidR="00156B87" w:rsidRPr="00F338D8">
        <w:t xml:space="preserve"> specifických programů na podporu zaměstnanosti osob v</w:t>
      </w:r>
      <w:r w:rsidR="00352B67">
        <w:t> </w:t>
      </w:r>
      <w:r w:rsidR="00156B87" w:rsidRPr="00F338D8">
        <w:t>exekuci</w:t>
      </w:r>
      <w:r>
        <w:t>;</w:t>
      </w:r>
    </w:p>
    <w:p w:rsidR="00E05A01" w:rsidRDefault="0021340C" w:rsidP="00156B87">
      <w:pPr>
        <w:pStyle w:val="Odstavecrove2"/>
        <w:ind w:left="1066" w:hanging="357"/>
      </w:pPr>
      <w:r>
        <w:t>podpora</w:t>
      </w:r>
      <w:r w:rsidR="00352B67">
        <w:t xml:space="preserve"> zaměstnavatelů.</w:t>
      </w:r>
    </w:p>
    <w:p w:rsidR="006F155A" w:rsidRDefault="006F155A" w:rsidP="006F155A">
      <w:pPr>
        <w:pStyle w:val="mezera"/>
      </w:pPr>
    </w:p>
    <w:p w:rsidR="005B28E3" w:rsidRPr="00F338D8" w:rsidRDefault="005B28E3" w:rsidP="006F155A">
      <w:pPr>
        <w:pStyle w:val="mezera"/>
      </w:pPr>
    </w:p>
    <w:p w:rsidR="00156B87" w:rsidRPr="00F66C86" w:rsidRDefault="00156B87" w:rsidP="00156B87">
      <w:pPr>
        <w:pStyle w:val="Nadpis2"/>
      </w:pPr>
      <w:bookmarkStart w:id="189" w:name="_Toc492707686"/>
      <w:bookmarkStart w:id="190" w:name="_Toc494889241"/>
      <w:bookmarkStart w:id="191" w:name="_Toc495955923"/>
      <w:bookmarkStart w:id="192" w:name="_Toc510794013"/>
      <w:r w:rsidRPr="00F66C86">
        <w:t>KOORDINOVANÝ PŘÍSTUP V</w:t>
      </w:r>
      <w:r w:rsidR="00DC32DA">
        <w:t> </w:t>
      </w:r>
      <w:bookmarkEnd w:id="176"/>
      <w:bookmarkEnd w:id="189"/>
      <w:bookmarkEnd w:id="190"/>
      <w:bookmarkEnd w:id="191"/>
      <w:r w:rsidR="006124AE" w:rsidRPr="00F66C86">
        <w:t>OBLASTI</w:t>
      </w:r>
      <w:r w:rsidR="006124AE">
        <w:t xml:space="preserve"> BYDLENÍ</w:t>
      </w:r>
      <w:bookmarkEnd w:id="192"/>
    </w:p>
    <w:p w:rsidR="00156B87" w:rsidRPr="00F66C86" w:rsidRDefault="00156B87" w:rsidP="00156B87">
      <w:pPr>
        <w:pStyle w:val="Nadpis3"/>
        <w:spacing w:after="0"/>
      </w:pPr>
      <w:bookmarkStart w:id="193" w:name="_Toc491875392"/>
      <w:bookmarkStart w:id="194" w:name="_Toc492707687"/>
      <w:bookmarkStart w:id="195" w:name="_Toc494889242"/>
      <w:bookmarkStart w:id="196" w:name="_Toc495955924"/>
      <w:bookmarkStart w:id="197" w:name="_Toc510794014"/>
      <w:r w:rsidRPr="00F66C86">
        <w:t>3.3.1</w:t>
      </w:r>
      <w:r w:rsidRPr="00F66C86">
        <w:tab/>
        <w:t>Klíčoví lokální aktéři a jejich kompetence</w:t>
      </w:r>
      <w:bookmarkEnd w:id="193"/>
      <w:bookmarkEnd w:id="194"/>
      <w:bookmarkEnd w:id="195"/>
      <w:bookmarkEnd w:id="196"/>
      <w:bookmarkEnd w:id="197"/>
    </w:p>
    <w:p w:rsidR="00156B87" w:rsidRPr="00F66C86" w:rsidRDefault="00156B87" w:rsidP="00156B87">
      <w:pPr>
        <w:spacing w:before="120" w:after="60"/>
        <w:rPr>
          <w:b/>
        </w:rPr>
      </w:pPr>
      <w:r w:rsidRPr="00F66C86">
        <w:rPr>
          <w:b/>
        </w:rPr>
        <w:t xml:space="preserve">Agentura </w:t>
      </w:r>
    </w:p>
    <w:p w:rsidR="00156B87" w:rsidRDefault="00156B87" w:rsidP="008045CA">
      <w:pPr>
        <w:pStyle w:val="OdstavecseseznamemII"/>
      </w:pPr>
      <w:r w:rsidRPr="00F66C86">
        <w:t xml:space="preserve">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w:t>
      </w:r>
    </w:p>
    <w:p w:rsidR="00156B87" w:rsidRPr="00F66C86" w:rsidRDefault="00156B87" w:rsidP="008045CA">
      <w:pPr>
        <w:pStyle w:val="OdstavecseseznamemII"/>
      </w:pPr>
      <w:r>
        <w:t xml:space="preserve">Agentura podporuje </w:t>
      </w:r>
      <w:r w:rsidRPr="00F66C86">
        <w:t>realiz</w:t>
      </w:r>
      <w:r>
        <w:t xml:space="preserve">aci </w:t>
      </w:r>
      <w:r w:rsidRPr="00F66C86">
        <w:t xml:space="preserve">aktivit </w:t>
      </w:r>
      <w:r>
        <w:t xml:space="preserve">zaměřených </w:t>
      </w:r>
      <w:r w:rsidRPr="00F66C86">
        <w:t>na prevenci ztráty bydlení nebo prevenci 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rsidR="00156B87" w:rsidRPr="00F66C86" w:rsidRDefault="00156B87" w:rsidP="008045CA">
      <w:pPr>
        <w:pStyle w:val="OdstavecseseznamemII"/>
      </w:pPr>
      <w:r w:rsidRPr="00F66C86">
        <w:t>Úkolem Agentury v oblasti bydlení je podpora zajištění dostatečné kapacity standardních nájemních</w:t>
      </w:r>
      <w:r>
        <w:t xml:space="preserve"> bytů</w:t>
      </w:r>
      <w:r w:rsidRPr="00F66C86">
        <w:t>.</w:t>
      </w:r>
    </w:p>
    <w:p w:rsidR="00156B87" w:rsidRDefault="00156B87" w:rsidP="00156B87">
      <w:pPr>
        <w:rPr>
          <w:b/>
        </w:rPr>
      </w:pPr>
      <w:r w:rsidRPr="00697EC8">
        <w:rPr>
          <w:b/>
        </w:rPr>
        <w:t>Obce</w:t>
      </w:r>
    </w:p>
    <w:p w:rsidR="00156B87" w:rsidRDefault="00156B87" w:rsidP="008045CA">
      <w:pPr>
        <w:pStyle w:val="OdstavecseseznamemII"/>
      </w:pPr>
      <w:r w:rsidRPr="00F66C86">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Pr="00F66C86">
        <w:rPr>
          <w:vertAlign w:val="superscript"/>
        </w:rPr>
        <w:footnoteReference w:id="52"/>
      </w:r>
      <w:r w:rsidRPr="00F66C86">
        <w:t>, do kterých by měly být zařazeny také programy prevence ztráty bydlení. Obec může být realizátorem sociální práce a realizátorem řešení problematiky bydlení v obci.</w:t>
      </w:r>
    </w:p>
    <w:p w:rsidR="00156B87" w:rsidRPr="00F66C86" w:rsidRDefault="00156B87" w:rsidP="008045CA">
      <w:pPr>
        <w:pStyle w:val="OdstavecseseznamemII"/>
      </w:pPr>
      <w:r w:rsidRPr="00F66C86">
        <w:t>Problematika sociálního bydlení, prevence bezdomovectví a další klíčová témata v oblasti bydlení nejsou dosud přímo ošetřena speciálním zákonem</w:t>
      </w:r>
      <w:r w:rsidRPr="00F66C86">
        <w:rPr>
          <w:vertAlign w:val="superscript"/>
        </w:rPr>
        <w:footnoteReference w:id="53"/>
      </w:r>
      <w:r w:rsidRPr="00F66C86">
        <w:t>. Kompetence klíčových aktérů proto vycházejí z obecných norem, případně nejsou zákonem vymezeny. Záleží tedy na dohodě místních aktérů, které aktivity budou jednotlivé subjekty realizovat.</w:t>
      </w:r>
    </w:p>
    <w:p w:rsidR="00156B87" w:rsidRPr="00F66C86" w:rsidRDefault="00156B87" w:rsidP="00156B87">
      <w:pPr>
        <w:rPr>
          <w:b/>
        </w:rPr>
      </w:pPr>
      <w:r w:rsidRPr="006A28A9">
        <w:rPr>
          <w:b/>
        </w:rPr>
        <w:lastRenderedPageBreak/>
        <w:t>Kraje</w:t>
      </w:r>
    </w:p>
    <w:p w:rsidR="00156B87" w:rsidRPr="00697EC8" w:rsidRDefault="00156B87" w:rsidP="008045CA">
      <w:pPr>
        <w:pStyle w:val="OdstavecseseznamemII"/>
        <w:rPr>
          <w:b/>
        </w:rPr>
      </w:pPr>
      <w:r>
        <w:t xml:space="preserve">Kraje pečují o všestranný rozvoj svého území a potřeby svých občanů. Kraje povětšinou nejsou vlastníky bytového fondu. Role kraje se odvíjí zejména od plánování rozvoje sociálních služeb, včetně těch, jež jsou zaměřeny na poskytování přechodného ubytování a podporu osobám při přechodu do standardního bydlení. </w:t>
      </w:r>
    </w:p>
    <w:p w:rsidR="00156B87" w:rsidRPr="00AD599F" w:rsidRDefault="00156B87" w:rsidP="008045CA">
      <w:pPr>
        <w:pStyle w:val="OdstavecseseznamemII"/>
        <w:numPr>
          <w:ilvl w:val="0"/>
          <w:numId w:val="0"/>
        </w:numPr>
        <w:rPr>
          <w:b/>
        </w:rPr>
      </w:pPr>
      <w:r w:rsidRPr="00AD599F">
        <w:rPr>
          <w:b/>
        </w:rPr>
        <w:t xml:space="preserve">Nestátní neziskové organizace </w:t>
      </w:r>
    </w:p>
    <w:p w:rsidR="00156B87" w:rsidRPr="006A28A9" w:rsidRDefault="00156B87" w:rsidP="008045CA">
      <w:pPr>
        <w:pStyle w:val="OdstavecseseznamemII"/>
        <w:rPr>
          <w:b/>
        </w:rPr>
      </w:pPr>
      <w:r>
        <w:t xml:space="preserve">NNO  </w:t>
      </w:r>
      <w:r w:rsidRPr="00F66C86">
        <w:t xml:space="preserve">v rámci své aktivity mohou výrazně přispět k prevenci ztráty bydlení, resp. zajištění bydlení </w:t>
      </w:r>
      <w:r>
        <w:t>v roli p</w:t>
      </w:r>
      <w:r w:rsidRPr="00F66C86">
        <w:t>oskytovatel</w:t>
      </w:r>
      <w:r>
        <w:t>ů</w:t>
      </w:r>
      <w:r w:rsidRPr="00F66C86">
        <w:t xml:space="preserve"> sociálních služeb</w:t>
      </w:r>
      <w:r>
        <w:t xml:space="preserve"> (např. azylové domy) </w:t>
      </w:r>
      <w:r w:rsidRPr="00F66C86">
        <w:t>a</w:t>
      </w:r>
      <w:r>
        <w:t xml:space="preserve"> realizátorů </w:t>
      </w:r>
      <w:r w:rsidRPr="00F66C86">
        <w:t xml:space="preserve">sociální práce (asistence klientovi při hledání bydlení). </w:t>
      </w:r>
    </w:p>
    <w:p w:rsidR="00156B87" w:rsidRPr="00AD599F" w:rsidRDefault="00156B87" w:rsidP="00437B4F">
      <w:pPr>
        <w:pStyle w:val="OdstavecseseznamemII"/>
        <w:numPr>
          <w:ilvl w:val="0"/>
          <w:numId w:val="0"/>
        </w:numPr>
        <w:rPr>
          <w:b/>
        </w:rPr>
      </w:pPr>
      <w:r w:rsidRPr="00AD599F">
        <w:rPr>
          <w:b/>
        </w:rPr>
        <w:t>Další aktéři</w:t>
      </w:r>
    </w:p>
    <w:p w:rsidR="00156B87" w:rsidRPr="00F66C86" w:rsidRDefault="00156B87" w:rsidP="008045CA">
      <w:pPr>
        <w:pStyle w:val="OdstavecseseznamemII"/>
      </w:pPr>
      <w:r w:rsidRPr="001E6E48">
        <w:rPr>
          <w:b/>
        </w:rPr>
        <w:t>Stavební úřady</w:t>
      </w:r>
      <w:r w:rsidRPr="00F66C86">
        <w:t xml:space="preserve"> </w:t>
      </w:r>
      <w:r w:rsidR="0085070C" w:rsidRPr="0085070C">
        <w:rPr>
          <w:b/>
        </w:rPr>
        <w:t>(SÚ)</w:t>
      </w:r>
      <w:r w:rsidRPr="00F66C86">
        <w:t xml:space="preserve"> kontrolují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rsidR="00156B87" w:rsidRDefault="00156B87" w:rsidP="008045CA">
      <w:pPr>
        <w:pStyle w:val="OdstavecseseznamemII"/>
      </w:pPr>
      <w:r w:rsidRPr="00DF082D">
        <w:rPr>
          <w:b/>
        </w:rPr>
        <w:t>Orgány ochrany veřejného zdraví</w:t>
      </w:r>
      <w:r w:rsidRPr="00F66C86">
        <w:t xml:space="preserve"> podle schválené novely zákona o ochraně veřejného zdraví kontrolují dodržování kvalitativního standardu ubytovacích zařízení (schvalování provozního řádu), ve kterých žijí příjemci doplatku na bydlení.</w:t>
      </w:r>
    </w:p>
    <w:p w:rsidR="00BC5CCC" w:rsidRPr="00F66C86" w:rsidRDefault="00BC5CCC" w:rsidP="00BC5CCC">
      <w:pPr>
        <w:pStyle w:val="mezera"/>
      </w:pPr>
    </w:p>
    <w:p w:rsidR="00156B87" w:rsidRPr="00F66C86" w:rsidRDefault="00156B87" w:rsidP="00156B87">
      <w:pPr>
        <w:pStyle w:val="Nadpis3"/>
      </w:pPr>
      <w:bookmarkStart w:id="198" w:name="_Toc492707688"/>
      <w:bookmarkStart w:id="199" w:name="_Toc491875393"/>
      <w:bookmarkStart w:id="200" w:name="_Toc494889243"/>
      <w:bookmarkStart w:id="201" w:name="_Toc495955925"/>
      <w:bookmarkStart w:id="202" w:name="_Toc510794015"/>
      <w:r w:rsidRPr="00F66C86">
        <w:t>3.3.2</w:t>
      </w:r>
      <w:r w:rsidRPr="00F66C86">
        <w:tab/>
        <w:t>Průběh spolupráce při tvorbě a naplňování SPSZ v oblasti bydlení</w:t>
      </w:r>
      <w:bookmarkEnd w:id="198"/>
      <w:bookmarkEnd w:id="199"/>
      <w:bookmarkEnd w:id="200"/>
      <w:bookmarkEnd w:id="201"/>
      <w:bookmarkEnd w:id="202"/>
    </w:p>
    <w:p w:rsidR="00156B87" w:rsidRPr="00AD599F" w:rsidRDefault="00156B87" w:rsidP="00AA77B5">
      <w:pPr>
        <w:pStyle w:val="OdstavecseseznamemII"/>
        <w:numPr>
          <w:ilvl w:val="0"/>
          <w:numId w:val="0"/>
        </w:numPr>
        <w:rPr>
          <w:b/>
        </w:rPr>
      </w:pPr>
      <w:r w:rsidRPr="00AD599F">
        <w:rPr>
          <w:b/>
        </w:rPr>
        <w:t>Analytická část SPSZ v oblasti bydlení</w:t>
      </w:r>
    </w:p>
    <w:p w:rsidR="00156B87" w:rsidRPr="00F66C86" w:rsidRDefault="00156B87" w:rsidP="008045CA">
      <w:pPr>
        <w:pStyle w:val="OdstavecseseznamemII"/>
      </w:pPr>
      <w:r w:rsidRPr="00F66C86">
        <w:t xml:space="preserve">Na začátku spolupráce mezi obcí a Agenturou </w:t>
      </w:r>
      <w:r w:rsidR="0085070C">
        <w:t>dochází k mapování</w:t>
      </w:r>
      <w:r w:rsidRPr="00F66C86">
        <w:t xml:space="preserve">: </w:t>
      </w:r>
    </w:p>
    <w:p w:rsidR="00156B87" w:rsidRDefault="00156B87" w:rsidP="00156B87">
      <w:pPr>
        <w:pStyle w:val="Odstavecrove2"/>
        <w:ind w:left="1066" w:hanging="357"/>
      </w:pPr>
      <w:r>
        <w:t>poč</w:t>
      </w:r>
      <w:r w:rsidRPr="00F66C86">
        <w:t>t</w:t>
      </w:r>
      <w:r w:rsidR="0085070C">
        <w:t>u</w:t>
      </w:r>
      <w:r w:rsidRPr="00F66C86">
        <w:t xml:space="preserve"> osob/domácností ohrožených ztrátou bydlení</w:t>
      </w:r>
      <w:r w:rsidR="0085070C">
        <w:t>;</w:t>
      </w:r>
      <w:r w:rsidRPr="00F66C86">
        <w:t xml:space="preserve"> </w:t>
      </w:r>
    </w:p>
    <w:p w:rsidR="00156B87" w:rsidRDefault="0085070C" w:rsidP="00156B87">
      <w:pPr>
        <w:pStyle w:val="Odstavecrove2"/>
        <w:ind w:left="1066" w:hanging="357"/>
      </w:pPr>
      <w:r>
        <w:t>počtu</w:t>
      </w:r>
      <w:r w:rsidR="00156B87">
        <w:t xml:space="preserve"> osob </w:t>
      </w:r>
      <w:r w:rsidR="00156B87" w:rsidRPr="00F66C86">
        <w:t xml:space="preserve">žijících v nevyhovujícím bydlení vč. důvodů tohoto ohrožení (např. </w:t>
      </w:r>
      <w:r w:rsidR="00156B87">
        <w:t>dluhy</w:t>
      </w:r>
      <w:r w:rsidR="00156B87" w:rsidRPr="00F66C86">
        <w:t xml:space="preserve"> na nájemném, špatný stav bytu, uzavření ubytovny, počet osob v azylových domech či jiných relevantních institucích</w:t>
      </w:r>
      <w:r>
        <w:t>);</w:t>
      </w:r>
      <w:r w:rsidR="00156B87" w:rsidRPr="00F66C86">
        <w:t xml:space="preserve"> </w:t>
      </w:r>
    </w:p>
    <w:p w:rsidR="00156B87" w:rsidRDefault="0085070C" w:rsidP="00156B87">
      <w:pPr>
        <w:pStyle w:val="Odstavecrove2"/>
        <w:ind w:left="1066" w:hanging="357"/>
      </w:pPr>
      <w:r>
        <w:t>kapacit</w:t>
      </w:r>
      <w:r w:rsidR="00156B87" w:rsidRPr="00F66C86">
        <w:t xml:space="preserve"> pro poskytování krizového ubytování na přechodnou dobu (noclehárny, azylové bydlení</w:t>
      </w:r>
      <w:r>
        <w:t>);</w:t>
      </w:r>
    </w:p>
    <w:p w:rsidR="00156B87" w:rsidRDefault="00156B87" w:rsidP="00156B87">
      <w:pPr>
        <w:pStyle w:val="Odstavecrove2"/>
        <w:ind w:left="1066" w:hanging="357"/>
      </w:pPr>
      <w:r w:rsidRPr="00F66C86">
        <w:t>kapacit pro dlouhodobé nájemní bydlení (v bytech vlastněných obcí nebo soukromými vlastníky</w:t>
      </w:r>
      <w:r w:rsidR="0085070C">
        <w:t>);</w:t>
      </w:r>
    </w:p>
    <w:p w:rsidR="00156B87" w:rsidRDefault="00156B87" w:rsidP="00156B87">
      <w:pPr>
        <w:pStyle w:val="Odstavecrove2"/>
        <w:ind w:left="1066" w:hanging="357"/>
      </w:pPr>
      <w:r w:rsidRPr="00F66C86">
        <w:t xml:space="preserve">bariér, které brání využití pro bydlení cílové skupiny (neochota majitelů pronajímat byty obecně, přísné podmínky pro uzavření nájemní smlouvy, obavy z pronajímání domácnostem z cílové skupiny apod.). </w:t>
      </w:r>
    </w:p>
    <w:p w:rsidR="00156B87" w:rsidRPr="00F66C86" w:rsidRDefault="00156B87" w:rsidP="00156B87">
      <w:pPr>
        <w:pStyle w:val="Odstavecrove2"/>
        <w:ind w:left="1066" w:hanging="357"/>
      </w:pPr>
      <w:r w:rsidRPr="00F66C86">
        <w:t>kapacit pro podpůrné a související aktivity v oblasti bydlení</w:t>
      </w:r>
      <w:r w:rsidR="0085070C">
        <w:t xml:space="preserve"> -</w:t>
      </w:r>
      <w:r w:rsidRPr="00F66C86">
        <w:t xml:space="preserve"> </w:t>
      </w:r>
      <w:r w:rsidR="0085070C">
        <w:t>j</w:t>
      </w:r>
      <w:r w:rsidRPr="00F66C86">
        <w:t>edná se zejména o zařazení aktivit zacílených na prevenci ztráty bydlení nebo podporu samostatného bydlení jako jednoho z cílů sociální práce a poskytovaných sociálních služeb (terénní programy, sociálně aktivizační služby, sociální poradenství, komuni</w:t>
      </w:r>
      <w:r w:rsidR="00BB1A13">
        <w:t>tní sociální práce, domovnictví</w:t>
      </w:r>
      <w:r w:rsidRPr="00F66C86">
        <w:t xml:space="preserve"> apod</w:t>
      </w:r>
      <w:r w:rsidR="0085070C">
        <w:t>.),</w:t>
      </w:r>
      <w:r w:rsidRPr="00F66C86">
        <w:t xml:space="preserve"> </w:t>
      </w:r>
      <w:r w:rsidR="0085070C">
        <w:t>d</w:t>
      </w:r>
      <w:r w:rsidRPr="00F66C86">
        <w:t>ále se jedná o aktivity zaměřené na prevenci a řešení konfliktů v sousedském soužití, zprostředkování nájemního bydlení apod.</w:t>
      </w:r>
    </w:p>
    <w:p w:rsidR="00156B87" w:rsidRPr="00B307A9" w:rsidRDefault="00156B87" w:rsidP="00AA77B5">
      <w:pPr>
        <w:pStyle w:val="Odstavecrove2"/>
        <w:numPr>
          <w:ilvl w:val="0"/>
          <w:numId w:val="0"/>
        </w:numPr>
        <w:rPr>
          <w:b/>
        </w:rPr>
      </w:pPr>
      <w:r w:rsidRPr="00B307A9">
        <w:rPr>
          <w:b/>
        </w:rPr>
        <w:t>Práce v pracovních skupinách v oblasti bydlení</w:t>
      </w:r>
    </w:p>
    <w:p w:rsidR="00156B87" w:rsidRPr="00F66C86" w:rsidRDefault="00156B87" w:rsidP="008045CA">
      <w:pPr>
        <w:pStyle w:val="OdstavecseseznamemII"/>
      </w:pPr>
      <w:r w:rsidRPr="00F66C86">
        <w:t xml:space="preserve">Na základě analýz </w:t>
      </w:r>
      <w:r>
        <w:t>jsou identifikovány</w:t>
      </w:r>
      <w:r w:rsidRPr="00F66C86">
        <w:t xml:space="preserve"> chybějící aktivit</w:t>
      </w:r>
      <w:r>
        <w:t>y</w:t>
      </w:r>
      <w:r w:rsidRPr="00F66C86">
        <w:t xml:space="preserve"> nebo potřeb</w:t>
      </w:r>
      <w:r>
        <w:t>y</w:t>
      </w:r>
      <w:r w:rsidRPr="00F66C86">
        <w:t xml:space="preserve"> na rozšiřování stávajících kapacit</w:t>
      </w:r>
      <w:r w:rsidR="0085070C">
        <w:t>. V další fázi jsou na</w:t>
      </w:r>
      <w:r w:rsidRPr="00F66C86">
        <w:t>vrh</w:t>
      </w:r>
      <w:r w:rsidR="0085070C">
        <w:t>ovány způsoby</w:t>
      </w:r>
      <w:r w:rsidRPr="00F66C86">
        <w:t xml:space="preserve"> jejich </w:t>
      </w:r>
      <w:r w:rsidR="006124AE" w:rsidRPr="00F66C86">
        <w:t>zajištění. Priori</w:t>
      </w:r>
      <w:r w:rsidR="006124AE">
        <w:t>tou</w:t>
      </w:r>
      <w:r>
        <w:t xml:space="preserve"> Agentury </w:t>
      </w:r>
      <w:r w:rsidRPr="00F66C86">
        <w:t xml:space="preserve">jsou aktivity zaměřené na přechod osob v bytové nouzi do standardních bytů (podpora samostatného bydlení, pořizování sociálních bytů) a opatření na prevenci ztráty bydlení. Obsahem </w:t>
      </w:r>
      <w:r w:rsidR="006124AE" w:rsidRPr="00F66C86">
        <w:t>dohody by</w:t>
      </w:r>
      <w:r w:rsidRPr="00F66C86">
        <w:t xml:space="preserve"> mělo být </w:t>
      </w:r>
      <w:r w:rsidRPr="00F66C86">
        <w:lastRenderedPageBreak/>
        <w:t xml:space="preserve">zejména   rozdělení odpovědností a pravidla vzájemné výměny informací. Konkrétní rozdělení odpovědností mezi obcí, neziskovými organizacemi a dalšími poskytovateli se může v závislosti na místních podmínkách odlišovat. </w:t>
      </w:r>
    </w:p>
    <w:p w:rsidR="00156B87" w:rsidRDefault="00156B87" w:rsidP="008045CA">
      <w:pPr>
        <w:pStyle w:val="OdstavecseseznamemII"/>
      </w:pPr>
      <w:r w:rsidRPr="00F66C86">
        <w:t xml:space="preserve">Agentura se vždy seznamuje se všemi relevantními strategickými dokumenty, které v daném území popisují záměry týkající se rozvoje krizového či sociální bydlení a ubytování, jako mohou být mj. komunitní plány sociálních služeb obcí, střednědobé plány </w:t>
      </w:r>
      <w:r w:rsidR="00BB1A13">
        <w:t>rozvoje sociálních služeb krajů</w:t>
      </w:r>
      <w:r w:rsidRPr="00F66C86">
        <w:t xml:space="preserve"> apod. V případě aktivit podporujících zajištění, udržení a předcházení ztráty bydlení, které jsou realizovány v režimu sociálních služeb podle zákona č. 108/2006 Sb. o sociálních službách, postupuje Agentura vždy podle kapitoly 3.1 </w:t>
      </w:r>
      <w:r w:rsidR="0085070C">
        <w:t>M</w:t>
      </w:r>
      <w:r w:rsidRPr="00F66C86">
        <w:t>etodiky.</w:t>
      </w:r>
    </w:p>
    <w:p w:rsidR="00066823" w:rsidRPr="00F66C86" w:rsidRDefault="00066823" w:rsidP="00066823">
      <w:pPr>
        <w:pStyle w:val="mezera"/>
      </w:pPr>
    </w:p>
    <w:p w:rsidR="00156B87" w:rsidRPr="00F66C86" w:rsidRDefault="00156B87" w:rsidP="00156B87">
      <w:pPr>
        <w:pStyle w:val="Nadpis3"/>
      </w:pPr>
      <w:bookmarkStart w:id="203" w:name="_Toc492707689"/>
      <w:bookmarkStart w:id="204" w:name="_Toc494889244"/>
      <w:bookmarkStart w:id="205" w:name="_Toc495955926"/>
      <w:bookmarkStart w:id="206" w:name="_Toc510794016"/>
      <w:r w:rsidRPr="00F66C86">
        <w:t>3.3.3</w:t>
      </w:r>
      <w:r w:rsidR="00FA3760">
        <w:tab/>
      </w:r>
      <w:r w:rsidRPr="00F66C86">
        <w:t>Možné přínosy spolupráce v rámci KPSVL v oblasti bydlení</w:t>
      </w:r>
      <w:bookmarkEnd w:id="203"/>
      <w:bookmarkEnd w:id="204"/>
      <w:bookmarkEnd w:id="205"/>
      <w:bookmarkEnd w:id="206"/>
    </w:p>
    <w:p w:rsidR="00156B87" w:rsidRDefault="0021340C" w:rsidP="008045CA">
      <w:pPr>
        <w:pStyle w:val="OdstavecseseznamemII"/>
      </w:pPr>
      <w:bookmarkStart w:id="207" w:name="_Toc492707694"/>
      <w:bookmarkStart w:id="208" w:name="_Toc491875398"/>
      <w:r>
        <w:t>Cíle realizace</w:t>
      </w:r>
      <w:r w:rsidR="00156B87">
        <w:t xml:space="preserve"> aktivit zaměřených na prevenci ztráty bydlení a zajištění standardního bydlení pro domácnosti, které jsou nyní v bytové nouzi:</w:t>
      </w:r>
    </w:p>
    <w:p w:rsidR="00156B87" w:rsidRPr="006448C7" w:rsidRDefault="0021340C" w:rsidP="00156B87">
      <w:pPr>
        <w:pStyle w:val="Odstavecrove2"/>
        <w:ind w:left="1066" w:hanging="357"/>
      </w:pPr>
      <w:r>
        <w:t>z</w:t>
      </w:r>
      <w:r w:rsidR="00156B87" w:rsidRPr="006448C7">
        <w:t xml:space="preserve">ajištění stabilního bydlení nebo zabránění jeho ztrátě je předpokladem pro </w:t>
      </w:r>
      <w:r w:rsidR="00156B87">
        <w:t xml:space="preserve">celkovou </w:t>
      </w:r>
      <w:r w:rsidR="00156B87" w:rsidRPr="006448C7">
        <w:t>stabilizaci</w:t>
      </w:r>
      <w:r w:rsidR="00156B87">
        <w:t xml:space="preserve"> domácností a s tím související </w:t>
      </w:r>
      <w:r w:rsidR="00156B87" w:rsidRPr="006448C7">
        <w:t xml:space="preserve">vytvoření podmínek pro řešení dalších problémů </w:t>
      </w:r>
      <w:r w:rsidR="00156B87">
        <w:t>(</w:t>
      </w:r>
      <w:r w:rsidR="00156B87" w:rsidRPr="006448C7">
        <w:t>sociálního začleňování, získání zaměstnání, kvalitní školní přípravu dětí, řešení rodinných problémů, dluhů apod.</w:t>
      </w:r>
      <w:r w:rsidR="00156B87">
        <w:t>)</w:t>
      </w:r>
      <w:r w:rsidR="002A10A2">
        <w:t>;</w:t>
      </w:r>
    </w:p>
    <w:p w:rsidR="00156B87" w:rsidRPr="0092198D" w:rsidRDefault="002A10A2" w:rsidP="00156B87">
      <w:pPr>
        <w:pStyle w:val="Odstavecrove2"/>
        <w:ind w:left="1066" w:hanging="357"/>
      </w:pPr>
      <w:r>
        <w:t>s</w:t>
      </w:r>
      <w:r w:rsidR="00156B87" w:rsidRPr="006448C7">
        <w:t xml:space="preserve">nížení </w:t>
      </w:r>
      <w:r w:rsidR="00156B87" w:rsidRPr="0092198D">
        <w:t>sociálního napětí v důsledku snížení výskytu situací, které vedou ke konfliktům (např. řešením případů sousedských stížností jako součást prevence ztráty bydlení)</w:t>
      </w:r>
      <w:r>
        <w:t>;</w:t>
      </w:r>
    </w:p>
    <w:p w:rsidR="00156B87" w:rsidRDefault="002A10A2" w:rsidP="00156B87">
      <w:pPr>
        <w:pStyle w:val="Odstavecrove2"/>
        <w:ind w:left="1066" w:hanging="357"/>
      </w:pPr>
      <w:r>
        <w:t>s</w:t>
      </w:r>
      <w:r w:rsidR="00156B87" w:rsidRPr="006448C7">
        <w:t xml:space="preserve">nížení nákladů na </w:t>
      </w:r>
      <w:r w:rsidR="00156B87" w:rsidRPr="0092198D">
        <w:t xml:space="preserve">výplatu sociálních dávek a </w:t>
      </w:r>
      <w:r w:rsidR="00156B87" w:rsidRPr="006448C7">
        <w:t>dalších nákladů obcí a státu spojených s</w:t>
      </w:r>
      <w:r w:rsidR="00156B87">
        <w:t> </w:t>
      </w:r>
      <w:r w:rsidR="00156B87" w:rsidRPr="006448C7">
        <w:t>bezdomovectvím</w:t>
      </w:r>
      <w:r w:rsidR="00156B87">
        <w:t xml:space="preserve"> a bytovou nouzí</w:t>
      </w:r>
      <w:r w:rsidR="00156B87" w:rsidRPr="006448C7">
        <w:t xml:space="preserve"> (zdravotní péče, policie, sociální služby)</w:t>
      </w:r>
      <w:r>
        <w:t>;</w:t>
      </w:r>
    </w:p>
    <w:p w:rsidR="00156B87" w:rsidRDefault="002A10A2" w:rsidP="00156B87">
      <w:pPr>
        <w:pStyle w:val="Odstavecrove2"/>
        <w:ind w:left="1066" w:hanging="357"/>
      </w:pPr>
      <w:r>
        <w:t>p</w:t>
      </w:r>
      <w:r w:rsidR="00156B87">
        <w:t>ozitivní dopady prevence ztráty bydlení pro obecní nebo soukromé majitele bytového fondu (zvýšení stability nájemníků, snížení dluhů na bydlení apod.)</w:t>
      </w:r>
      <w:r>
        <w:t>.</w:t>
      </w:r>
    </w:p>
    <w:p w:rsidR="00FE438D" w:rsidRDefault="00FE438D" w:rsidP="00066823">
      <w:pPr>
        <w:pStyle w:val="OdstavecseseznamemII"/>
        <w:numPr>
          <w:ilvl w:val="0"/>
          <w:numId w:val="0"/>
        </w:numPr>
        <w:ind w:left="360"/>
      </w:pPr>
      <w:bookmarkStart w:id="209" w:name="_Toc494126246"/>
      <w:bookmarkStart w:id="210" w:name="_Toc494889245"/>
      <w:bookmarkStart w:id="211" w:name="_Toc495955927"/>
      <w:bookmarkEnd w:id="207"/>
      <w:bookmarkEnd w:id="208"/>
    </w:p>
    <w:p w:rsidR="00156B87" w:rsidRPr="00F66C86" w:rsidRDefault="00156B87" w:rsidP="00156B87">
      <w:pPr>
        <w:pStyle w:val="Nadpis2"/>
      </w:pPr>
      <w:bookmarkStart w:id="212" w:name="_Toc510794017"/>
      <w:r w:rsidRPr="00F66C86">
        <w:t>KOORDINOVANÝ PŘÍSTUP V OBLASTI VZDĚLÁVÁNÍ</w:t>
      </w:r>
      <w:r w:rsidRPr="00F66C86">
        <w:rPr>
          <w:rStyle w:val="Znakapoznpodarou"/>
        </w:rPr>
        <w:footnoteReference w:id="54"/>
      </w:r>
      <w:bookmarkEnd w:id="209"/>
      <w:bookmarkEnd w:id="210"/>
      <w:bookmarkEnd w:id="211"/>
      <w:bookmarkEnd w:id="212"/>
    </w:p>
    <w:p w:rsidR="00156B87" w:rsidRPr="00F66C86" w:rsidRDefault="00156B87" w:rsidP="00156B87">
      <w:pPr>
        <w:pStyle w:val="Nadpis3"/>
      </w:pPr>
      <w:bookmarkStart w:id="213" w:name="_Toc491933957"/>
      <w:bookmarkStart w:id="214" w:name="_Toc494126247"/>
      <w:bookmarkStart w:id="215" w:name="_Toc494889246"/>
      <w:bookmarkStart w:id="216" w:name="_Toc495955928"/>
      <w:bookmarkStart w:id="217" w:name="_Toc510794018"/>
      <w:r w:rsidRPr="00F66C86">
        <w:t>3.4.1</w:t>
      </w:r>
      <w:bookmarkEnd w:id="213"/>
      <w:r w:rsidRPr="00F66C86">
        <w:tab/>
      </w:r>
      <w:bookmarkStart w:id="218" w:name="_Toc491875395"/>
      <w:bookmarkStart w:id="219" w:name="_Toc491933958"/>
      <w:r w:rsidRPr="00F66C86">
        <w:t>Klíčoví lokální aktéři a jejich kompetence</w:t>
      </w:r>
      <w:bookmarkEnd w:id="214"/>
      <w:bookmarkEnd w:id="215"/>
      <w:bookmarkEnd w:id="216"/>
      <w:bookmarkEnd w:id="217"/>
      <w:bookmarkEnd w:id="218"/>
      <w:bookmarkEnd w:id="219"/>
    </w:p>
    <w:p w:rsidR="00156B87" w:rsidRPr="00F66C86" w:rsidRDefault="00156B87" w:rsidP="00156B87">
      <w:pPr>
        <w:spacing w:after="60"/>
        <w:rPr>
          <w:b/>
        </w:rPr>
      </w:pPr>
      <w:r w:rsidRPr="00F66C86">
        <w:rPr>
          <w:b/>
        </w:rPr>
        <w:t>Agentura</w:t>
      </w:r>
    </w:p>
    <w:p w:rsidR="00156B87" w:rsidRPr="00F66C86" w:rsidRDefault="00156B87" w:rsidP="008045CA">
      <w:pPr>
        <w:pStyle w:val="OdstavecseseznamemII"/>
      </w:pPr>
      <w:r w:rsidRPr="00F66C86">
        <w:t xml:space="preserve">Agentura usiluje v oblasti </w:t>
      </w:r>
      <w:r w:rsidR="00463400">
        <w:t>vzdělávání</w:t>
      </w:r>
      <w:r w:rsidRPr="00F66C86">
        <w:t xml:space="preserve"> o to, aby vzdělávací soustava v regionu poskytovala kvalitní vzdělání všem dětem a žákům bez rozdílů v sociálním či rodinném zázemí, v etnickém původu nebo ve zdravotním stavu</w:t>
      </w:r>
      <w:r w:rsidR="00463400">
        <w:t xml:space="preserve"> či</w:t>
      </w:r>
      <w:r w:rsidRPr="00F66C86">
        <w:t xml:space="preserve"> v míře jejich nadání, </w:t>
      </w:r>
      <w:r w:rsidR="0085070C">
        <w:t xml:space="preserve">a to </w:t>
      </w:r>
      <w:r w:rsidRPr="00F66C86">
        <w:t>v nesegregujícím prostředí a aby byla na tento úkol adekvátně nastavená a materiálně i personálně připravená.</w:t>
      </w:r>
    </w:p>
    <w:p w:rsidR="00156B87" w:rsidRPr="00F66C86" w:rsidRDefault="00156B87" w:rsidP="008045CA">
      <w:pPr>
        <w:pStyle w:val="OdstavecseseznamemII"/>
      </w:pPr>
      <w:r w:rsidRPr="00F66C86">
        <w:t>Agentura obcím (svazkům obcí) zapojeným do koordinovaného přístupu nabízí:</w:t>
      </w:r>
    </w:p>
    <w:p w:rsidR="00156B87" w:rsidRPr="00F66C86" w:rsidRDefault="00156B87" w:rsidP="00156B87">
      <w:pPr>
        <w:pStyle w:val="Odstavecseseznamem-pouze1rove"/>
      </w:pPr>
      <w:r w:rsidRPr="00F66C86">
        <w:t>odbornou a metodickou pomoc (vytváření společných strategií škol a zřizovatelů, zpracování vstupních analýz, pomoc při tvorbě Místních plánů inkluze v lokalitách</w:t>
      </w:r>
      <w:r w:rsidRPr="00F66C86">
        <w:rPr>
          <w:rStyle w:val="Znakapoznpodarou"/>
        </w:rPr>
        <w:footnoteReference w:id="55"/>
      </w:r>
      <w:r w:rsidRPr="00F66C86">
        <w:t>),</w:t>
      </w:r>
    </w:p>
    <w:p w:rsidR="00156B87" w:rsidRPr="00F66C86" w:rsidRDefault="00156B87" w:rsidP="00156B87">
      <w:pPr>
        <w:pStyle w:val="Odstavecseseznamem-pouze1rove"/>
      </w:pPr>
      <w:r w:rsidRPr="00F66C86">
        <w:lastRenderedPageBreak/>
        <w:t>pomoc při změně postojů majoritní veřejnosti (organizace workshopů a veřejných setkání, vyhledávání dobrých praxí, osvěta),</w:t>
      </w:r>
    </w:p>
    <w:p w:rsidR="00156B87" w:rsidRPr="00F66C86" w:rsidRDefault="00156B87" w:rsidP="00156B87">
      <w:pPr>
        <w:pStyle w:val="Odstavecseseznamem-pouze1rove"/>
      </w:pPr>
      <w:r w:rsidRPr="00F66C86">
        <w:t>podporu místním vzdělávacím sítím (prostřednictvím pracovních skupin, které vytváří společné vize pro vzdělávání),</w:t>
      </w:r>
    </w:p>
    <w:p w:rsidR="00156B87" w:rsidRPr="00F66C86" w:rsidRDefault="00156B87" w:rsidP="00156B87">
      <w:pPr>
        <w:pStyle w:val="Odstavecseseznamem-pouze1rove"/>
      </w:pPr>
      <w:r w:rsidRPr="00F66C86">
        <w:t>podporu při zavádění konkrétních opatření,</w:t>
      </w:r>
    </w:p>
    <w:p w:rsidR="00156B87" w:rsidRPr="00F66C86" w:rsidRDefault="00156B87" w:rsidP="00156B87">
      <w:pPr>
        <w:pStyle w:val="Odstavecseseznamem-pouze1rove"/>
      </w:pPr>
      <w:r w:rsidRPr="00F66C86">
        <w:t>zhodnocení celého procesu.</w:t>
      </w:r>
    </w:p>
    <w:p w:rsidR="00156B87" w:rsidRPr="00F66C86" w:rsidRDefault="00156B87" w:rsidP="00156B87">
      <w:pPr>
        <w:spacing w:after="60"/>
        <w:rPr>
          <w:b/>
        </w:rPr>
      </w:pPr>
      <w:r w:rsidRPr="00F66C86">
        <w:rPr>
          <w:b/>
        </w:rPr>
        <w:t>Obce</w:t>
      </w:r>
    </w:p>
    <w:p w:rsidR="00156B87" w:rsidRPr="00F66C86" w:rsidRDefault="00156B87" w:rsidP="008045CA">
      <w:pPr>
        <w:pStyle w:val="OdstavecseseznamemII"/>
      </w:pPr>
      <w:r w:rsidRPr="00F66C86">
        <w:t>Obec v roli zřizovatele škol hraje jednu z klíčových úloh v procesu transformace vzdělávací soustavy v regionu. Má zásadní vliv na kvalitu škol a funkční vztah mezi zřizovatelem a vedením školy rozhoduje o kvalitě vzdělávání. Z hlediska administrativy disponuje obec ve vztahu k řízení škol některými důležitými kompetencemi danými zákonem č.561/2014 Sb., školský zákon, v platném znění</w:t>
      </w:r>
      <w:r>
        <w:t xml:space="preserve">.  </w:t>
      </w:r>
      <w:r w:rsidRPr="00F66C86">
        <w:t xml:space="preserve">Jedná se především o oblast hodnocení škol, školských zařízení a vzdělávací soustavy, kde obec provádí hodnocení školy a školského zařízení na základě předem zveřejněných kritérií, dále o oblast organizace škol a školního roku, kde jsou řešeny například výjimky z počtu žáků nebo udělení tzv. ředitelského volna. Rozhodující úlohu hraje i při výběru a případném odvolání ředitele a výrazným způsobem může ovlivnit i financování škol a školských zařízení. </w:t>
      </w:r>
    </w:p>
    <w:p w:rsidR="00156B87" w:rsidRPr="00F66C86" w:rsidRDefault="00156B87" w:rsidP="008045CA">
      <w:pPr>
        <w:pStyle w:val="OdstavecseseznamemII"/>
      </w:pPr>
      <w:r w:rsidRPr="00F66C86">
        <w:t>Současná legislativní úprava rovněž zásadním způsobem upravuje vzdělávání v mateřských školách. Změny se týkají zavedení povinného předškolního vzdělávání a stanovení spádových obvodů. Ze své pozice může obec při spolupráci s </w:t>
      </w:r>
      <w:r w:rsidR="00E847F0">
        <w:t>A</w:t>
      </w:r>
      <w:r w:rsidRPr="00F66C86">
        <w:t xml:space="preserve">genturou výrazně napomoci k vytvoření efektivní pracovní skupiny, kde se mohou setkávat jednotliví aktéři v oblasti vzdělávání a společným strategickým plánováním s vedením škol </w:t>
      </w:r>
      <w:proofErr w:type="spellStart"/>
      <w:r w:rsidRPr="00F66C86">
        <w:t>pře</w:t>
      </w:r>
      <w:r w:rsidR="00B71468">
        <w:t>d</w:t>
      </w:r>
      <w:r w:rsidRPr="00F66C86">
        <w:t>nastavuje</w:t>
      </w:r>
      <w:proofErr w:type="spellEnd"/>
      <w:r w:rsidR="00AE4CC6">
        <w:t xml:space="preserve"> </w:t>
      </w:r>
      <w:r w:rsidRPr="00F66C86">
        <w:t>organizaci i náplň vzdělávací soustavy</w:t>
      </w:r>
      <w:r w:rsidR="008728D2">
        <w:t>, která má vazbu na SVL</w:t>
      </w:r>
      <w:r w:rsidRPr="00F66C86">
        <w:t>.</w:t>
      </w:r>
    </w:p>
    <w:p w:rsidR="00156B87" w:rsidRPr="00F66C86" w:rsidRDefault="00156B87" w:rsidP="00156B87">
      <w:pPr>
        <w:spacing w:after="60"/>
        <w:rPr>
          <w:b/>
        </w:rPr>
      </w:pPr>
      <w:r w:rsidRPr="00F66C86">
        <w:rPr>
          <w:b/>
        </w:rPr>
        <w:t xml:space="preserve">Kraje </w:t>
      </w:r>
    </w:p>
    <w:p w:rsidR="00156B87" w:rsidRPr="00F66C86" w:rsidRDefault="00156B87" w:rsidP="00550004">
      <w:pPr>
        <w:pStyle w:val="OdstavecseseznamemII"/>
      </w:pPr>
      <w:r w:rsidRPr="00F66C86">
        <w:t xml:space="preserve">Kraj 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w:t>
      </w:r>
      <w:r w:rsidR="0068467F">
        <w:t>k jejich realizaci. Zpracovává k</w:t>
      </w:r>
      <w:r w:rsidRPr="00F66C86">
        <w:t xml:space="preserve">rajský akční plán </w:t>
      </w:r>
      <w:r w:rsidR="0068467F">
        <w:t xml:space="preserve">rozvoje vzdělávání </w:t>
      </w:r>
      <w:r w:rsidRPr="00F66C86">
        <w:t>(dále jen „KAP“), který stanovuje priority rozvoje vzdělávání v území a primárně bude zaměřen na oblast středních a vyšších odborných škol s ohledem na spravedlivý a rovný přístup ke vzdělávání každého dítě, žáka i studenta. Na přípravě KAP spolupracuje také Agentura z pozice člena Regionální stále konference</w:t>
      </w:r>
      <w:r w:rsidRPr="00F66C86">
        <w:rPr>
          <w:rStyle w:val="Znakapoznpodarou"/>
        </w:rPr>
        <w:footnoteReference w:id="56"/>
      </w:r>
      <w:r w:rsidRPr="00F66C86">
        <w:t xml:space="preserve">. Povinností kraje je také zpracovat a každoročně aktualizovat krajské plány primární prevence rizikového chování a rozvoje tělovýchovy a sportu. </w:t>
      </w:r>
      <w:r>
        <w:t>Stávající právní úprava umožňuje krajům v případě potřeby vytvářet či rozšiřovat školské obvody.</w:t>
      </w:r>
      <w:r w:rsidR="00B25560">
        <w:t xml:space="preserve"> Kraj dále může zpracovat Školskou inkluzivní koncepci kraje.</w:t>
      </w:r>
    </w:p>
    <w:p w:rsidR="00AE4CC6" w:rsidRPr="00AE4CC6" w:rsidRDefault="00156B87" w:rsidP="00156B87">
      <w:pPr>
        <w:pStyle w:val="OdstavecseseznamemII"/>
        <w:spacing w:after="60"/>
        <w:rPr>
          <w:b/>
        </w:rPr>
      </w:pPr>
      <w:r w:rsidRPr="00F66C86">
        <w:lastRenderedPageBreak/>
        <w:t xml:space="preserve">Krajské úřady vyhlašují každoročně dotační řízení, z nichž některá jsou zaměřena na rozvoj škol, podporu sportu a kultury. Tyto dotační tituly mohou být vhodnými nástroji sociálního začleňování dětí, žáků a studentů se SVP nebo potřebou podpůrných </w:t>
      </w:r>
      <w:r w:rsidR="002D467A">
        <w:t>opatření</w:t>
      </w:r>
      <w:r w:rsidR="00F85079" w:rsidRPr="00AE4CC6">
        <w:t>.</w:t>
      </w:r>
    </w:p>
    <w:p w:rsidR="00156B87" w:rsidRPr="00AE4CC6" w:rsidRDefault="00156B87" w:rsidP="0057241E">
      <w:pPr>
        <w:pStyle w:val="OdstavecseseznamemII"/>
        <w:numPr>
          <w:ilvl w:val="0"/>
          <w:numId w:val="0"/>
        </w:numPr>
        <w:spacing w:after="60"/>
        <w:rPr>
          <w:b/>
        </w:rPr>
      </w:pPr>
      <w:r w:rsidRPr="00AE4CC6">
        <w:rPr>
          <w:b/>
        </w:rPr>
        <w:t>Školy a školská zařízení</w:t>
      </w:r>
    </w:p>
    <w:p w:rsidR="00156B87" w:rsidRPr="00F66C86" w:rsidRDefault="00156B87" w:rsidP="00550004">
      <w:pPr>
        <w:pStyle w:val="OdstavecseseznamemII"/>
      </w:pPr>
      <w:r w:rsidRPr="00F66C86">
        <w:t>Současná rozsáhlá transformace vzdělávací soustavy přináší do škol a školských zařízení celou řadu změn, které reflektují měnící se nároky na vzdělávání v současném světě. Společné neboli inkluzivní vzdělávání se stalo prioritou všude tam, kde představuje nejlepší zájem dítěte. V důsledku přijetí společného vzdělávání byla zásadně upravena školská legislativa zohledňující nárokovou podporu dětem se speciálními vzdělávacími potřebami formou návazných podpůrných opatření. S tímto přístupem se výrazně mění role školy i pojetí vlastního vzdělávacího procesu založeného na inkluzivních principech, především na principu heterogenity, otevřenosti a spolupráce, holistického přístupu k žákovi a i na individualizaci průběhu vzdělávání. Cílem inkluzivního pojetí vzdělávání je soudržná společnost, která dokáže vyrovnávat rozdíly a nastavuje harmonické soužití.</w:t>
      </w:r>
    </w:p>
    <w:p w:rsidR="00156B87" w:rsidRPr="00F66C86" w:rsidRDefault="00156B87" w:rsidP="00550004">
      <w:pPr>
        <w:pStyle w:val="OdstavecseseznamemII"/>
      </w:pPr>
      <w:r w:rsidRPr="00F66C86">
        <w:t>Upravená legislativa přinesla narovnání podmínek a vyjasnila financování podpůrných opatření. Ředitelé již nemusí hledat složité cesty k získání finančních prostředků k udržení systému individuální podpory a mohou se lépe soustředit na obsah, organizaci a formy vzdělávacího procesu. Jedním z klíčových momentů úspěšnosti společného vzdělávání je komplexní koordinovaný přístup všech zúčastněných aktérů. Snahy a opatření přijatá školou je nutné podpořit a doplňovat nástroji sociální práce, intenzivní komunikací s rodinou, s využitím neziskového sektoru i kvalitních a dostupných poradenských služeb, včetně zajištění poradenství žákům a rodinám se sociálním znevýhodněním.</w:t>
      </w:r>
    </w:p>
    <w:p w:rsidR="00156B87" w:rsidRPr="00AE4CC6" w:rsidRDefault="0077383C" w:rsidP="00437B4F">
      <w:pPr>
        <w:pStyle w:val="OdstavecseseznamemII"/>
        <w:numPr>
          <w:ilvl w:val="0"/>
          <w:numId w:val="0"/>
        </w:numPr>
        <w:rPr>
          <w:b/>
        </w:rPr>
      </w:pPr>
      <w:r w:rsidRPr="00AE4CC6">
        <w:rPr>
          <w:b/>
        </w:rPr>
        <w:t xml:space="preserve">Nestátní neziskové organizace </w:t>
      </w:r>
    </w:p>
    <w:p w:rsidR="00156B87" w:rsidRDefault="00156B87" w:rsidP="00550004">
      <w:pPr>
        <w:pStyle w:val="OdstavecseseznamemII"/>
      </w:pPr>
      <w:r w:rsidRPr="00F66C86">
        <w:t>Nestátní neziskové organizace působí v celé řadě oblastí, které se dotýkají vzdělávání dětí, žáků a studentů. Nejčastěji poskytují různé formy neformálního vzdělávání, často v úzké návaznosti na poskytování služeb prevence a dalších služeb napomáhajících zajištění kvalitního vzdělávání dětí, žáků a studentů se speciálními vzdělávacími potřebami jako je např. doučování dětí a žáků přímo v rodinách, 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 a to nejen prostřednictvím NNO, ale také orgánů OSPOD.</w:t>
      </w:r>
    </w:p>
    <w:p w:rsidR="00A11056" w:rsidRDefault="00A11056" w:rsidP="00A11056">
      <w:pPr>
        <w:pStyle w:val="mezera"/>
      </w:pPr>
      <w:bookmarkStart w:id="220" w:name="_Toc491933959"/>
      <w:bookmarkStart w:id="221" w:name="_Toc494126248"/>
      <w:bookmarkStart w:id="222" w:name="_Toc494889247"/>
      <w:bookmarkStart w:id="223" w:name="_Toc495955929"/>
      <w:bookmarkStart w:id="224" w:name="_Toc491875396"/>
    </w:p>
    <w:p w:rsidR="00156B87" w:rsidRPr="00F66C86" w:rsidRDefault="0002523D" w:rsidP="00156B87">
      <w:pPr>
        <w:pStyle w:val="Nadpis3"/>
      </w:pPr>
      <w:bookmarkStart w:id="225" w:name="_Toc510794019"/>
      <w:r>
        <w:t>3.4.2</w:t>
      </w:r>
      <w:r>
        <w:tab/>
      </w:r>
      <w:r w:rsidR="00156B87" w:rsidRPr="004A198A">
        <w:t>Průběh spolupráce při tvorbě a naplňování SPSZ</w:t>
      </w:r>
      <w:r w:rsidR="00156B87" w:rsidRPr="00F66C86">
        <w:t xml:space="preserve"> v oblasti vzdělávání</w:t>
      </w:r>
      <w:bookmarkEnd w:id="220"/>
      <w:bookmarkEnd w:id="221"/>
      <w:bookmarkEnd w:id="222"/>
      <w:bookmarkEnd w:id="223"/>
      <w:bookmarkEnd w:id="225"/>
    </w:p>
    <w:bookmarkEnd w:id="224"/>
    <w:p w:rsidR="00156B87" w:rsidRPr="00AD599F" w:rsidRDefault="00156B87" w:rsidP="00437B4F">
      <w:pPr>
        <w:pStyle w:val="OdstavecseseznamemII"/>
        <w:numPr>
          <w:ilvl w:val="0"/>
          <w:numId w:val="0"/>
        </w:numPr>
        <w:rPr>
          <w:b/>
        </w:rPr>
      </w:pPr>
      <w:r w:rsidRPr="00AD599F">
        <w:rPr>
          <w:b/>
        </w:rPr>
        <w:t>Analytická část v oblasti vzdělávání</w:t>
      </w:r>
    </w:p>
    <w:p w:rsidR="00156B87" w:rsidRPr="00F66C86" w:rsidRDefault="00156B87" w:rsidP="00550004">
      <w:pPr>
        <w:pStyle w:val="OdstavecseseznamemII"/>
      </w:pPr>
      <w:r w:rsidRPr="00F66C86">
        <w:t>Na začátku spolu</w:t>
      </w:r>
      <w:r>
        <w:t>práce mezi obcí a Agenturou je</w:t>
      </w:r>
      <w:r w:rsidRPr="00F66C86">
        <w:t xml:space="preserve"> </w:t>
      </w:r>
      <w:r w:rsidR="00463400">
        <w:t>zjišťová</w:t>
      </w:r>
      <w:r w:rsidRPr="00F66C86">
        <w:t>n</w:t>
      </w:r>
      <w:r>
        <w:t>o</w:t>
      </w:r>
      <w:r w:rsidRPr="00F66C86">
        <w:t xml:space="preserve">: </w:t>
      </w:r>
    </w:p>
    <w:p w:rsidR="00156B87" w:rsidRDefault="00156B87" w:rsidP="00156B87">
      <w:pPr>
        <w:pStyle w:val="Odstavecrove2"/>
        <w:ind w:left="1066" w:hanging="357"/>
      </w:pPr>
      <w:r>
        <w:t>jaká je situace</w:t>
      </w:r>
      <w:r w:rsidRPr="00F66C86">
        <w:t xml:space="preserve"> v oblasti dostupnosti vzdělávání a předškolní přípravy v místě</w:t>
      </w:r>
      <w:r w:rsidR="00463400">
        <w:t xml:space="preserve"> -</w:t>
      </w:r>
      <w:r w:rsidRPr="00F66C86">
        <w:t xml:space="preserve"> </w:t>
      </w:r>
      <w:r w:rsidR="00463400">
        <w:t>k</w:t>
      </w:r>
      <w:r w:rsidRPr="00F66C86">
        <w:t>onzultant zjišťuje hranice místní vzdělávací soustavy</w:t>
      </w:r>
      <w:r w:rsidR="00463400">
        <w:t>;</w:t>
      </w:r>
    </w:p>
    <w:p w:rsidR="00156B87" w:rsidRDefault="00156B87" w:rsidP="00156B87">
      <w:pPr>
        <w:pStyle w:val="Odstavecrove2"/>
        <w:ind w:left="1066" w:hanging="357"/>
      </w:pPr>
      <w:r w:rsidRPr="00F66C86">
        <w:t>zda obec/svazek obcí, se kterými Agentura spolupracuje, tvoří jednu nebo více relativně uzavřených vzdělávacích soustav (tzn., že většina dětí, které v daném území žijí, se zde také vzdělává na úrovni předškolního</w:t>
      </w:r>
      <w:r w:rsidR="00AD599F">
        <w:t>,</w:t>
      </w:r>
      <w:r w:rsidRPr="00F66C86">
        <w:t xml:space="preserve"> základního</w:t>
      </w:r>
      <w:r w:rsidR="00AD599F">
        <w:t xml:space="preserve"> </w:t>
      </w:r>
      <w:r w:rsidR="008728D2">
        <w:t>a středního</w:t>
      </w:r>
      <w:r w:rsidR="00AD599F">
        <w:t xml:space="preserve"> </w:t>
      </w:r>
      <w:r w:rsidRPr="00F66C86">
        <w:t>vzdělávání</w:t>
      </w:r>
      <w:r w:rsidR="00463400">
        <w:t>);</w:t>
      </w:r>
    </w:p>
    <w:p w:rsidR="00156B87" w:rsidRDefault="00156B87" w:rsidP="00156B87">
      <w:pPr>
        <w:pStyle w:val="Odstavecrove2"/>
        <w:ind w:left="1066" w:hanging="357"/>
      </w:pPr>
      <w:r w:rsidRPr="00F66C86">
        <w:t>zda a v jaké míře a z jakých důvodů děti za vzděláváním dojíždějí a zda a proč dochází v dané soustavě (soustavách) ke koncentraci dětí se speciálními vzdělávacími potřebami do určitých škol a předškolních zaříz</w:t>
      </w:r>
      <w:r w:rsidR="00BB1A13">
        <w:t>ení (tzv. ghetto</w:t>
      </w:r>
      <w:r w:rsidR="000403E7">
        <w:t xml:space="preserve"> </w:t>
      </w:r>
      <w:r w:rsidR="00BB1A13">
        <w:t>školy</w:t>
      </w:r>
      <w:r>
        <w:t xml:space="preserve"> apod</w:t>
      </w:r>
      <w:r w:rsidR="00463400">
        <w:t>.);</w:t>
      </w:r>
    </w:p>
    <w:p w:rsidR="00156B87" w:rsidRDefault="00156B87" w:rsidP="00156B87">
      <w:pPr>
        <w:pStyle w:val="Odstavecrove2"/>
        <w:ind w:left="1066" w:hanging="357"/>
      </w:pPr>
      <w:r w:rsidRPr="00F66C86">
        <w:t>zda území vzdělávací soustavy v místě není naopak širší a nezahrnuje také další obce, které nejsou zapojeny do spolupráce s Agenturou</w:t>
      </w:r>
      <w:r w:rsidR="00463400">
        <w:t xml:space="preserve"> - v</w:t>
      </w:r>
      <w:r w:rsidRPr="00F66C86">
        <w:t xml:space="preserve"> takovém případě je osloví na úrovni vedení těchto obcí (zřizovatelů) a dalších aktérů (zejména škol a školských zařízení) s nabídkou </w:t>
      </w:r>
      <w:r w:rsidRPr="00F66C86">
        <w:lastRenderedPageBreak/>
        <w:t xml:space="preserve">zapojení do spolupráce při plánování opatření na podporu rozvoje inkluzivního vzdělávání v celé uzavřené vzdělávací soustavě v místě. </w:t>
      </w:r>
    </w:p>
    <w:p w:rsidR="00156B87" w:rsidRPr="00F66C86" w:rsidRDefault="00156B87" w:rsidP="00550004">
      <w:pPr>
        <w:pStyle w:val="OdstavecseseznamemII"/>
      </w:pPr>
      <w:r>
        <w:t>Pracovník agentury p</w:t>
      </w:r>
      <w:r w:rsidRPr="00F66C86">
        <w:t>ostupuje také v souladu zejména s MAP, které vytyčují zpravidla území správního obvodu obce s rozšířenou působností, ve kterém zřizovatelé, školy a školská zařízení plánují rozvoj společně</w:t>
      </w:r>
      <w:r w:rsidR="00463400">
        <w:t>. K</w:t>
      </w:r>
      <w:r w:rsidRPr="00F66C86">
        <w:t>onzultant inkluzivního vzdělávání by v takovém případě měl co nejvíce respektovat toto vymezení území a v práci PS na podporu inkluzivního vzdělávání se mu přizpůsobit, pokud s tím aktéři souhlasí.</w:t>
      </w:r>
      <w:r w:rsidR="002842F2">
        <w:t xml:space="preserve"> Pracovník agentury je </w:t>
      </w:r>
      <w:r w:rsidR="008728D2">
        <w:t>vždy</w:t>
      </w:r>
      <w:r w:rsidR="002842F2">
        <w:t xml:space="preserve"> </w:t>
      </w:r>
      <w:r w:rsidR="003A280E">
        <w:t>členem řídící</w:t>
      </w:r>
      <w:r w:rsidR="002842F2">
        <w:t>h</w:t>
      </w:r>
      <w:r w:rsidR="003A280E">
        <w:t>o výboru</w:t>
      </w:r>
      <w:r w:rsidR="002842F2">
        <w:t xml:space="preserve"> MAP a v rámci jeho působení přispívá ke shodě mezi místním akčním plánem, respektive tou jeho částí, jež se zabývá inkluz</w:t>
      </w:r>
      <w:r w:rsidR="003A280E">
        <w:t>ivním vzděláváním</w:t>
      </w:r>
      <w:r w:rsidR="002842F2">
        <w:t xml:space="preserve"> a </w:t>
      </w:r>
      <w:r w:rsidR="003A280E">
        <w:t xml:space="preserve">tvorbou </w:t>
      </w:r>
      <w:r w:rsidR="002842F2">
        <w:t>MPI</w:t>
      </w:r>
      <w:r w:rsidR="003A280E">
        <w:rPr>
          <w:rStyle w:val="Znakapoznpodarou"/>
        </w:rPr>
        <w:footnoteReference w:id="57"/>
      </w:r>
      <w:r w:rsidR="002842F2">
        <w:t xml:space="preserve">. </w:t>
      </w:r>
    </w:p>
    <w:p w:rsidR="00156B87" w:rsidRPr="00F66C86" w:rsidRDefault="00156B87" w:rsidP="00156B87">
      <w:pPr>
        <w:spacing w:before="120" w:after="120"/>
      </w:pPr>
      <w:r w:rsidRPr="00B307A9">
        <w:rPr>
          <w:b/>
        </w:rPr>
        <w:t>Práce v pracov</w:t>
      </w:r>
      <w:r>
        <w:rPr>
          <w:b/>
        </w:rPr>
        <w:t>ních skupinách v oblasti vzdělávání</w:t>
      </w:r>
    </w:p>
    <w:p w:rsidR="00156B87" w:rsidRPr="00F66C86" w:rsidRDefault="00156B87" w:rsidP="00550004">
      <w:pPr>
        <w:pStyle w:val="OdstavecseseznamemII"/>
      </w:pPr>
      <w:r w:rsidRPr="00F66C86">
        <w:t xml:space="preserve">V rámci lokálního partnerství </w:t>
      </w:r>
      <w:r>
        <w:t xml:space="preserve">funguje vždy </w:t>
      </w:r>
      <w:r w:rsidRPr="00F66C86">
        <w:t xml:space="preserve">PS </w:t>
      </w:r>
      <w:r>
        <w:t>vzdělávání</w:t>
      </w:r>
      <w:r w:rsidRPr="00F66C86">
        <w:t xml:space="preserve">. Ta je řízena konzultantem inkluzivního vzdělávání, který úzce spolupracuje s lokálním konzultantem při přípravě SPSZ. Oba v čase postupují zcela ve shodě a prolínají jednání a výstupy ze všech pracovních skupin lokálního partnerství tak, aby na sebe pedagogická intervence se sociální intervencí úzce navazovaly. </w:t>
      </w:r>
    </w:p>
    <w:p w:rsidR="00156B87" w:rsidRPr="00F66C86" w:rsidRDefault="00156B87" w:rsidP="00550004">
      <w:pPr>
        <w:pStyle w:val="OdstavecseseznamemII"/>
      </w:pPr>
      <w:r w:rsidRPr="00F66C86">
        <w:t>Konzultant ink</w:t>
      </w:r>
      <w:r>
        <w:t xml:space="preserve">luzivního vzdělávání postupuje </w:t>
      </w:r>
      <w:r w:rsidRPr="00F66C86">
        <w:t>v souladu s Krajskými akčními plány rozvoje vzdělávání, které rovněž mohou doporučovat společný postup zřizovatelů, škol a školských zařízení v určitém území, které lze označit za uzavřenou místní vzdělávací soustavu. Agentura se</w:t>
      </w:r>
      <w:r w:rsidR="001119BD">
        <w:t xml:space="preserve"> povinně a aktivitě účastní PS v</w:t>
      </w:r>
      <w:r w:rsidRPr="00F66C86">
        <w:t>zdělávání zřízené v rámci Regionální stálé konference a spolupracuje se zpracovateli KAP zejména v oblasti inkluzivního vzdělávání.</w:t>
      </w:r>
    </w:p>
    <w:p w:rsidR="00156B87" w:rsidRDefault="00156B87" w:rsidP="00AD599F">
      <w:pPr>
        <w:pStyle w:val="OdstavecseseznamemII"/>
      </w:pPr>
      <w:r w:rsidRPr="00F66C86">
        <w:t xml:space="preserve">V souladu se zaměřením KPSVL konzultant inkluzivního vzdělávání a PS </w:t>
      </w:r>
      <w:r>
        <w:t>vzdělávání</w:t>
      </w:r>
      <w:r w:rsidRPr="00F66C86">
        <w:t xml:space="preserve"> věnují pozornost zejména vzdělávání dětí se speciálními vzdělávacími potřebami a</w:t>
      </w:r>
      <w:r w:rsidR="00BB1107">
        <w:t xml:space="preserve"> </w:t>
      </w:r>
      <w:r w:rsidRPr="00F66C86">
        <w:t>inkluzivnímu vzdělávání jako celku. SPSZ, resp. MPI  tedy není obecně rozvojovým dokumentem místní (uzavřené) vzděláv</w:t>
      </w:r>
      <w:r w:rsidR="00463400">
        <w:t>ací</w:t>
      </w:r>
      <w:r w:rsidR="007B62DB">
        <w:t xml:space="preserve"> </w:t>
      </w:r>
      <w:r w:rsidRPr="00F66C86">
        <w:t xml:space="preserve">soustavy, ale specifikací dalších strategických dokumentů v oblasti vzdělávání v území (zejména MAP a KAP). </w:t>
      </w:r>
    </w:p>
    <w:p w:rsidR="00156B87" w:rsidRPr="00AD599F" w:rsidRDefault="00156B87" w:rsidP="00A44822">
      <w:pPr>
        <w:pStyle w:val="OdstavecseseznamemII"/>
        <w:numPr>
          <w:ilvl w:val="0"/>
          <w:numId w:val="0"/>
        </w:numPr>
        <w:rPr>
          <w:b/>
        </w:rPr>
      </w:pPr>
      <w:r w:rsidRPr="00AD599F">
        <w:rPr>
          <w:b/>
        </w:rPr>
        <w:t>Plánovací fáze v oblasti vzdělávání</w:t>
      </w:r>
    </w:p>
    <w:p w:rsidR="00156B87" w:rsidRDefault="00156B87" w:rsidP="008045CA">
      <w:pPr>
        <w:pStyle w:val="OdstavecseseznamemII"/>
      </w:pPr>
      <w:r w:rsidRPr="00F66C86">
        <w:t xml:space="preserve">Pokud zřizovatelé plánují systémové změny (např. změny ve spádových oblastech škol, slučování škol, </w:t>
      </w:r>
      <w:proofErr w:type="spellStart"/>
      <w:r w:rsidRPr="00F66C86">
        <w:t>efektivizaci</w:t>
      </w:r>
      <w:proofErr w:type="spellEnd"/>
      <w:r w:rsidRPr="00F66C86">
        <w:t xml:space="preserve"> vzdělávací soustavy rušením</w:t>
      </w:r>
      <w:r w:rsidR="00BB1A13">
        <w:t xml:space="preserve"> škol, posilování kapacity škol</w:t>
      </w:r>
      <w:r w:rsidRPr="00F66C86">
        <w:t xml:space="preserve"> apod.), vždy tak činí s ohledem na obecnější strategické záměry ve školské soustavě, a to jednak s respektem k prioritám, které definuje MŠMT (zejména ve Strategii vzdělávací politiky do r. 2020, v rámci Akčního plánu inkluzivního vzdělávání pro roky 2016-2018 a v rámci OP VVV), kraj (v Dlouhodobém záměru rozvoje vzdělávání a vzdělávací soustavy 2015-2020  a v KAP), obce a mikroregiony (v MAP) nebo školy samotné. </w:t>
      </w:r>
    </w:p>
    <w:p w:rsidR="00156B87" w:rsidRPr="00F66C86" w:rsidRDefault="00156B87" w:rsidP="008045CA">
      <w:pPr>
        <w:pStyle w:val="OdstavecseseznamemII"/>
      </w:pPr>
      <w:r w:rsidRPr="00F66C86">
        <w:t>Změny zřizovatelé navrhují na základě podrobné analýzy otevřenosti/</w:t>
      </w:r>
      <w:proofErr w:type="spellStart"/>
      <w:r w:rsidRPr="00F66C86">
        <w:t>inkluzivity</w:t>
      </w:r>
      <w:proofErr w:type="spellEnd"/>
      <w:r w:rsidR="006124AE">
        <w:t xml:space="preserve"> </w:t>
      </w:r>
      <w:r w:rsidRPr="00F66C86">
        <w:t>vzdělávací soustavy</w:t>
      </w:r>
      <w:r w:rsidR="007B62DB">
        <w:t>. Zjišťuje se např.</w:t>
      </w:r>
      <w:r w:rsidR="000403E7">
        <w:t>,</w:t>
      </w:r>
      <w:r w:rsidRPr="00F66C86">
        <w:t xml:space="preserve"> do jaké míry mají děti se speciálními vzdělávacími potřebami rovné příležitosti ke vzdělávání, zda a proč jsou vyučovány separovaně/</w:t>
      </w:r>
      <w:proofErr w:type="spellStart"/>
      <w:r w:rsidRPr="00F66C86">
        <w:t>segregovaně</w:t>
      </w:r>
      <w:proofErr w:type="spellEnd"/>
      <w:r w:rsidRPr="00F66C86">
        <w:t xml:space="preserve"> /mimo hlavní vzdělávací proud, jaké jsou bariéry vyšší účasti na předškolním vzdělávání či úspěchu na základních školách</w:t>
      </w:r>
      <w:r w:rsidR="007B62DB">
        <w:t xml:space="preserve"> a</w:t>
      </w:r>
      <w:r w:rsidRPr="00F66C86">
        <w:t xml:space="preserve"> pro pokračování ve studiu na středních školách, jaké jsou příčiny předčasných odchodů ze základních a středních škol</w:t>
      </w:r>
      <w:r w:rsidR="007B62DB">
        <w:t>;</w:t>
      </w:r>
      <w:r w:rsidRPr="00F66C86">
        <w:t xml:space="preserve"> </w:t>
      </w:r>
      <w:r w:rsidR="007B62DB">
        <w:t xml:space="preserve">dále jsou </w:t>
      </w:r>
      <w:r w:rsidRPr="00F66C86">
        <w:t>anal</w:t>
      </w:r>
      <w:r w:rsidR="007B62DB">
        <w:t>yzovány</w:t>
      </w:r>
      <w:r w:rsidRPr="00F66C86">
        <w:t xml:space="preserve"> potřeb</w:t>
      </w:r>
      <w:r w:rsidR="007B62DB">
        <w:t>y</w:t>
      </w:r>
      <w:r w:rsidRPr="00F66C86">
        <w:t xml:space="preserve"> dětí a rodičů ve vztahu k dané vzdělávací soustavě</w:t>
      </w:r>
      <w:r w:rsidR="007B62DB">
        <w:t xml:space="preserve"> -</w:t>
      </w:r>
      <w:r w:rsidRPr="00F66C86">
        <w:t xml:space="preserve"> na základě aktuálních a budoucích požadavků na místní vzdělávací soustavu, na základě aktuální a </w:t>
      </w:r>
      <w:r w:rsidRPr="00F66C86">
        <w:lastRenderedPageBreak/>
        <w:t>předpokládané budoucí poptávky dětí a žáků a jejich zákonných zástupců a na základě demografické analýzy vývoje potřeb dětí v daném území a implementace zákonných změn (např. systému podpůrných opatření</w:t>
      </w:r>
      <w:r w:rsidR="000E76E0">
        <w:t xml:space="preserve"> zvláště pro děti a žáky s</w:t>
      </w:r>
      <w:r w:rsidR="000E03D4">
        <w:t>e</w:t>
      </w:r>
      <w:r w:rsidR="000E76E0">
        <w:t> SVP apo</w:t>
      </w:r>
      <w:r w:rsidRPr="00F66C86">
        <w:t>d</w:t>
      </w:r>
      <w:r w:rsidR="000E76E0">
        <w:t>.)</w:t>
      </w:r>
      <w:r w:rsidRPr="00F66C86">
        <w:t>.</w:t>
      </w:r>
    </w:p>
    <w:p w:rsidR="00156B87" w:rsidRPr="00F66C86" w:rsidRDefault="00156B87" w:rsidP="008045CA">
      <w:pPr>
        <w:pStyle w:val="OdstavecseseznamemII"/>
      </w:pPr>
      <w:r w:rsidRPr="00F66C86">
        <w:t xml:space="preserve">Systémové změny ve vzdělávací soustavě probíhají tam, kde jsou podpořeny či akceptovány ústředními aktéry (zřizovatelé, vedení škol a školských zařízení, poradenská zařízení, školské a sociální odbory obcí a krajů) i veřejností, a kde k nim proběhla dostatečná příprava (a to nejen z pozice zřizovatelů, ale i pedagogů a rodičů). Předpokladem je samozřejmě také funkční partnerství relevantních aktérů v PS pro (inkluzivní) vzdělávání lokálního partnerství. </w:t>
      </w:r>
    </w:p>
    <w:p w:rsidR="00156B87" w:rsidRPr="00F66C86" w:rsidRDefault="00156B87" w:rsidP="008045CA">
      <w:pPr>
        <w:pStyle w:val="OdstavecseseznamemII"/>
      </w:pPr>
      <w:r w:rsidRPr="00F66C86">
        <w:t xml:space="preserve">Agentura se aktivně zasazuje za vytvoření podmínek pro provedení změn místních systémů, konzultant inkluzivního vzdělávání </w:t>
      </w:r>
      <w:r w:rsidR="00CD456D">
        <w:t xml:space="preserve">v součinnosti s pracovní skupinou </w:t>
      </w:r>
      <w:r w:rsidRPr="00F66C86">
        <w:t>navrhuj</w:t>
      </w:r>
      <w:r w:rsidR="00CD456D">
        <w:t>í</w:t>
      </w:r>
      <w:r w:rsidR="003A280E">
        <w:t xml:space="preserve"> </w:t>
      </w:r>
      <w:r w:rsidRPr="00F66C86">
        <w:t>postupy a opaření, které mohou ke změně podmínek přispět. Při ukončení tříleté spolupráce Agentura provede evaluaci dopadů aktivit zrealizovaných v rámci MPI  příjemci finanční podpory z </w:t>
      </w:r>
      <w:proofErr w:type="gramStart"/>
      <w:r w:rsidRPr="00F66C86">
        <w:t>OP</w:t>
      </w:r>
      <w:proofErr w:type="gramEnd"/>
      <w:r w:rsidRPr="00F66C86">
        <w:t xml:space="preserve"> </w:t>
      </w:r>
      <w:r w:rsidR="000E03D4">
        <w:t>V</w:t>
      </w:r>
      <w:r w:rsidRPr="00F66C86">
        <w:t xml:space="preserve">VV na území vymezeném v SPSZ, v oblasti vzdělávání. </w:t>
      </w:r>
    </w:p>
    <w:p w:rsidR="00A11056" w:rsidRDefault="00A11056" w:rsidP="00A11056">
      <w:pPr>
        <w:pStyle w:val="mezera"/>
      </w:pPr>
      <w:bookmarkStart w:id="226" w:name="_Toc491933960"/>
      <w:bookmarkStart w:id="227" w:name="_Toc494126249"/>
      <w:bookmarkStart w:id="228" w:name="_Toc494889248"/>
      <w:bookmarkStart w:id="229" w:name="_Toc495955930"/>
    </w:p>
    <w:p w:rsidR="00156B87" w:rsidRPr="00F66C86" w:rsidRDefault="0002523D" w:rsidP="00156B87">
      <w:pPr>
        <w:pStyle w:val="Nadpis3"/>
        <w:spacing w:before="120" w:after="120"/>
      </w:pPr>
      <w:bookmarkStart w:id="230" w:name="_Toc510794020"/>
      <w:r>
        <w:t>3.4.3</w:t>
      </w:r>
      <w:r>
        <w:tab/>
      </w:r>
      <w:r w:rsidR="00156B87" w:rsidRPr="00F66C86">
        <w:t>Možné přínosy spolupráce v rámci KPSVL v oblasti vzdělávání</w:t>
      </w:r>
      <w:bookmarkEnd w:id="226"/>
      <w:bookmarkEnd w:id="227"/>
      <w:bookmarkEnd w:id="228"/>
      <w:bookmarkEnd w:id="229"/>
      <w:bookmarkEnd w:id="230"/>
    </w:p>
    <w:p w:rsidR="00156B87" w:rsidRDefault="009E0970" w:rsidP="008045CA">
      <w:pPr>
        <w:pStyle w:val="OdstavecseseznamemII"/>
      </w:pPr>
      <w:r>
        <w:t>Cíle r</w:t>
      </w:r>
      <w:r w:rsidR="00156B87">
        <w:t>ealizac</w:t>
      </w:r>
      <w:r>
        <w:t>e</w:t>
      </w:r>
      <w:r w:rsidR="00156B87">
        <w:t xml:space="preserve"> aktivit zaměřených na oblast vzdělávání:</w:t>
      </w:r>
    </w:p>
    <w:p w:rsidR="00156B87" w:rsidRDefault="002A10A2" w:rsidP="00156B87">
      <w:pPr>
        <w:pStyle w:val="Odstavecrove2"/>
        <w:spacing w:before="120" w:after="120"/>
        <w:ind w:left="1066" w:hanging="357"/>
      </w:pPr>
      <w:r>
        <w:t>v</w:t>
      </w:r>
      <w:r w:rsidR="00156B87" w:rsidRPr="00F66C86">
        <w:t>ytvoření společné strategie zřizovatele a škol v oblasti rozvoje vzdělávací soustavy je základním předpokladem pro úspěšnou realizaci záměrů daných sdílenou vizí, tedy vytvoření nesegregovaného prostředí, kde mohou žáci dosáhnout svého maxima při zohlednění jejich potřeb i nadání</w:t>
      </w:r>
      <w:r>
        <w:t xml:space="preserve"> -</w:t>
      </w:r>
      <w:r w:rsidR="00156B87" w:rsidRPr="00F66C86">
        <w:t xml:space="preserve"> </w:t>
      </w:r>
      <w:r>
        <w:t>z</w:t>
      </w:r>
      <w:r w:rsidR="00156B87" w:rsidRPr="00F66C86">
        <w:t xml:space="preserve">apojení všech zúčastněných aktérů (pedagogů, rodičovské komunity, odborných institucí, NNO, orgánů státní správy </w:t>
      </w:r>
      <w:r w:rsidR="000E76E0">
        <w:t>apod.</w:t>
      </w:r>
      <w:r w:rsidR="00156B87" w:rsidRPr="00F66C86">
        <w:t>) přinese komplexní pohled na problematiku vzdělávání v </w:t>
      </w:r>
      <w:r>
        <w:t>území;</w:t>
      </w:r>
      <w:r w:rsidR="00156B87" w:rsidRPr="00F66C86">
        <w:t xml:space="preserve"> </w:t>
      </w:r>
    </w:p>
    <w:p w:rsidR="00156B87" w:rsidRDefault="002A10A2" w:rsidP="00156B87">
      <w:pPr>
        <w:pStyle w:val="Odstavecrove2"/>
        <w:spacing w:before="120" w:after="120"/>
        <w:ind w:left="1066" w:hanging="357"/>
      </w:pPr>
      <w:r>
        <w:t>v</w:t>
      </w:r>
      <w:r w:rsidR="00156B87" w:rsidRPr="00F66C86">
        <w:t>ytvoření stabilní a prosperující komunity, jejíž nedílnou součástí je kvalitní vzdělání</w:t>
      </w:r>
      <w:r w:rsidRPr="002A10A2">
        <w:t xml:space="preserve"> </w:t>
      </w:r>
      <w:r>
        <w:t>dostupné</w:t>
      </w:r>
      <w:r w:rsidRPr="00F66C86">
        <w:t xml:space="preserve"> v místě bydl</w:t>
      </w:r>
      <w:r>
        <w:t>iště;</w:t>
      </w:r>
    </w:p>
    <w:p w:rsidR="00156B87" w:rsidRDefault="002A10A2" w:rsidP="00156B87">
      <w:pPr>
        <w:pStyle w:val="Odstavecrove2"/>
        <w:spacing w:before="120" w:after="120"/>
        <w:ind w:left="1066" w:hanging="357"/>
      </w:pPr>
      <w:r>
        <w:t>z</w:t>
      </w:r>
      <w:r w:rsidR="00156B87" w:rsidRPr="00F66C86">
        <w:t>ískání finančních prostředků k navýšení kapacit v oblasti vzdělávání</w:t>
      </w:r>
      <w:r>
        <w:t>;</w:t>
      </w:r>
    </w:p>
    <w:p w:rsidR="00156B87" w:rsidRDefault="002A10A2" w:rsidP="00156B87">
      <w:pPr>
        <w:pStyle w:val="Odstavecrove2"/>
        <w:spacing w:before="120" w:after="120"/>
        <w:ind w:left="1066" w:hanging="357"/>
      </w:pPr>
      <w:r>
        <w:t>o</w:t>
      </w:r>
      <w:r w:rsidR="00156B87" w:rsidRPr="00F66C86">
        <w:t>vlivn</w:t>
      </w:r>
      <w:r w:rsidR="00156B87">
        <w:t xml:space="preserve">ění sítě </w:t>
      </w:r>
      <w:r w:rsidR="00156B87" w:rsidRPr="00F66C86">
        <w:t>vztahů a sociálních interakcí v</w:t>
      </w:r>
      <w:r w:rsidR="00156B87">
        <w:t> </w:t>
      </w:r>
      <w:r w:rsidR="00156B87" w:rsidRPr="00F66C86">
        <w:t>oblasti formou konkrétních opatření, která budou prospěšná všem dětem, budou finančně dostupná, a přispějí k usnadnění náročné pedagogické práce.</w:t>
      </w:r>
    </w:p>
    <w:p w:rsidR="006F155A" w:rsidRPr="00F66C86" w:rsidRDefault="006F155A" w:rsidP="00066823">
      <w:pPr>
        <w:pStyle w:val="OdstavecseseznamemII"/>
        <w:numPr>
          <w:ilvl w:val="0"/>
          <w:numId w:val="0"/>
        </w:numPr>
        <w:ind w:left="360"/>
      </w:pPr>
    </w:p>
    <w:p w:rsidR="00156B87" w:rsidRPr="00AA5375" w:rsidRDefault="00156B87" w:rsidP="00156B87">
      <w:pPr>
        <w:pStyle w:val="Nadpis2"/>
      </w:pPr>
      <w:bookmarkStart w:id="231" w:name="_Toc492768301"/>
      <w:bookmarkStart w:id="232" w:name="_Toc492768389"/>
      <w:bookmarkStart w:id="233" w:name="_Toc492805545"/>
      <w:bookmarkStart w:id="234" w:name="_Toc492805632"/>
      <w:bookmarkStart w:id="235" w:name="_Toc492819584"/>
      <w:bookmarkStart w:id="236" w:name="_Toc492819671"/>
      <w:bookmarkStart w:id="237" w:name="_Toc493104751"/>
      <w:bookmarkStart w:id="238" w:name="_Toc493104840"/>
      <w:bookmarkStart w:id="239" w:name="_Toc493105492"/>
      <w:bookmarkStart w:id="240" w:name="_Toc493105580"/>
      <w:bookmarkStart w:id="241" w:name="_Toc493105668"/>
      <w:bookmarkStart w:id="242" w:name="_Toc493153937"/>
      <w:bookmarkStart w:id="243" w:name="_Toc493158604"/>
      <w:bookmarkStart w:id="244" w:name="_Toc493158691"/>
      <w:bookmarkStart w:id="245" w:name="_Toc494889249"/>
      <w:bookmarkStart w:id="246" w:name="_Toc494126250"/>
      <w:bookmarkStart w:id="247" w:name="_Toc495955931"/>
      <w:bookmarkStart w:id="248" w:name="_Toc510794021"/>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AA5375">
        <w:t xml:space="preserve">KOORDINOVANÝ PŘÍSTUP V OBLASTI </w:t>
      </w:r>
      <w:r>
        <w:t xml:space="preserve">BEZPEČNOSTI, PREVENCE RIZIKOVÉHO CHOVÁNÍ A </w:t>
      </w:r>
      <w:r w:rsidRPr="00AA5375">
        <w:t>PREVENCE KRIMINALITY</w:t>
      </w:r>
      <w:bookmarkEnd w:id="245"/>
      <w:bookmarkEnd w:id="246"/>
      <w:bookmarkEnd w:id="247"/>
      <w:bookmarkEnd w:id="248"/>
    </w:p>
    <w:p w:rsidR="00156B87" w:rsidRPr="00F66C86" w:rsidRDefault="00156B87" w:rsidP="00156B87">
      <w:pPr>
        <w:pStyle w:val="Nadpis3"/>
      </w:pPr>
      <w:bookmarkStart w:id="249" w:name="_Toc494126251"/>
      <w:bookmarkStart w:id="250" w:name="_Toc494889250"/>
      <w:bookmarkStart w:id="251" w:name="_Toc495955932"/>
      <w:bookmarkStart w:id="252" w:name="_Toc510794022"/>
      <w:bookmarkStart w:id="253" w:name="_Toc491875399"/>
      <w:r w:rsidRPr="00F66C86">
        <w:t>3.5.1</w:t>
      </w:r>
      <w:r w:rsidRPr="00F66C86">
        <w:tab/>
        <w:t>Klíčoví lokální aktéři a jejich kompetence</w:t>
      </w:r>
      <w:bookmarkEnd w:id="249"/>
      <w:bookmarkEnd w:id="250"/>
      <w:bookmarkEnd w:id="251"/>
      <w:bookmarkEnd w:id="252"/>
    </w:p>
    <w:bookmarkEnd w:id="253"/>
    <w:p w:rsidR="00156B87" w:rsidRPr="00F66C86" w:rsidRDefault="00156B87" w:rsidP="00156B87">
      <w:pPr>
        <w:spacing w:after="60"/>
        <w:rPr>
          <w:b/>
        </w:rPr>
      </w:pPr>
      <w:r w:rsidRPr="00F66C86">
        <w:rPr>
          <w:b/>
        </w:rPr>
        <w:t>Agentura</w:t>
      </w:r>
    </w:p>
    <w:p w:rsidR="00156B87" w:rsidRPr="0002523D" w:rsidRDefault="00156B87" w:rsidP="00437B4F">
      <w:pPr>
        <w:pStyle w:val="OdstavecseseznamemII"/>
      </w:pPr>
      <w:r w:rsidRPr="0002523D">
        <w:t>Úkolem Agentury je podpora řešení v oblasti bezpečnosti a prevence kriminality a při prevenci rizikového chování. Předpokládá se, že se Agentura zapojí do přípravy strategií a dalších koncepčních materiálů</w:t>
      </w:r>
      <w:r w:rsidR="00072228">
        <w:t xml:space="preserve"> </w:t>
      </w:r>
      <w:r w:rsidRPr="0002523D">
        <w:t>na základě znalostí situace v obcích, kde působí. Agentura v tomto smyslu přispívá k</w:t>
      </w:r>
      <w:r w:rsidR="00072228">
        <w:t> p</w:t>
      </w:r>
      <w:r w:rsidRPr="0002523D">
        <w:t>reventivním</w:t>
      </w:r>
      <w:r w:rsidR="00072228">
        <w:t xml:space="preserve"> </w:t>
      </w:r>
      <w:r w:rsidRPr="0002523D">
        <w:t>opatřením, ke zvyšování pocitu bezpečí občanů a kvality života, dále k šíření dobrých praxí v této oblasti.</w:t>
      </w:r>
    </w:p>
    <w:p w:rsidR="00156B87" w:rsidRPr="0057241E" w:rsidRDefault="00156B87" w:rsidP="00156B87">
      <w:pPr>
        <w:spacing w:after="60"/>
        <w:rPr>
          <w:b/>
        </w:rPr>
      </w:pPr>
      <w:r w:rsidRPr="0057241E">
        <w:rPr>
          <w:b/>
        </w:rPr>
        <w:t>Obce</w:t>
      </w:r>
    </w:p>
    <w:p w:rsidR="00156B87" w:rsidRPr="00F66C86" w:rsidRDefault="00156B87" w:rsidP="008045CA">
      <w:pPr>
        <w:pStyle w:val="OdstavecseseznamemII"/>
      </w:pPr>
      <w:r>
        <w:t>O</w:t>
      </w:r>
      <w:r w:rsidRPr="00F66C86">
        <w:t>bce postupují v oblasti</w:t>
      </w:r>
      <w:r>
        <w:t xml:space="preserve"> prevence </w:t>
      </w:r>
      <w:r w:rsidRPr="00F66C86">
        <w:t>v samo</w:t>
      </w:r>
      <w:r>
        <w:t xml:space="preserve">statné působnosti. Mohou být realizátory </w:t>
      </w:r>
      <w:r w:rsidRPr="00F66C86">
        <w:t>projektů, aktivit a</w:t>
      </w:r>
      <w:r>
        <w:t xml:space="preserve"> opatření.</w:t>
      </w:r>
      <w:r w:rsidR="006124AE">
        <w:t xml:space="preserve"> </w:t>
      </w:r>
      <w:r>
        <w:t xml:space="preserve">Např. programy prevence kriminality na místní úrovni představují systém metodické, </w:t>
      </w:r>
      <w:r>
        <w:lastRenderedPageBreak/>
        <w:t>koncepční a finanční podpory ze strany ústředních orgánů státní správy a samosprávy. Je podporován vznik programů prevence kriminality v obcích zatížených vysokou mírou kriminality a dalšími kriminálně rizikovými jevy.</w:t>
      </w:r>
    </w:p>
    <w:p w:rsidR="00156B87" w:rsidRDefault="00156B87" w:rsidP="008045CA">
      <w:pPr>
        <w:pStyle w:val="OdstavecseseznamemII"/>
      </w:pPr>
      <w:r w:rsidRPr="00F66C86">
        <w:t xml:space="preserve">Za účelem zabezpečování místních záležitostí veřejného </w:t>
      </w:r>
      <w:r>
        <w:t xml:space="preserve">pořádku obce mohou </w:t>
      </w:r>
      <w:r w:rsidRPr="00F66C86">
        <w:t>zřizovat obecní policii, kter</w:t>
      </w:r>
      <w:r>
        <w:t>á</w:t>
      </w:r>
      <w:r w:rsidRPr="001B0627">
        <w:t xml:space="preserve"> mj. přispívá k ochraně a bezpečnosti osob a majetku, dohlíží na dodržování pravidel občanského soužití a podílí se na prevenci kriminality v obci.</w:t>
      </w:r>
    </w:p>
    <w:p w:rsidR="00156B87" w:rsidRPr="0057241E" w:rsidRDefault="00156B87" w:rsidP="0057241E">
      <w:pPr>
        <w:pStyle w:val="OdstavecseseznamemII"/>
        <w:numPr>
          <w:ilvl w:val="0"/>
          <w:numId w:val="0"/>
        </w:numPr>
        <w:rPr>
          <w:b/>
        </w:rPr>
      </w:pPr>
      <w:r w:rsidRPr="0057241E">
        <w:rPr>
          <w:b/>
        </w:rPr>
        <w:t>Kraje</w:t>
      </w:r>
    </w:p>
    <w:p w:rsidR="00156B87" w:rsidRPr="0073003C" w:rsidRDefault="00156B87" w:rsidP="008045CA">
      <w:pPr>
        <w:pStyle w:val="OdstavecseseznamemII"/>
      </w:pPr>
      <w:r w:rsidRPr="0073003C">
        <w:t>Kraje mají možnost ovlivnit podobu preventivní politiky na svém území, nastavovat regionální priority, určovat lokální potřebnost realizace preventivních opatření, získávat státní účelovou dotaci pro své záměry</w:t>
      </w:r>
      <w:r w:rsidRPr="0073003C">
        <w:rPr>
          <w:lang w:eastAsia="cs-CZ"/>
        </w:rPr>
        <w:t xml:space="preserve"> a hodnotit programy prevence kriminality měst a obcí.</w:t>
      </w:r>
    </w:p>
    <w:p w:rsidR="00156B87" w:rsidRDefault="00156B87" w:rsidP="008045CA">
      <w:pPr>
        <w:pStyle w:val="OdstavecseseznamemII"/>
        <w:rPr>
          <w:lang w:eastAsia="cs-CZ"/>
        </w:rPr>
      </w:pPr>
      <w:r w:rsidRPr="0073003C">
        <w:rPr>
          <w:lang w:eastAsia="cs-CZ"/>
        </w:rPr>
        <w:t>Kraje na základě každoročně zpracovávané analýzy a podle kritérií přijatelnosti vybírají k podpoře projekty obcí ve svém území. Ve spolupráci s odborem prevence kriminality MV konzultují programy prevence kriminality obcí a měst, shromažďují žádosti o dotace, zpracovávají k nim odborná stanoviska a postupují je ke konečnému rozhodnutí Republikovému výboru pro prevenci kriminality. Kraje mohou vytvářet specifické krajské programy prevence kriminality, na jejichž realizaci mohou taktéž žádat státní účelovou dotaci. Při realizaci preventivních opatření kraje postupují v souladu</w:t>
      </w:r>
      <w:r w:rsidRPr="00AB14A7">
        <w:rPr>
          <w:lang w:eastAsia="cs-CZ"/>
        </w:rPr>
        <w:t xml:space="preserve"> s vládou schválenou Strategií, se svojí krajskou koncepcí prevence kriminality, zohlední aktualizované výsledky bezpečnostních analýz, místní podmínky a potřeby. Kraje plánují preventivní aktivity na svém území a současně pomáhají při plánování a realizaci preventivních opatření v obcích v rámci svého regionu.</w:t>
      </w:r>
    </w:p>
    <w:p w:rsidR="00E0705A" w:rsidRDefault="00E0705A" w:rsidP="00E0705A">
      <w:pPr>
        <w:pStyle w:val="OdstavecseseznamemII"/>
      </w:pPr>
      <w:r>
        <w:t>Za účelem zajištění spolupráce jednotlivých úrovní veřejné správy a pro koordinaci protidrogové politiky na regionální úrovni byly zřízeny krajské protidrogové komise a ustanovena funkce krajských a místních protidrogových koordinátorů, protidrogová politika je součástí krajských strategických dokumentů.</w:t>
      </w:r>
    </w:p>
    <w:p w:rsidR="00B7430F" w:rsidRPr="00AE4CC6" w:rsidRDefault="0077383C" w:rsidP="0057241E">
      <w:pPr>
        <w:pStyle w:val="OdstavecseseznamemII"/>
        <w:numPr>
          <w:ilvl w:val="0"/>
          <w:numId w:val="0"/>
        </w:numPr>
        <w:rPr>
          <w:b/>
        </w:rPr>
      </w:pPr>
      <w:r w:rsidRPr="00072228">
        <w:rPr>
          <w:b/>
        </w:rPr>
        <w:t>Policie ČR, městská policie</w:t>
      </w:r>
    </w:p>
    <w:p w:rsidR="00A5188E" w:rsidRDefault="00B7430F" w:rsidP="00AE4CC6">
      <w:pPr>
        <w:pStyle w:val="OdstavecseseznamemII"/>
      </w:pPr>
      <w:r w:rsidRPr="006A4C18">
        <w:t xml:space="preserve">Role Policie ČR je dána zákonem č. 273/2008 Sb., o Policii České republiky, ve znění pozdějších předpisů. Jejím úkolem je chránit bezpečnost osob a majetku a veřejný pořádek, předcházet trestné činnosti, plnit úkoly podle trestního řádu a další úkoly na úseku vnitřního pořádku a bezpečnosti svěřené jí zákony. </w:t>
      </w:r>
    </w:p>
    <w:p w:rsidR="00B7430F" w:rsidRDefault="00B7430F" w:rsidP="00B7430F">
      <w:pPr>
        <w:pStyle w:val="OdstavecseseznamemII"/>
      </w:pPr>
      <w:r w:rsidRPr="006A4C18">
        <w:t>V rámci plnění úkolů v oblasti prevence kriminality se Policie ČR dnes zaměřuje významně na primární prevenci, a dále rovněž na prevenci sociální, situační, sekundární prevenci, prevenci viktim</w:t>
      </w:r>
      <w:r w:rsidR="006124AE">
        <w:t>izace</w:t>
      </w:r>
      <w:r w:rsidRPr="006A4C18">
        <w:t xml:space="preserve"> a systém pomoci obětem trestné činnosti.</w:t>
      </w:r>
      <w:r w:rsidRPr="00F66C86">
        <w:tab/>
      </w:r>
    </w:p>
    <w:p w:rsidR="009979A0" w:rsidRDefault="00FF63B4" w:rsidP="00DF082D">
      <w:pPr>
        <w:pStyle w:val="OdstavecseseznamemII"/>
      </w:pPr>
      <w:r w:rsidRPr="00FF63B4">
        <w:t xml:space="preserve">V rámci Policie ČR jsou ustaveny pozice tzv. </w:t>
      </w:r>
      <w:r w:rsidR="00141717" w:rsidRPr="00FF63B4">
        <w:t>styčných důstojníků K</w:t>
      </w:r>
      <w:r w:rsidR="003A5535">
        <w:t>rajského ředitelství Policie České republiky</w:t>
      </w:r>
      <w:r w:rsidRPr="00FF63B4">
        <w:t xml:space="preserve"> a </w:t>
      </w:r>
      <w:r w:rsidRPr="0066094E">
        <w:t>policejních specialistů pro práci s minoritní skupinou Romů v sociálně vyloučených lokalitách</w:t>
      </w:r>
      <w:r w:rsidR="006124AE" w:rsidRPr="0066094E">
        <w:t>.</w:t>
      </w:r>
      <w:bookmarkStart w:id="254" w:name="_Toc494126252"/>
      <w:bookmarkStart w:id="255" w:name="_Toc494889251"/>
    </w:p>
    <w:p w:rsidR="007441E2" w:rsidRPr="0066094E" w:rsidRDefault="007441E2" w:rsidP="00A11056">
      <w:pPr>
        <w:pStyle w:val="mezera"/>
      </w:pPr>
    </w:p>
    <w:p w:rsidR="00156B87" w:rsidRDefault="00156B87" w:rsidP="00156B87">
      <w:pPr>
        <w:pStyle w:val="Nadpis3"/>
      </w:pPr>
      <w:bookmarkStart w:id="256" w:name="_Toc495955933"/>
      <w:bookmarkStart w:id="257" w:name="_Toc510794023"/>
      <w:r w:rsidRPr="00F66C86">
        <w:t>3.5.2</w:t>
      </w:r>
      <w:r w:rsidRPr="00F66C86">
        <w:tab/>
        <w:t>Průběh spolupráce při tvorbě a naplňování SPSZ v oblasti bezpečnosti, prevence rizikového chování a prevence kriminality</w:t>
      </w:r>
      <w:bookmarkEnd w:id="254"/>
      <w:bookmarkEnd w:id="255"/>
      <w:bookmarkEnd w:id="256"/>
      <w:bookmarkEnd w:id="257"/>
    </w:p>
    <w:p w:rsidR="00156B87" w:rsidRPr="0066094E" w:rsidRDefault="00156B87" w:rsidP="00437B4F">
      <w:pPr>
        <w:pStyle w:val="OdstavecseseznamemII"/>
        <w:numPr>
          <w:ilvl w:val="0"/>
          <w:numId w:val="0"/>
        </w:numPr>
        <w:rPr>
          <w:b/>
        </w:rPr>
      </w:pPr>
      <w:r w:rsidRPr="00DF082D">
        <w:rPr>
          <w:b/>
        </w:rPr>
        <w:t xml:space="preserve">Analytická část </w:t>
      </w:r>
      <w:r w:rsidRPr="0066094E">
        <w:rPr>
          <w:b/>
        </w:rPr>
        <w:t xml:space="preserve">v oblasti bezpečnosti, prevence rizikového chování a prevence kriminality </w:t>
      </w:r>
    </w:p>
    <w:p w:rsidR="00156B87" w:rsidRPr="00F66C86" w:rsidRDefault="00156B87" w:rsidP="008045CA">
      <w:pPr>
        <w:pStyle w:val="OdstavecseseznamemII"/>
      </w:pPr>
      <w:r w:rsidRPr="00F66C86">
        <w:t>Na začátku spolu</w:t>
      </w:r>
      <w:r>
        <w:t xml:space="preserve">práce mezi obcí a Agenturou </w:t>
      </w:r>
      <w:r w:rsidR="007B62DB">
        <w:t>dochází k mapování</w:t>
      </w:r>
      <w:r w:rsidRPr="00F66C86">
        <w:t xml:space="preserve">: </w:t>
      </w:r>
    </w:p>
    <w:p w:rsidR="00156B87" w:rsidRPr="00F66C86" w:rsidRDefault="00156B87" w:rsidP="00156B87">
      <w:pPr>
        <w:pStyle w:val="Odstavecseseznamem-pouze1rove"/>
      </w:pPr>
      <w:r w:rsidRPr="00F66C86">
        <w:t>potřeb obyvatel obce (včetně obyvatel sociálně vyloučených lokalit) v oblasti bezpečnosti</w:t>
      </w:r>
      <w:r w:rsidR="007B62DB">
        <w:t>;</w:t>
      </w:r>
    </w:p>
    <w:p w:rsidR="00156B87" w:rsidRPr="00F66C86" w:rsidRDefault="007B62DB" w:rsidP="00156B87">
      <w:pPr>
        <w:pStyle w:val="Odstavecseseznamem-pouze1rove"/>
      </w:pPr>
      <w:r>
        <w:t>rizikových</w:t>
      </w:r>
      <w:r w:rsidR="00156B87" w:rsidRPr="00F66C86">
        <w:t xml:space="preserve"> lokalit z hlediska bezpečnosti</w:t>
      </w:r>
      <w:r>
        <w:t>;</w:t>
      </w:r>
    </w:p>
    <w:p w:rsidR="00156B87" w:rsidRPr="00F66C86" w:rsidRDefault="00156B87" w:rsidP="00156B87">
      <w:pPr>
        <w:pStyle w:val="Odstavecseseznamem-pouze1rove"/>
      </w:pPr>
      <w:r w:rsidRPr="00F66C86">
        <w:lastRenderedPageBreak/>
        <w:t>sociálně – patologick</w:t>
      </w:r>
      <w:r w:rsidR="007B62DB">
        <w:t>ých jevů</w:t>
      </w:r>
      <w:r w:rsidRPr="00F66C86">
        <w:t>, výskyt</w:t>
      </w:r>
      <w:r w:rsidR="007B62DB">
        <w:t>u</w:t>
      </w:r>
      <w:r w:rsidRPr="00F66C86">
        <w:t xml:space="preserve"> </w:t>
      </w:r>
      <w:proofErr w:type="spellStart"/>
      <w:r w:rsidRPr="00F66C86">
        <w:t>hatecrime</w:t>
      </w:r>
      <w:proofErr w:type="spellEnd"/>
      <w:r w:rsidR="007B62DB">
        <w:t>;</w:t>
      </w:r>
    </w:p>
    <w:p w:rsidR="00156B87" w:rsidRPr="00F66C86" w:rsidRDefault="00156B87" w:rsidP="00156B87">
      <w:pPr>
        <w:pStyle w:val="Odstavecseseznamem-pouze1rove"/>
      </w:pPr>
      <w:r w:rsidRPr="00F66C86">
        <w:t>probíhající</w:t>
      </w:r>
      <w:r w:rsidR="007B62DB">
        <w:t>ch aktivit</w:t>
      </w:r>
      <w:r w:rsidRPr="00F66C86">
        <w:t xml:space="preserve"> v oblasti prevence rizikového chování a prevence kriminality</w:t>
      </w:r>
      <w:r w:rsidR="007B62DB">
        <w:t>;</w:t>
      </w:r>
      <w:r w:rsidRPr="00F66C86">
        <w:t xml:space="preserve">  </w:t>
      </w:r>
    </w:p>
    <w:p w:rsidR="00156B87" w:rsidRPr="00F66C86" w:rsidRDefault="00156B87" w:rsidP="00156B87">
      <w:pPr>
        <w:pStyle w:val="Odstavecseseznamem-pouze1rove"/>
      </w:pPr>
      <w:r w:rsidRPr="00F66C86">
        <w:t>stávající</w:t>
      </w:r>
      <w:r w:rsidR="007B62DB">
        <w:t>ch</w:t>
      </w:r>
      <w:r w:rsidRPr="00F66C86">
        <w:t xml:space="preserve"> opatření v oblasti bezpečnosti na úrovni obce</w:t>
      </w:r>
      <w:r w:rsidR="007B62DB">
        <w:t>;</w:t>
      </w:r>
      <w:r w:rsidRPr="00F66C86">
        <w:t xml:space="preserve"> </w:t>
      </w:r>
    </w:p>
    <w:p w:rsidR="00156B87" w:rsidRPr="00F66C86" w:rsidRDefault="007B62DB" w:rsidP="00156B87">
      <w:pPr>
        <w:pStyle w:val="Odstavecseseznamem-pouze1rove"/>
      </w:pPr>
      <w:r>
        <w:t>strategických dokumentů</w:t>
      </w:r>
      <w:r w:rsidR="00156B87" w:rsidRPr="00F66C86">
        <w:t xml:space="preserve"> kraje a obce zabývající</w:t>
      </w:r>
      <w:r>
        <w:t>ch</w:t>
      </w:r>
      <w:r w:rsidR="00156B87" w:rsidRPr="00F66C86">
        <w:t xml:space="preserve"> se řešením problematiky bezpečnosti (plán prevence kriminality</w:t>
      </w:r>
      <w:r>
        <w:t>).</w:t>
      </w:r>
    </w:p>
    <w:p w:rsidR="00156B87" w:rsidRDefault="00156B87" w:rsidP="008045CA">
      <w:pPr>
        <w:pStyle w:val="OdstavecseseznamemII"/>
      </w:pPr>
      <w:r w:rsidRPr="00F66C86">
        <w:t xml:space="preserve">Analytickou část provádí výzkumný pracovník Agentury, obec výzkumnému pracovníku poskytuje potřebnou součinnost (v závislosti na zvolené metodě sběru dat např. rozhovory, dotazníky, poskytnutí relevantních dokumentů). </w:t>
      </w:r>
    </w:p>
    <w:p w:rsidR="00156B87" w:rsidRPr="00DF082D" w:rsidRDefault="00156B87" w:rsidP="00437B4F">
      <w:pPr>
        <w:pStyle w:val="OdstavecseseznamemII"/>
        <w:numPr>
          <w:ilvl w:val="0"/>
          <w:numId w:val="0"/>
        </w:numPr>
        <w:rPr>
          <w:b/>
        </w:rPr>
      </w:pPr>
      <w:r w:rsidRPr="00DF082D">
        <w:rPr>
          <w:b/>
        </w:rPr>
        <w:t>Práce v pracovních skupinách v oblasti bezpečnosti, prevence rizikového chování a prevence kriminality</w:t>
      </w:r>
    </w:p>
    <w:p w:rsidR="00156B87" w:rsidRPr="00F66C86" w:rsidRDefault="00156B87" w:rsidP="008045CA">
      <w:pPr>
        <w:pStyle w:val="OdstavecseseznamemII"/>
      </w:pPr>
      <w:r w:rsidRPr="00F66C86">
        <w:t>Vzhledem k tomu, že problematika bezpečnosti</w:t>
      </w:r>
      <w:r>
        <w:t>, prevence rizikového chování</w:t>
      </w:r>
      <w:r w:rsidRPr="00F66C86">
        <w:t xml:space="preserve"> a prevence kriminality je pro kvalitu života v obci jednou z klíčových oblastí, bývá zpravidla žádoucí, aby </w:t>
      </w:r>
      <w:r>
        <w:t xml:space="preserve">pro tuto oblast </w:t>
      </w:r>
      <w:r w:rsidRPr="00F66C86">
        <w:t>vznikla samostatná pracovní s</w:t>
      </w:r>
      <w:r>
        <w:t>kupina.</w:t>
      </w:r>
    </w:p>
    <w:p w:rsidR="00156B87" w:rsidRPr="00F66C86" w:rsidRDefault="00156B87" w:rsidP="008045CA">
      <w:pPr>
        <w:pStyle w:val="OdstavecseseznamemII"/>
      </w:pPr>
      <w:r>
        <w:t>Pracovních skupin</w:t>
      </w:r>
      <w:r w:rsidRPr="00F66C86">
        <w:t xml:space="preserve"> se účastní především zástupci obce, pod jejichž gesci oblast bezpečnosti </w:t>
      </w:r>
      <w:r>
        <w:br/>
      </w:r>
      <w:r w:rsidRPr="00F66C86">
        <w:t xml:space="preserve">a prevence spadá, zástupci Policie ČR a obecní (městské) policie, koordinátor prevence kriminality, protidrogový koordinátor, </w:t>
      </w:r>
      <w:r w:rsidRPr="00FF63B4">
        <w:t xml:space="preserve">OSPOD, koordinátor pro národnostní menšiny a romské záležitosti </w:t>
      </w:r>
      <w:r w:rsidR="00491793">
        <w:t xml:space="preserve">pracovník zajišťující integraci příslušníků romské menšiny ve správním obvodu </w:t>
      </w:r>
      <w:r w:rsidR="00E40285">
        <w:t>obecního úřadu obce s rozšířenou působností</w:t>
      </w:r>
      <w:r w:rsidR="00491793">
        <w:t xml:space="preserve">, </w:t>
      </w:r>
      <w:r w:rsidRPr="00F66C86">
        <w:t>sociální kurátor pro mládež, zástupci NNO (zejm. nízkoprahových zařízení pro děti a mládež, kontaktních center</w:t>
      </w:r>
      <w:r w:rsidR="00BB1A13">
        <w:t xml:space="preserve"> pro uživatele návykových látek</w:t>
      </w:r>
      <w:r w:rsidRPr="00F66C86">
        <w:t xml:space="preserve"> apod.), případně zástupce PMS.</w:t>
      </w:r>
    </w:p>
    <w:p w:rsidR="00156B87" w:rsidRPr="00DF082D" w:rsidRDefault="00156B87" w:rsidP="00437B4F">
      <w:pPr>
        <w:pStyle w:val="OdstavecseseznamemII"/>
        <w:numPr>
          <w:ilvl w:val="0"/>
          <w:numId w:val="0"/>
        </w:numPr>
        <w:rPr>
          <w:b/>
        </w:rPr>
      </w:pPr>
      <w:r w:rsidRPr="00DF082D">
        <w:rPr>
          <w:b/>
        </w:rPr>
        <w:t>Plánovací fáze v oblasti bezpečnosti, prevence rizikového chování a prevence kriminality</w:t>
      </w:r>
    </w:p>
    <w:p w:rsidR="00156B87" w:rsidRPr="00F66C86" w:rsidRDefault="00156B87" w:rsidP="008045CA">
      <w:pPr>
        <w:pStyle w:val="OdstavecseseznamemII"/>
      </w:pPr>
      <w:r w:rsidRPr="00F66C86">
        <w:t>Plánovací fáze následuje po fázi analytické a v dané oblasti je jejím obsahem tvorba návrhů opatření, která mají přispět ke zlepše</w:t>
      </w:r>
      <w:r>
        <w:t>ní situace.</w:t>
      </w:r>
      <w:r w:rsidRPr="00F66C86">
        <w:t xml:space="preserve"> Tato opatření by měla být v souladu se strategickými dokumenty kraje (v opačném případě Agentura bez zbytečných odkladů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w:t>
      </w:r>
    </w:p>
    <w:p w:rsidR="00156B87" w:rsidRPr="00F66C86" w:rsidRDefault="00156B87" w:rsidP="00A11056">
      <w:pPr>
        <w:pStyle w:val="mezera"/>
      </w:pPr>
    </w:p>
    <w:p w:rsidR="00156B87" w:rsidRPr="00F66C86" w:rsidRDefault="00156B87" w:rsidP="00156B87">
      <w:pPr>
        <w:pStyle w:val="Nadpis3"/>
      </w:pPr>
      <w:bookmarkStart w:id="258" w:name="_Toc494126253"/>
      <w:bookmarkStart w:id="259" w:name="_Toc494889252"/>
      <w:bookmarkStart w:id="260" w:name="_Toc495955934"/>
      <w:bookmarkStart w:id="261" w:name="_Toc510794024"/>
      <w:r w:rsidRPr="00F66C86">
        <w:t>3.5.3</w:t>
      </w:r>
      <w:r w:rsidRPr="00F66C86">
        <w:tab/>
        <w:t>Možné přínosy spolupráce v rámci KPSVL v oblasti v oblasti bezpečnosti, prevence rizikového chování a prevence kriminality</w:t>
      </w:r>
      <w:bookmarkEnd w:id="258"/>
      <w:bookmarkEnd w:id="259"/>
      <w:bookmarkEnd w:id="260"/>
      <w:bookmarkEnd w:id="261"/>
    </w:p>
    <w:p w:rsidR="00156B87" w:rsidRPr="00F66C86" w:rsidRDefault="00156B87" w:rsidP="008045CA">
      <w:pPr>
        <w:pStyle w:val="OdstavecseseznamemII"/>
      </w:pPr>
      <w:r w:rsidRPr="00F66C86">
        <w:t xml:space="preserve">V průběhu zapojení obce do koordinovaného přístupu dochází ke zpřesnění místní potřebnosti (např. k identifikaci rizikových míst na území obce, ke zmapování rizikových jevů), k propojení jednotlivých aktérů při plánování opatření a k prohloubení jejich spolupráce při realizaci. </w:t>
      </w:r>
      <w:r w:rsidR="002A10A2">
        <w:t>Cíle realizace aktivit zaměřených na oblast bezpečnosti, prevence rizikového chování a prevence kriminality</w:t>
      </w:r>
      <w:r w:rsidRPr="00F66C86">
        <w:t>:</w:t>
      </w:r>
    </w:p>
    <w:p w:rsidR="00156B87" w:rsidRPr="00F66C86" w:rsidRDefault="00156B87" w:rsidP="00156B87">
      <w:pPr>
        <w:pStyle w:val="Odstavecseseznamem-pouze1rove"/>
        <w:rPr>
          <w:lang w:eastAsia="cs-CZ"/>
        </w:rPr>
      </w:pPr>
      <w:r w:rsidRPr="00F66C86">
        <w:t>p</w:t>
      </w:r>
      <w:r w:rsidRPr="00F66C86">
        <w:rPr>
          <w:lang w:eastAsia="cs-CZ"/>
        </w:rPr>
        <w:t>osilování spolupráce subjektů, výměna dat a informací a příkladů dobré praxe</w:t>
      </w:r>
      <w:r w:rsidR="002A10A2">
        <w:rPr>
          <w:lang w:eastAsia="cs-CZ"/>
        </w:rPr>
        <w:t>;</w:t>
      </w:r>
      <w:r w:rsidRPr="00F66C86">
        <w:rPr>
          <w:lang w:eastAsia="cs-CZ"/>
        </w:rPr>
        <w:t xml:space="preserve"> </w:t>
      </w:r>
    </w:p>
    <w:p w:rsidR="00156B87" w:rsidRPr="00F66C86" w:rsidRDefault="00156B87" w:rsidP="00156B87">
      <w:pPr>
        <w:pStyle w:val="Odstavecseseznamem-pouze1rove"/>
        <w:rPr>
          <w:lang w:eastAsia="cs-CZ"/>
        </w:rPr>
      </w:pPr>
      <w:r w:rsidRPr="00F66C86">
        <w:rPr>
          <w:lang w:eastAsia="cs-CZ"/>
        </w:rPr>
        <w:t>podpora neziskového sektoru v aktivitách v oblasti prevence kriminality</w:t>
      </w:r>
      <w:r w:rsidR="002A10A2">
        <w:rPr>
          <w:lang w:eastAsia="cs-CZ"/>
        </w:rPr>
        <w:t>;</w:t>
      </w:r>
    </w:p>
    <w:p w:rsidR="00156B87" w:rsidRPr="00F66C86" w:rsidRDefault="00156B87" w:rsidP="00156B87">
      <w:pPr>
        <w:pStyle w:val="Odstavecseseznamem-pouze1rove"/>
        <w:rPr>
          <w:lang w:eastAsia="cs-CZ"/>
        </w:rPr>
      </w:pPr>
      <w:r w:rsidRPr="00F66C86">
        <w:rPr>
          <w:lang w:eastAsia="cs-CZ"/>
        </w:rPr>
        <w:t>rozvoj osvětových a informačních aktivit, využití nových informačních kanálů</w:t>
      </w:r>
      <w:r w:rsidR="002A10A2">
        <w:rPr>
          <w:lang w:eastAsia="cs-CZ"/>
        </w:rPr>
        <w:t>;</w:t>
      </w:r>
    </w:p>
    <w:p w:rsidR="00156B87" w:rsidRPr="00F66C86" w:rsidRDefault="00156B87" w:rsidP="00156B87">
      <w:pPr>
        <w:pStyle w:val="Odstavecseseznamem-pouze1rove"/>
        <w:rPr>
          <w:lang w:eastAsia="cs-CZ"/>
        </w:rPr>
      </w:pPr>
      <w:r w:rsidRPr="00F66C86">
        <w:rPr>
          <w:lang w:eastAsia="cs-CZ"/>
        </w:rPr>
        <w:t>realizace výzkumů zaměřených na prevenci kriminality a zjišťování pocitu bezpečí obyvatel</w:t>
      </w:r>
      <w:r w:rsidR="002A10A2">
        <w:rPr>
          <w:lang w:eastAsia="cs-CZ"/>
        </w:rPr>
        <w:t>;</w:t>
      </w:r>
    </w:p>
    <w:p w:rsidR="00156B87" w:rsidRPr="00F66C86" w:rsidRDefault="00156B87" w:rsidP="00156B87">
      <w:pPr>
        <w:pStyle w:val="Odstavecseseznamem-pouze1rove"/>
        <w:rPr>
          <w:lang w:eastAsia="cs-CZ"/>
        </w:rPr>
      </w:pPr>
      <w:r w:rsidRPr="00F66C86">
        <w:rPr>
          <w:lang w:eastAsia="cs-CZ"/>
        </w:rPr>
        <w:t>pomoc a poradenství obětem trestné činnosti</w:t>
      </w:r>
      <w:r w:rsidR="002A10A2">
        <w:rPr>
          <w:lang w:eastAsia="cs-CZ"/>
        </w:rPr>
        <w:t>;</w:t>
      </w:r>
      <w:r w:rsidRPr="00F66C86">
        <w:rPr>
          <w:lang w:eastAsia="cs-CZ"/>
        </w:rPr>
        <w:t xml:space="preserve"> </w:t>
      </w:r>
    </w:p>
    <w:p w:rsidR="00156B87" w:rsidRPr="00F66C86" w:rsidRDefault="00156B87" w:rsidP="00156B87">
      <w:pPr>
        <w:pStyle w:val="Odstavecseseznamem-pouze1rove"/>
        <w:rPr>
          <w:lang w:eastAsia="cs-CZ"/>
        </w:rPr>
      </w:pPr>
      <w:r w:rsidRPr="00F66C86">
        <w:rPr>
          <w:lang w:eastAsia="cs-CZ"/>
        </w:rPr>
        <w:t>primární prevence zejména ve vztahu k dětem a mládeži</w:t>
      </w:r>
      <w:r w:rsidR="002A10A2">
        <w:rPr>
          <w:lang w:eastAsia="cs-CZ"/>
        </w:rPr>
        <w:t>;</w:t>
      </w:r>
    </w:p>
    <w:p w:rsidR="00156B87" w:rsidRPr="00F66C86" w:rsidRDefault="00156B87" w:rsidP="00156B87">
      <w:pPr>
        <w:pStyle w:val="Odstavecseseznamem-pouze1rove"/>
        <w:rPr>
          <w:lang w:eastAsia="cs-CZ"/>
        </w:rPr>
      </w:pPr>
      <w:r w:rsidRPr="00F66C86">
        <w:rPr>
          <w:lang w:eastAsia="cs-CZ"/>
        </w:rPr>
        <w:t>rozvoj služeb pro ohrožené děti a rodiny</w:t>
      </w:r>
      <w:r w:rsidR="002A10A2">
        <w:rPr>
          <w:lang w:eastAsia="cs-CZ"/>
        </w:rPr>
        <w:t>;</w:t>
      </w:r>
    </w:p>
    <w:p w:rsidR="00156B87" w:rsidRPr="00F66C86" w:rsidRDefault="00156B87" w:rsidP="00156B87">
      <w:pPr>
        <w:pStyle w:val="Odstavecseseznamem-pouze1rove"/>
        <w:rPr>
          <w:lang w:eastAsia="cs-CZ"/>
        </w:rPr>
      </w:pPr>
      <w:r w:rsidRPr="00F66C86">
        <w:rPr>
          <w:lang w:eastAsia="cs-CZ"/>
        </w:rPr>
        <w:t>prevence domácího násilí</w:t>
      </w:r>
      <w:r w:rsidR="002A10A2">
        <w:rPr>
          <w:lang w:eastAsia="cs-CZ"/>
        </w:rPr>
        <w:t>;</w:t>
      </w:r>
    </w:p>
    <w:p w:rsidR="00156B87" w:rsidRPr="00F66C86" w:rsidRDefault="00156B87" w:rsidP="00156B87">
      <w:pPr>
        <w:pStyle w:val="Odstavecseseznamem-pouze1rove"/>
        <w:rPr>
          <w:lang w:eastAsia="cs-CZ"/>
        </w:rPr>
      </w:pPr>
      <w:r w:rsidRPr="00F66C86">
        <w:rPr>
          <w:lang w:eastAsia="cs-CZ"/>
        </w:rPr>
        <w:t>preventivní aktivity v oblasti obchodování s lidmi</w:t>
      </w:r>
      <w:r w:rsidR="002A10A2">
        <w:rPr>
          <w:lang w:eastAsia="cs-CZ"/>
        </w:rPr>
        <w:t>;</w:t>
      </w:r>
    </w:p>
    <w:p w:rsidR="00156B87" w:rsidRPr="00F66C86" w:rsidRDefault="00156B87" w:rsidP="00156B87">
      <w:pPr>
        <w:pStyle w:val="Odstavecseseznamem-pouze1rove"/>
        <w:rPr>
          <w:lang w:eastAsia="cs-CZ"/>
        </w:rPr>
      </w:pPr>
      <w:r w:rsidRPr="00F66C86">
        <w:rPr>
          <w:lang w:eastAsia="cs-CZ"/>
        </w:rPr>
        <w:lastRenderedPageBreak/>
        <w:t>preventivní aktivity v souvislosti s pácháním trestných činů z důvodu rasové a národnostní nesnášenlivosti</w:t>
      </w:r>
      <w:r w:rsidR="002A10A2">
        <w:rPr>
          <w:lang w:eastAsia="cs-CZ"/>
        </w:rPr>
        <w:t>;</w:t>
      </w:r>
    </w:p>
    <w:p w:rsidR="00156B87" w:rsidRPr="00F66C86" w:rsidRDefault="00156B87" w:rsidP="00156B87">
      <w:pPr>
        <w:pStyle w:val="Odstavecseseznamem-pouze1rove"/>
        <w:rPr>
          <w:lang w:eastAsia="cs-CZ"/>
        </w:rPr>
      </w:pPr>
      <w:r w:rsidRPr="00F66C86">
        <w:rPr>
          <w:lang w:eastAsia="cs-CZ"/>
        </w:rPr>
        <w:t>podpora a rozvoj asistentů prevence kriminality</w:t>
      </w:r>
      <w:r w:rsidR="002A10A2">
        <w:rPr>
          <w:lang w:eastAsia="cs-CZ"/>
        </w:rPr>
        <w:t>;</w:t>
      </w:r>
      <w:r w:rsidRPr="00F66C86">
        <w:rPr>
          <w:lang w:eastAsia="cs-CZ"/>
        </w:rPr>
        <w:t xml:space="preserve"> </w:t>
      </w:r>
    </w:p>
    <w:p w:rsidR="00156B87" w:rsidRPr="00F66C86" w:rsidRDefault="00156B87" w:rsidP="00156B87">
      <w:pPr>
        <w:pStyle w:val="Odstavecseseznamem-pouze1rove"/>
        <w:rPr>
          <w:lang w:eastAsia="cs-CZ"/>
        </w:rPr>
      </w:pPr>
      <w:r w:rsidRPr="00F66C86">
        <w:rPr>
          <w:lang w:eastAsia="cs-CZ"/>
        </w:rPr>
        <w:t>preventivní aktivity a poskytování pomoci seniorům</w:t>
      </w:r>
      <w:r w:rsidR="002A10A2">
        <w:rPr>
          <w:lang w:eastAsia="cs-CZ"/>
        </w:rPr>
        <w:t>;</w:t>
      </w:r>
    </w:p>
    <w:p w:rsidR="00156B87" w:rsidRPr="00F66C86" w:rsidRDefault="00156B87" w:rsidP="00156B87">
      <w:pPr>
        <w:pStyle w:val="Odstavecseseznamem-pouze1rove"/>
        <w:rPr>
          <w:lang w:eastAsia="cs-CZ"/>
        </w:rPr>
      </w:pPr>
      <w:r w:rsidRPr="00F66C86">
        <w:rPr>
          <w:lang w:eastAsia="cs-CZ"/>
        </w:rPr>
        <w:t>informovanost o existujících rizicích a možnostech ochrany před kriminalitou ve virtuálním prostředí</w:t>
      </w:r>
      <w:r w:rsidR="002A10A2">
        <w:rPr>
          <w:lang w:eastAsia="cs-CZ"/>
        </w:rPr>
        <w:t>;</w:t>
      </w:r>
    </w:p>
    <w:p w:rsidR="00156B87" w:rsidRPr="00F66C86" w:rsidRDefault="00156B87" w:rsidP="00156B87">
      <w:pPr>
        <w:pStyle w:val="Odstavecseseznamem-pouze1rove"/>
      </w:pPr>
      <w:r w:rsidRPr="00F66C86">
        <w:rPr>
          <w:lang w:eastAsia="cs-CZ"/>
        </w:rPr>
        <w:t>realizace projektů Bezpečnostní dobrovolník</w:t>
      </w:r>
      <w:r w:rsidR="009979A0">
        <w:rPr>
          <w:rStyle w:val="Znakapoznpodarou"/>
          <w:lang w:eastAsia="cs-CZ"/>
        </w:rPr>
        <w:footnoteReference w:id="58"/>
      </w:r>
      <w:r w:rsidRPr="00F66C86">
        <w:rPr>
          <w:lang w:eastAsia="cs-CZ"/>
        </w:rPr>
        <w:t>, Domovník</w:t>
      </w:r>
      <w:r w:rsidR="006801C4">
        <w:rPr>
          <w:lang w:eastAsia="cs-CZ"/>
        </w:rPr>
        <w:t xml:space="preserve"> </w:t>
      </w:r>
      <w:r w:rsidR="002A10A2">
        <w:rPr>
          <w:lang w:eastAsia="cs-CZ"/>
        </w:rPr>
        <w:t>–</w:t>
      </w:r>
      <w:r w:rsidRPr="00F66C86">
        <w:rPr>
          <w:lang w:eastAsia="cs-CZ"/>
        </w:rPr>
        <w:t xml:space="preserve"> </w:t>
      </w:r>
      <w:proofErr w:type="spellStart"/>
      <w:r w:rsidRPr="00F66C86">
        <w:rPr>
          <w:lang w:eastAsia="cs-CZ"/>
        </w:rPr>
        <w:t>preventista</w:t>
      </w:r>
      <w:proofErr w:type="spellEnd"/>
      <w:r w:rsidR="002A10A2">
        <w:t>;</w:t>
      </w:r>
      <w:r w:rsidRPr="00F66C86">
        <w:t xml:space="preserve"> </w:t>
      </w:r>
    </w:p>
    <w:p w:rsidR="00156B87" w:rsidRDefault="00156B87" w:rsidP="00156B87">
      <w:pPr>
        <w:pStyle w:val="Odstavecseseznamem-pouze1rove"/>
        <w:rPr>
          <w:lang w:eastAsia="cs-CZ"/>
        </w:rPr>
      </w:pPr>
      <w:r w:rsidRPr="00F66C86">
        <w:rPr>
          <w:lang w:eastAsia="cs-CZ"/>
        </w:rPr>
        <w:t xml:space="preserve">realizace projektů sociální prevence (nízkoprahová zařízení, </w:t>
      </w:r>
      <w:proofErr w:type="spellStart"/>
      <w:r w:rsidRPr="00F66C86">
        <w:rPr>
          <w:lang w:eastAsia="cs-CZ"/>
        </w:rPr>
        <w:t>streetwork</w:t>
      </w:r>
      <w:proofErr w:type="spellEnd"/>
      <w:r w:rsidRPr="00F66C86">
        <w:rPr>
          <w:lang w:eastAsia="cs-CZ"/>
        </w:rPr>
        <w:t>), situační prevence, informování občanů.</w:t>
      </w:r>
    </w:p>
    <w:p w:rsidR="006F155A" w:rsidRDefault="006F155A" w:rsidP="00066823">
      <w:pPr>
        <w:pStyle w:val="OdstavecseseznamemII"/>
        <w:numPr>
          <w:ilvl w:val="0"/>
          <w:numId w:val="0"/>
        </w:numPr>
        <w:ind w:left="360"/>
        <w:rPr>
          <w:lang w:eastAsia="cs-CZ"/>
        </w:rPr>
      </w:pPr>
    </w:p>
    <w:p w:rsidR="00156B87" w:rsidRPr="00F66C86" w:rsidRDefault="00865263" w:rsidP="00156B87">
      <w:pPr>
        <w:pStyle w:val="Nadpis2"/>
        <w:spacing w:before="120"/>
      </w:pPr>
      <w:bookmarkStart w:id="262" w:name="_Toc494889253"/>
      <w:bookmarkStart w:id="263" w:name="_Toc495955935"/>
      <w:bookmarkStart w:id="264" w:name="_Toc510794025"/>
      <w:r>
        <w:t>KOORDINOVANÝ PŘÍSTUP</w:t>
      </w:r>
      <w:r w:rsidR="00156B87" w:rsidRPr="00F66C86">
        <w:t xml:space="preserve"> V OBLASTI RODINNÉ POLITIKY A SOCIÁLNĚ</w:t>
      </w:r>
      <w:r w:rsidR="003B0DB9">
        <w:t>-</w:t>
      </w:r>
      <w:r w:rsidR="00156B87" w:rsidRPr="00F66C86">
        <w:t>PRÁVNÍ OCHRANY DĚTÍ</w:t>
      </w:r>
      <w:bookmarkEnd w:id="262"/>
      <w:bookmarkEnd w:id="263"/>
      <w:bookmarkEnd w:id="264"/>
    </w:p>
    <w:p w:rsidR="00156B87" w:rsidRPr="00F66C86" w:rsidRDefault="00156B87" w:rsidP="00156B87">
      <w:pPr>
        <w:pStyle w:val="Nadpis3"/>
        <w:spacing w:before="120" w:after="120"/>
      </w:pPr>
      <w:bookmarkStart w:id="265" w:name="_Toc494889254"/>
      <w:bookmarkStart w:id="266" w:name="_Toc495955936"/>
      <w:bookmarkStart w:id="267" w:name="_Toc510794026"/>
      <w:r w:rsidRPr="00F66C86">
        <w:t>3.6.1</w:t>
      </w:r>
      <w:r w:rsidRPr="00F66C86">
        <w:tab/>
        <w:t>Klíčoví aktéři a jejich kompetence</w:t>
      </w:r>
      <w:bookmarkEnd w:id="265"/>
      <w:bookmarkEnd w:id="266"/>
      <w:bookmarkEnd w:id="267"/>
    </w:p>
    <w:p w:rsidR="00156B87" w:rsidRPr="0057241E" w:rsidRDefault="00156B87" w:rsidP="00A44822">
      <w:pPr>
        <w:pStyle w:val="NormlnII"/>
        <w:ind w:left="0"/>
        <w:rPr>
          <w:b/>
        </w:rPr>
      </w:pPr>
      <w:r w:rsidRPr="0057241E">
        <w:rPr>
          <w:b/>
        </w:rPr>
        <w:t>Agentura</w:t>
      </w:r>
    </w:p>
    <w:p w:rsidR="00156B87" w:rsidRDefault="00156B87" w:rsidP="008045CA">
      <w:pPr>
        <w:pStyle w:val="OdstavecseseznamemII"/>
      </w:pPr>
      <w:r>
        <w:t>Podporuje</w:t>
      </w:r>
      <w:r w:rsidRPr="00F66C86">
        <w:t xml:space="preserve"> opatření na podporu včasné detekce problémů v rodinách v sociálně vy</w:t>
      </w:r>
      <w:r>
        <w:t xml:space="preserve">loučených lokalitách, </w:t>
      </w:r>
      <w:r w:rsidRPr="00F66C86">
        <w:t>činnosti orgánů sociálně</w:t>
      </w:r>
      <w:r w:rsidR="003B0DB9">
        <w:t>-</w:t>
      </w:r>
      <w:r w:rsidRPr="00F66C86">
        <w:t>právní ochrany dětí v předcházení a řešení problémů spojených se sociálním vyloučením (nepodnětné prostředí v rodině, materiální nedostatky, zanedbávání docházky dětí do školy, domácí násilí, syndrom CAN, užívání dro</w:t>
      </w:r>
      <w:r w:rsidR="00BB1A13">
        <w:t>g v rodině, důsledky prostituce</w:t>
      </w:r>
      <w:r w:rsidRPr="00F66C86">
        <w:t xml:space="preserve"> apod.), </w:t>
      </w:r>
      <w:r>
        <w:t>mezioborovou spolupráci</w:t>
      </w:r>
      <w:r w:rsidRPr="00F66C86">
        <w:t xml:space="preserve"> OSPOD, NNO, policie, škol a školských zařízení, PMS, protidrogových koordiná</w:t>
      </w:r>
      <w:r>
        <w:t>t</w:t>
      </w:r>
      <w:r w:rsidRPr="00F66C86">
        <w:t xml:space="preserve">orů a dalších. </w:t>
      </w:r>
    </w:p>
    <w:p w:rsidR="00156B87" w:rsidRPr="0057241E" w:rsidRDefault="00156B87" w:rsidP="00A44822">
      <w:pPr>
        <w:pStyle w:val="NormlnII"/>
        <w:ind w:left="0"/>
        <w:rPr>
          <w:b/>
        </w:rPr>
      </w:pPr>
      <w:r w:rsidRPr="0057241E">
        <w:rPr>
          <w:b/>
        </w:rPr>
        <w:t>Kraj</w:t>
      </w:r>
    </w:p>
    <w:p w:rsidR="00156B87" w:rsidRPr="00F66C86" w:rsidRDefault="006124AE" w:rsidP="008045CA">
      <w:pPr>
        <w:pStyle w:val="OdstavecseseznamemII"/>
      </w:pPr>
      <w:r>
        <w:t>V</w:t>
      </w:r>
      <w:r w:rsidR="00156B87">
        <w:t xml:space="preserve"> samostatné </w:t>
      </w:r>
      <w:r>
        <w:t xml:space="preserve">působnosti </w:t>
      </w:r>
      <w:r w:rsidR="002C48EB">
        <w:t>plní</w:t>
      </w:r>
      <w:r w:rsidR="00156B87">
        <w:t xml:space="preserve"> roli </w:t>
      </w:r>
      <w:r>
        <w:t>koncepční</w:t>
      </w:r>
      <w:r w:rsidR="002C48EB">
        <w:t xml:space="preserve"> (</w:t>
      </w:r>
      <w:r>
        <w:t>tj.</w:t>
      </w:r>
      <w:r w:rsidR="00156B87" w:rsidRPr="00F66C86">
        <w:t xml:space="preserve"> </w:t>
      </w:r>
      <w:r w:rsidR="002C48EB">
        <w:t>roli</w:t>
      </w:r>
      <w:r w:rsidR="00156B87" w:rsidRPr="00F66C86">
        <w:t xml:space="preserve"> aktivn</w:t>
      </w:r>
      <w:r w:rsidR="002C48EB">
        <w:t>ího</w:t>
      </w:r>
      <w:r w:rsidR="00156B87" w:rsidRPr="00F66C86">
        <w:t xml:space="preserve"> vytváření </w:t>
      </w:r>
      <w:r w:rsidR="002C48EB">
        <w:t xml:space="preserve">koncepcí </w:t>
      </w:r>
      <w:r w:rsidR="00156B87" w:rsidRPr="00F66C86">
        <w:t>regionální rodinné politiky</w:t>
      </w:r>
      <w:r w:rsidR="002C48EB">
        <w:t>),</w:t>
      </w:r>
      <w:r w:rsidR="00156B87" w:rsidRPr="00F66C86">
        <w:t xml:space="preserve"> koordinační </w:t>
      </w:r>
      <w:r w:rsidR="002C48EB">
        <w:t>(</w:t>
      </w:r>
      <w:r w:rsidR="00156B87" w:rsidRPr="00F66C86">
        <w:t>tj. koordinace obcí a všech aktérů rodinné politiky a jimi vytvořených prorodinných aktivit</w:t>
      </w:r>
      <w:r w:rsidR="002C48EB">
        <w:t>)</w:t>
      </w:r>
      <w:r w:rsidR="00156B87" w:rsidRPr="00F66C86">
        <w:t xml:space="preserve">, organizační </w:t>
      </w:r>
      <w:r w:rsidR="002C48EB">
        <w:t>(</w:t>
      </w:r>
      <w:r w:rsidR="00156B87" w:rsidRPr="00F66C86">
        <w:t>tj. organizace nebo podílení se na organizaci prorodinných aktivit</w:t>
      </w:r>
      <w:r w:rsidR="002C48EB">
        <w:t>)</w:t>
      </w:r>
      <w:r w:rsidR="00156B87" w:rsidRPr="00F66C86">
        <w:t xml:space="preserve"> a v neposlední řadě i informativní </w:t>
      </w:r>
      <w:r w:rsidR="002C48EB">
        <w:t>(</w:t>
      </w:r>
      <w:r w:rsidR="00156B87" w:rsidRPr="00F66C86">
        <w:t xml:space="preserve">tj. informování obcí o celkové situaci rodin </w:t>
      </w:r>
      <w:r w:rsidR="002C48EB">
        <w:t>a</w:t>
      </w:r>
      <w:r w:rsidR="00156B87" w:rsidRPr="00F66C86">
        <w:t> </w:t>
      </w:r>
      <w:r w:rsidR="002C48EB">
        <w:t xml:space="preserve">o </w:t>
      </w:r>
      <w:r w:rsidR="00156B87" w:rsidRPr="00F66C86">
        <w:t>prorodinných opatření</w:t>
      </w:r>
      <w:r w:rsidR="002C48EB">
        <w:t>ch</w:t>
      </w:r>
      <w:r w:rsidR="00156B87" w:rsidRPr="00F66C86">
        <w:t xml:space="preserve"> v regionu</w:t>
      </w:r>
      <w:r w:rsidR="002C48EB">
        <w:t>)</w:t>
      </w:r>
      <w:r w:rsidR="00156B87" w:rsidRPr="00F66C86">
        <w:t xml:space="preserve">. </w:t>
      </w:r>
    </w:p>
    <w:p w:rsidR="00156B87" w:rsidRPr="0057241E" w:rsidRDefault="00156B87" w:rsidP="00A44822">
      <w:pPr>
        <w:pStyle w:val="NormlnII"/>
        <w:ind w:left="0"/>
        <w:rPr>
          <w:b/>
        </w:rPr>
      </w:pPr>
      <w:r w:rsidRPr="0057241E">
        <w:rPr>
          <w:b/>
        </w:rPr>
        <w:t>Obce</w:t>
      </w:r>
    </w:p>
    <w:p w:rsidR="00156B87" w:rsidRPr="00F66C86" w:rsidRDefault="00156B87" w:rsidP="008045CA">
      <w:pPr>
        <w:pStyle w:val="OdstavecseseznamemII"/>
      </w:pPr>
      <w:r>
        <w:t xml:space="preserve">V samostatné působnosti vytvářejí podmínky, </w:t>
      </w:r>
      <w:r w:rsidRPr="00F66C86">
        <w:t>které</w:t>
      </w:r>
      <w:r>
        <w:t xml:space="preserve"> podporuji rodiny v </w:t>
      </w:r>
      <w:r w:rsidR="002C48EB">
        <w:t>oblastech</w:t>
      </w:r>
      <w:r>
        <w:t xml:space="preserve"> dostupného bydlení</w:t>
      </w:r>
      <w:r w:rsidR="002C48EB">
        <w:t xml:space="preserve"> a</w:t>
      </w:r>
      <w:r>
        <w:t xml:space="preserve"> vzdělávání dětí v předškolním věku. Mohou aktivně ovlivňovat </w:t>
      </w:r>
      <w:r w:rsidRPr="00F66C86">
        <w:t>poskytování služeb pro rodiny, pořádání akcí pro rodiny</w:t>
      </w:r>
      <w:r>
        <w:t>, podmínky pro mimoškolní aktivity dětí a mládeže</w:t>
      </w:r>
      <w:r w:rsidR="002C48EB">
        <w:t xml:space="preserve"> a rozšiřovat</w:t>
      </w:r>
      <w:r>
        <w:t xml:space="preserve"> spektrum kulturních či společenských aktivit pro rodiny s</w:t>
      </w:r>
      <w:r w:rsidR="00491F49">
        <w:t> </w:t>
      </w:r>
      <w:r>
        <w:t>dětmi</w:t>
      </w:r>
      <w:r w:rsidR="00491F49">
        <w:t>.</w:t>
      </w:r>
      <w:r w:rsidR="00957983">
        <w:t xml:space="preserve"> </w:t>
      </w:r>
      <w:r>
        <w:t>M</w:t>
      </w:r>
      <w:r w:rsidRPr="00F66C86">
        <w:t xml:space="preserve">otivují a podporují občany a neziskové organizace k prorodinným aktivitám a podílení se na nich. </w:t>
      </w:r>
      <w:r>
        <w:t xml:space="preserve">Vyhledávají </w:t>
      </w:r>
      <w:r w:rsidRPr="00F66C86">
        <w:t>rodin</w:t>
      </w:r>
      <w:r>
        <w:t>y</w:t>
      </w:r>
      <w:r w:rsidRPr="00F66C86">
        <w:t xml:space="preserve"> se specifickými potřebami.</w:t>
      </w:r>
    </w:p>
    <w:p w:rsidR="00156B87" w:rsidRPr="0057241E" w:rsidRDefault="00156B87" w:rsidP="0057241E">
      <w:pPr>
        <w:pStyle w:val="OdstavecseseznamemII"/>
        <w:numPr>
          <w:ilvl w:val="0"/>
          <w:numId w:val="0"/>
        </w:numPr>
        <w:rPr>
          <w:b/>
        </w:rPr>
      </w:pPr>
      <w:r w:rsidRPr="0057241E">
        <w:rPr>
          <w:b/>
        </w:rPr>
        <w:t>Orgány sociálně</w:t>
      </w:r>
      <w:r w:rsidR="003B0DB9">
        <w:rPr>
          <w:b/>
        </w:rPr>
        <w:t>-</w:t>
      </w:r>
      <w:r w:rsidRPr="0057241E">
        <w:rPr>
          <w:b/>
        </w:rPr>
        <w:t>právní ochrany</w:t>
      </w:r>
    </w:p>
    <w:p w:rsidR="00156B87" w:rsidRPr="00080A71" w:rsidRDefault="00156B87" w:rsidP="008045CA">
      <w:pPr>
        <w:pStyle w:val="OdstavecseseznamemII"/>
      </w:pPr>
      <w:r w:rsidRPr="00080A71">
        <w:t>Sociálně</w:t>
      </w:r>
      <w:r w:rsidR="003B0DB9">
        <w:t>-</w:t>
      </w:r>
      <w:r w:rsidRPr="00080A71">
        <w:t>právní ochrana dětí (SPO) je nástrojem, kterým stát zajišťuje ochranu práva každého dítěte na příznivý vývoj a řádnou výchovu</w:t>
      </w:r>
      <w:r w:rsidR="002C48EB">
        <w:t xml:space="preserve"> a</w:t>
      </w:r>
      <w:r w:rsidRPr="00080A71">
        <w:t xml:space="preserve"> ochranu oprávněných zájmů dítěte</w:t>
      </w:r>
      <w:r w:rsidR="002C48EB">
        <w:t xml:space="preserve"> a</w:t>
      </w:r>
      <w:r w:rsidRPr="00080A71">
        <w:t xml:space="preserve"> pomáhá obnovit dysfunkce v rodině, případně zabezpečuje </w:t>
      </w:r>
      <w:r w:rsidR="002C48EB">
        <w:t>náhradní</w:t>
      </w:r>
      <w:r w:rsidRPr="00080A71">
        <w:t xml:space="preserve"> rodinné prostředí pro dítě, které nemůže být trvale </w:t>
      </w:r>
      <w:r w:rsidRPr="00080A71">
        <w:lastRenderedPageBreak/>
        <w:t xml:space="preserve">nebo dočasně vychováváno ve vlastní rodině. Základním východiskem </w:t>
      </w:r>
      <w:r w:rsidR="003B0DB9">
        <w:t>sociálně-právní</w:t>
      </w:r>
      <w:r w:rsidR="003A5535">
        <w:t xml:space="preserve"> ochrany</w:t>
      </w:r>
      <w:r w:rsidRPr="00080A71">
        <w:t xml:space="preserve"> je zájem a blaho dítěte, ochrana rodičovství a rodiny a vzájemné právo rodičů a dětí na rodičovskou výchovu a péči. Právní úprava přitom nepředpokládá, že </w:t>
      </w:r>
      <w:r w:rsidRPr="00080A71">
        <w:rPr>
          <w:bCs/>
        </w:rPr>
        <w:t xml:space="preserve">se </w:t>
      </w:r>
      <w:r w:rsidR="003B0DB9">
        <w:rPr>
          <w:bCs/>
        </w:rPr>
        <w:t>sociálně-právní</w:t>
      </w:r>
      <w:r w:rsidR="003A5535">
        <w:rPr>
          <w:bCs/>
        </w:rPr>
        <w:t xml:space="preserve"> ochrana</w:t>
      </w:r>
      <w:r w:rsidRPr="00080A71">
        <w:rPr>
          <w:bCs/>
        </w:rPr>
        <w:t xml:space="preserve"> poskytuje v případě jednorázové události, nýbrž v situaci, kdy nepříznivá situace trvá delší dobu. V případě jednorázového problému by musel představovat skutečné riziko nepříznivého vývoje dítěte.</w:t>
      </w:r>
    </w:p>
    <w:p w:rsidR="00156B87" w:rsidRPr="00080A71" w:rsidRDefault="003B0DB9" w:rsidP="008045CA">
      <w:pPr>
        <w:pStyle w:val="OdstavecseseznamemII"/>
      </w:pPr>
      <w:r>
        <w:t>Sociálně-právní</w:t>
      </w:r>
      <w:r w:rsidR="003A5535">
        <w:t xml:space="preserve"> ochranu</w:t>
      </w:r>
      <w:r w:rsidR="00156B87" w:rsidRPr="00080A71">
        <w:t xml:space="preserve"> zajišťují orgány </w:t>
      </w:r>
      <w:r>
        <w:t>sociálně-právní</w:t>
      </w:r>
      <w:r w:rsidR="003A5535">
        <w:t xml:space="preserve"> ochrany</w:t>
      </w:r>
      <w:r w:rsidR="00156B87" w:rsidRPr="00080A71">
        <w:t>, jimiž jsou podle zákona 359/1999 Sb.</w:t>
      </w:r>
      <w:r>
        <w:t>,</w:t>
      </w:r>
      <w:r w:rsidR="00156B87" w:rsidRPr="00080A71">
        <w:t xml:space="preserve"> o </w:t>
      </w:r>
      <w:r>
        <w:t>sociálně-právní ochraně dětí krajské úřady</w:t>
      </w:r>
      <w:r w:rsidR="00156B87" w:rsidRPr="00080A71">
        <w:t xml:space="preserve">, ORP, </w:t>
      </w:r>
      <w:r>
        <w:t>obecní úřady</w:t>
      </w:r>
      <w:r w:rsidR="00156B87" w:rsidRPr="00080A71">
        <w:t xml:space="preserve">, MPSV, </w:t>
      </w:r>
      <w:r w:rsidR="002C48EB">
        <w:t>Úřad pro mezinárodněprávní ochranu dětí (</w:t>
      </w:r>
      <w:r w:rsidR="00156B87" w:rsidRPr="00080A71">
        <w:t>ÚMPOD</w:t>
      </w:r>
      <w:r w:rsidR="002C48EB">
        <w:t>),</w:t>
      </w:r>
      <w:r w:rsidR="00156B87" w:rsidRPr="00080A71">
        <w:t xml:space="preserve"> ÚP ČR (krajské pobočky</w:t>
      </w:r>
      <w:r w:rsidR="002C48EB">
        <w:t>) a</w:t>
      </w:r>
      <w:r w:rsidR="00156B87" w:rsidRPr="00080A71">
        <w:t xml:space="preserve"> </w:t>
      </w:r>
      <w:r w:rsidR="002C48EB">
        <w:t>dále</w:t>
      </w:r>
      <w:r w:rsidR="00156B87" w:rsidRPr="00080A71">
        <w:t xml:space="preserve"> obce v samostatné působnosti, kraje v samostatné působnosti, komise pro SPOD a další právnické a fyzické osoby, které mají pověření k výkonu </w:t>
      </w:r>
      <w:r>
        <w:t>sociálně-právní</w:t>
      </w:r>
      <w:r w:rsidR="003A5535">
        <w:t xml:space="preserve"> ochrany</w:t>
      </w:r>
      <w:r w:rsidR="00156B87" w:rsidRPr="00080A71">
        <w:t>.</w:t>
      </w:r>
    </w:p>
    <w:p w:rsidR="00156B87" w:rsidRPr="00F66C86" w:rsidRDefault="00156B87" w:rsidP="008045CA">
      <w:pPr>
        <w:pStyle w:val="OdstavecseseznamemII"/>
      </w:pPr>
      <w:r w:rsidRPr="00F66C86">
        <w:t xml:space="preserve">Orgány </w:t>
      </w:r>
      <w:r w:rsidR="003B0DB9">
        <w:t>sociálně-právní</w:t>
      </w:r>
      <w:r w:rsidR="003A5535">
        <w:t xml:space="preserve"> ochrany</w:t>
      </w:r>
      <w:r w:rsidRPr="00F66C86">
        <w:t xml:space="preserve"> (v největší míře na úrovni obecních úřadů ORP) jsou odpovědné za vyhledávání ohrožených dětí, vyhodnocování jejich situace a </w:t>
      </w:r>
      <w:r w:rsidR="002C48EB">
        <w:t>za</w:t>
      </w:r>
      <w:r w:rsidRPr="00F66C86">
        <w:t xml:space="preserve">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rsidR="00156B87" w:rsidRDefault="00156B87" w:rsidP="008045CA">
      <w:pPr>
        <w:pStyle w:val="OdstavecseseznamemII"/>
      </w:pPr>
      <w:r>
        <w:t xml:space="preserve">Kraje </w:t>
      </w:r>
      <w:r w:rsidRPr="00080A71">
        <w:t>vykonávají kontrolní a metodickou činnost při výkonu SPOD a do jejich působnosti patří celý proces zprostředkování náhradní rodinné péče, rozhodování o udělení pověření k výkonu sociálně</w:t>
      </w:r>
      <w:r w:rsidR="003B0DB9">
        <w:t>-</w:t>
      </w:r>
      <w:r w:rsidRPr="00080A71">
        <w:t>právní ochrany dětí fyzickými a právnickými osobami a další. Kraj zajišťuje přípravu fyzických osob vhodných stát se osvojiteli nebo pěstouny a poradenskou pomoc. Dále vede pro účely zprostředkování osvojení nebo pěstounské péče evidenci dětí a dává podněty ke zprostředkování osvojení nebo pěstounské péče i v případech, kdy jde o děti, které jsou v evidenci vedené jiným krajským úřadem nebo ÚMPOD.</w:t>
      </w:r>
    </w:p>
    <w:p w:rsidR="00A5188E" w:rsidRPr="00A96D09" w:rsidRDefault="00156B87" w:rsidP="0057241E">
      <w:pPr>
        <w:pStyle w:val="NormlnII"/>
        <w:ind w:left="0"/>
        <w:rPr>
          <w:b/>
        </w:rPr>
      </w:pPr>
      <w:r w:rsidRPr="00A96D09">
        <w:rPr>
          <w:b/>
        </w:rPr>
        <w:t xml:space="preserve">Neziskové organizace (NNO) </w:t>
      </w:r>
    </w:p>
    <w:p w:rsidR="00156B87" w:rsidRPr="00011465" w:rsidRDefault="00156B87" w:rsidP="00437B4F">
      <w:pPr>
        <w:pStyle w:val="OdstavecseseznamemII"/>
      </w:pPr>
      <w:r w:rsidRPr="00011465">
        <w:t>Neziskové organizace jsou častými subjekty realizujícími aktivity na podporu rodinného života, ať již prostřednictvím např. mateřských a rodinných center, organizací volnočasových aktivit, poskytováním sociálních služeb pro rodiny s ohroženým dítětem či nízkoprahových služeb pro děti ohrožené společensky nežádoucími jevy apod.</w:t>
      </w:r>
    </w:p>
    <w:p w:rsidR="00A11056" w:rsidRDefault="00A11056" w:rsidP="00A11056">
      <w:pPr>
        <w:pStyle w:val="mezera"/>
      </w:pPr>
      <w:bookmarkStart w:id="268" w:name="_Toc494889255"/>
      <w:bookmarkStart w:id="269" w:name="_Toc495955937"/>
    </w:p>
    <w:p w:rsidR="00156B87" w:rsidRPr="00F66C86" w:rsidRDefault="0002523D" w:rsidP="00156B87">
      <w:pPr>
        <w:pStyle w:val="Nadpis3"/>
        <w:spacing w:before="120" w:after="120"/>
      </w:pPr>
      <w:bookmarkStart w:id="270" w:name="_Toc510794027"/>
      <w:r>
        <w:t>3.6.2</w:t>
      </w:r>
      <w:r>
        <w:tab/>
      </w:r>
      <w:r w:rsidR="00156B87" w:rsidRPr="00F66C86">
        <w:t>Průběh spolupráce při tvorbě a naplňování SPSZ v oblasti rodinné politiky a sociálně</w:t>
      </w:r>
      <w:r w:rsidR="003B0DB9">
        <w:t>-</w:t>
      </w:r>
      <w:r w:rsidR="00156B87" w:rsidRPr="00F66C86">
        <w:t>právní ochrany dětí</w:t>
      </w:r>
      <w:bookmarkEnd w:id="268"/>
      <w:bookmarkEnd w:id="269"/>
      <w:bookmarkEnd w:id="270"/>
    </w:p>
    <w:p w:rsidR="00156B87" w:rsidRPr="003B393C" w:rsidRDefault="00156B87" w:rsidP="00156B87">
      <w:pPr>
        <w:spacing w:before="120" w:after="120"/>
        <w:rPr>
          <w:b/>
        </w:rPr>
      </w:pPr>
      <w:r w:rsidRPr="003B393C">
        <w:rPr>
          <w:b/>
        </w:rPr>
        <w:t>Analytická část SPSZ v oblasti rodinné politiky a sociálně</w:t>
      </w:r>
      <w:r w:rsidR="003B0DB9">
        <w:rPr>
          <w:b/>
        </w:rPr>
        <w:t>-</w:t>
      </w:r>
      <w:r w:rsidRPr="003B393C">
        <w:rPr>
          <w:b/>
        </w:rPr>
        <w:t>právní ochrany dětí</w:t>
      </w:r>
    </w:p>
    <w:p w:rsidR="00156B87" w:rsidRPr="00F66C86" w:rsidRDefault="00156B87" w:rsidP="008045CA">
      <w:pPr>
        <w:pStyle w:val="OdstavecseseznamemII"/>
      </w:pPr>
      <w:r w:rsidRPr="00F66C86">
        <w:t xml:space="preserve">Na začátku spolupráce mezi </w:t>
      </w:r>
      <w:r>
        <w:t>obcí a Agenturou jsou mapovány oblasti uvedené v</w:t>
      </w:r>
      <w:r w:rsidR="0052429B">
        <w:t> </w:t>
      </w:r>
      <w:r w:rsidR="006124AE">
        <w:t>kap. 3.1.2</w:t>
      </w:r>
      <w:r w:rsidR="004C2609">
        <w:t>, odst. 174</w:t>
      </w:r>
      <w:r>
        <w:t xml:space="preserve"> Metodiky, s akcentem k potřebám rodin a rodin s ohroženými dětmi. </w:t>
      </w:r>
    </w:p>
    <w:p w:rsidR="00156B87" w:rsidRPr="003B393C" w:rsidRDefault="00156B87" w:rsidP="00156B87">
      <w:pPr>
        <w:spacing w:before="120" w:after="120"/>
        <w:rPr>
          <w:b/>
        </w:rPr>
      </w:pPr>
      <w:r w:rsidRPr="003B393C">
        <w:rPr>
          <w:b/>
        </w:rPr>
        <w:t>Práce v pracovních skupinách v oblasti rodinné politiky a sociálně</w:t>
      </w:r>
      <w:r w:rsidR="003B0DB9">
        <w:rPr>
          <w:b/>
        </w:rPr>
        <w:t>-</w:t>
      </w:r>
      <w:r w:rsidRPr="003B393C">
        <w:rPr>
          <w:b/>
        </w:rPr>
        <w:t>právní ochrany dětí</w:t>
      </w:r>
    </w:p>
    <w:p w:rsidR="00156B87" w:rsidRPr="00F66C86" w:rsidRDefault="00156B87" w:rsidP="008045CA">
      <w:pPr>
        <w:pStyle w:val="OdstavecseseznamemII"/>
      </w:pPr>
      <w:r w:rsidRPr="00F66C86">
        <w:t xml:space="preserve">Na základě analýz </w:t>
      </w:r>
      <w:r>
        <w:t>jsou identifikovány</w:t>
      </w:r>
      <w:r w:rsidRPr="00F66C86">
        <w:t xml:space="preserve"> chybějící aktivit</w:t>
      </w:r>
      <w:r>
        <w:t>y</w:t>
      </w:r>
      <w:r w:rsidRPr="00F66C86">
        <w:t xml:space="preserve"> nebo potřeb</w:t>
      </w:r>
      <w:r>
        <w:t>y</w:t>
      </w:r>
      <w:r w:rsidRPr="00F66C86">
        <w:t xml:space="preserve"> na rozšiřování stávajících kapacit</w:t>
      </w:r>
      <w:r w:rsidR="004C2609">
        <w:t>. V další fázi jsou navrhovány způsoby</w:t>
      </w:r>
      <w:r w:rsidRPr="00F66C86">
        <w:t xml:space="preserve"> jejich zajištění. </w:t>
      </w:r>
    </w:p>
    <w:p w:rsidR="00156B87" w:rsidRPr="00F66C86" w:rsidRDefault="00156B87" w:rsidP="008045CA">
      <w:pPr>
        <w:pStyle w:val="OdstavecseseznamemII"/>
      </w:pPr>
      <w:r w:rsidRPr="00F66C86">
        <w:t xml:space="preserve">Agentura se vždy seznamuje se všemi relevantními strategickými dokumenty, které v daném území popisují záměry týkající se </w:t>
      </w:r>
      <w:r>
        <w:t xml:space="preserve">rodinné politiky aktivit regionu </w:t>
      </w:r>
      <w:r w:rsidR="003A5535">
        <w:t>v</w:t>
      </w:r>
      <w:r>
        <w:t xml:space="preserve"> oblasti sociálně</w:t>
      </w:r>
      <w:r w:rsidR="003B0DB9">
        <w:t>-</w:t>
      </w:r>
      <w:r>
        <w:t xml:space="preserve">právní ochrany dětí. Tato témata mohou být řešena samostatnou pracovní skupinou, nebo mohou být průřezově zařazena do činností jiných tematických skupin (např. bydlení, vzdělávání, sociální práce, bezpečnost </w:t>
      </w:r>
      <w:r w:rsidR="000E76E0">
        <w:t>apod.</w:t>
      </w:r>
      <w:r>
        <w:t xml:space="preserve">) </w:t>
      </w:r>
    </w:p>
    <w:p w:rsidR="00BC5CCC" w:rsidRDefault="00BC5CCC" w:rsidP="00437B4F">
      <w:pPr>
        <w:pStyle w:val="OdstavecseseznamemII"/>
        <w:numPr>
          <w:ilvl w:val="0"/>
          <w:numId w:val="0"/>
        </w:numPr>
        <w:rPr>
          <w:b/>
        </w:rPr>
      </w:pPr>
    </w:p>
    <w:p w:rsidR="00156B87" w:rsidRPr="00F21001" w:rsidRDefault="00156B87" w:rsidP="00437B4F">
      <w:pPr>
        <w:pStyle w:val="OdstavecseseznamemII"/>
        <w:numPr>
          <w:ilvl w:val="0"/>
          <w:numId w:val="0"/>
        </w:numPr>
        <w:rPr>
          <w:b/>
        </w:rPr>
      </w:pPr>
      <w:r w:rsidRPr="00F21001">
        <w:rPr>
          <w:b/>
        </w:rPr>
        <w:lastRenderedPageBreak/>
        <w:t>Plánovací fáze v oblasti rodinné politiky a sociálně</w:t>
      </w:r>
      <w:r w:rsidR="003B0DB9">
        <w:rPr>
          <w:b/>
        </w:rPr>
        <w:t>-</w:t>
      </w:r>
      <w:r w:rsidRPr="00F21001">
        <w:rPr>
          <w:b/>
        </w:rPr>
        <w:t>právní ochrany dětí</w:t>
      </w:r>
    </w:p>
    <w:p w:rsidR="00156B87" w:rsidRDefault="00156B87" w:rsidP="008045CA">
      <w:pPr>
        <w:pStyle w:val="OdstavecseseznamemII"/>
      </w:pPr>
      <w:r w:rsidRPr="00F66C86">
        <w:t xml:space="preserve">Podpora rodiny a zdravého vývoje dítěte v rodině, vč. institucionální podpory rodiny a speciálně dětí, je nezbytnou součástí politik na podporu sociálního začleňování. </w:t>
      </w:r>
    </w:p>
    <w:p w:rsidR="00156B87" w:rsidRPr="00F66C86" w:rsidRDefault="00156B87" w:rsidP="008045CA">
      <w:pPr>
        <w:pStyle w:val="OdstavecseseznamemII"/>
      </w:pPr>
      <w:r w:rsidRPr="00F66C86">
        <w:t>Vzhledem k úloze kraje v prorodinné politice a sociálně</w:t>
      </w:r>
      <w:r w:rsidR="003B0DB9">
        <w:t>-</w:t>
      </w:r>
      <w:r w:rsidRPr="00F66C86">
        <w:t xml:space="preserve">právní ochraně dětí jej obec, resp. Agentura, informuje o záměrech vyplývající ze vzájemné spolupráce při plánování SPSZ a zejména </w:t>
      </w:r>
      <w:r w:rsidR="004C2609">
        <w:t xml:space="preserve">o </w:t>
      </w:r>
      <w:r w:rsidRPr="00F66C86">
        <w:t>jednotlivých opatřeních, která budou financována z prostředků  ESIF.  V tomto smyslu informuje Agentura příslušné orgány vedení kraje, zejména odbor, který má problematiku rodinných politik a sociálně-právní ochrany dětí v gesci.</w:t>
      </w:r>
    </w:p>
    <w:p w:rsidR="00156B87" w:rsidRPr="00F66C86" w:rsidRDefault="00156B87" w:rsidP="008045CA">
      <w:pPr>
        <w:pStyle w:val="OdstavecseseznamemII"/>
      </w:pPr>
      <w:r w:rsidRPr="00F66C86">
        <w:t xml:space="preserve">V oblasti podpory sociálních služeb pro rodiny s dětmi, které jsou realizovány v režimu podle zákona č. 108/2006 Sb. o sociálních službách, obec ve spolupráci s Agenturou postupují dle kapitoly </w:t>
      </w:r>
      <w:r>
        <w:t>3.1 této metodiky.</w:t>
      </w:r>
    </w:p>
    <w:p w:rsidR="00A11056" w:rsidRDefault="00A11056" w:rsidP="00A11056">
      <w:pPr>
        <w:pStyle w:val="mezera"/>
      </w:pPr>
      <w:bookmarkStart w:id="271" w:name="_Toc494889256"/>
      <w:bookmarkStart w:id="272" w:name="_Toc495955938"/>
    </w:p>
    <w:p w:rsidR="00156B87" w:rsidRPr="00F66C86" w:rsidRDefault="00156B87" w:rsidP="00156B87">
      <w:pPr>
        <w:pStyle w:val="Nadpis3"/>
        <w:spacing w:before="120" w:after="120"/>
      </w:pPr>
      <w:bookmarkStart w:id="273" w:name="_Toc510794028"/>
      <w:r w:rsidRPr="00F66C86">
        <w:t>3.6.3</w:t>
      </w:r>
      <w:r w:rsidR="0002523D">
        <w:tab/>
        <w:t>M</w:t>
      </w:r>
      <w:r w:rsidRPr="00F66C86">
        <w:t>ožné přínosy spolupráce v rámci KPSVL v oblasti rodinné politiky, SPOD a sociálních služeb pro rodiny s dětmi</w:t>
      </w:r>
      <w:bookmarkEnd w:id="271"/>
      <w:bookmarkEnd w:id="272"/>
      <w:bookmarkEnd w:id="273"/>
    </w:p>
    <w:p w:rsidR="00156B87" w:rsidRPr="00F66C86" w:rsidRDefault="002A10A2" w:rsidP="00945C4F">
      <w:pPr>
        <w:pStyle w:val="OdstavecseseznamemII"/>
      </w:pPr>
      <w:r>
        <w:t>Cíle realizace aktivit zaměřených na oblast rodinné politiky, SPOD a sociálních služeb pro rodiny s dětmi</w:t>
      </w:r>
      <w:r w:rsidR="00156B87" w:rsidRPr="00F66C86">
        <w:t xml:space="preserve">: </w:t>
      </w:r>
    </w:p>
    <w:p w:rsidR="00156B87" w:rsidRPr="00011465" w:rsidRDefault="00156B87" w:rsidP="00011465">
      <w:pPr>
        <w:pStyle w:val="Odstavecseseznamem-pouze1rove"/>
      </w:pPr>
      <w:r w:rsidRPr="00011465">
        <w:t>navýšení kapacit a zvýšení dostupnosti sociálních služeb pro rodiny s dětmi na území obce</w:t>
      </w:r>
      <w:r w:rsidR="002A10A2">
        <w:t>;</w:t>
      </w:r>
      <w:r w:rsidRPr="00011465">
        <w:t xml:space="preserve"> </w:t>
      </w:r>
    </w:p>
    <w:p w:rsidR="00156B87" w:rsidRPr="00011465" w:rsidRDefault="00156B87" w:rsidP="00011465">
      <w:pPr>
        <w:pStyle w:val="Odstavecseseznamem-pouze1rove"/>
      </w:pPr>
      <w:r w:rsidRPr="00011465">
        <w:t>podpo</w:t>
      </w:r>
      <w:r w:rsidR="002A10A2">
        <w:t>ra</w:t>
      </w:r>
      <w:r w:rsidRPr="00011465">
        <w:t xml:space="preserve"> vzniku nových sociálních služeb pro rodiny s dětmi řešících nepříznivou sociální situaci v území a vytvoření podmínek k snížení napětí</w:t>
      </w:r>
      <w:r w:rsidR="002A10A2">
        <w:t>;</w:t>
      </w:r>
    </w:p>
    <w:p w:rsidR="002A10A2" w:rsidRDefault="00156B87" w:rsidP="00011465">
      <w:pPr>
        <w:pStyle w:val="Odstavecseseznamem-pouze1rove"/>
      </w:pPr>
      <w:r w:rsidRPr="00011465">
        <w:t>zlepšení materiálně technického zázemí k poskytování sociálních služeb pro rodiny s dětmi</w:t>
      </w:r>
      <w:r w:rsidR="002A10A2">
        <w:t>;</w:t>
      </w:r>
    </w:p>
    <w:p w:rsidR="00156B87" w:rsidRPr="00011465" w:rsidRDefault="00156B87" w:rsidP="00011465">
      <w:pPr>
        <w:pStyle w:val="Odstavecseseznamem-pouze1rove"/>
      </w:pPr>
      <w:r w:rsidRPr="00011465">
        <w:t>zvýšení odborných kompetencí a kapacit sociálních pracovníků OSPOD nebo poskytovatelů sociálních služeb pro rodiny s dětmi</w:t>
      </w:r>
      <w:r w:rsidR="002A10A2">
        <w:t>;</w:t>
      </w:r>
      <w:r w:rsidRPr="00011465">
        <w:t xml:space="preserve"> </w:t>
      </w:r>
    </w:p>
    <w:p w:rsidR="00156B87" w:rsidRPr="00011465" w:rsidRDefault="00156B87" w:rsidP="00011465">
      <w:pPr>
        <w:pStyle w:val="Odstavecseseznamem-pouze1rove"/>
      </w:pPr>
      <w:r w:rsidRPr="00011465">
        <w:t xml:space="preserve">zavádění nových metod sociální práce v území, </w:t>
      </w:r>
      <w:r w:rsidR="002A10A2">
        <w:t>podpora</w:t>
      </w:r>
      <w:r w:rsidRPr="00011465">
        <w:t xml:space="preserve"> komunitní sociální práce v oblasti rodinné politiky v obci</w:t>
      </w:r>
      <w:r w:rsidR="002A10A2">
        <w:t>;</w:t>
      </w:r>
    </w:p>
    <w:p w:rsidR="00156B87" w:rsidRPr="00011465" w:rsidRDefault="002A10A2" w:rsidP="00011465">
      <w:pPr>
        <w:pStyle w:val="Odstavecseseznamem-pouze1rove"/>
      </w:pPr>
      <w:r>
        <w:t>podpora</w:t>
      </w:r>
      <w:r w:rsidR="00156B87" w:rsidRPr="00011465">
        <w:t xml:space="preserve"> rodin s dětmi a snížení rizika umístění dětí do ústavní péče</w:t>
      </w:r>
      <w:r>
        <w:t>;</w:t>
      </w:r>
      <w:r w:rsidR="00156B87" w:rsidRPr="00011465">
        <w:t xml:space="preserve"> </w:t>
      </w:r>
    </w:p>
    <w:p w:rsidR="00156B87" w:rsidRDefault="00156B87" w:rsidP="00011465">
      <w:pPr>
        <w:pStyle w:val="Odstavecseseznamem-pouze1rove"/>
      </w:pPr>
      <w:r w:rsidRPr="00011465">
        <w:t xml:space="preserve">zajištění stravování více dětem v předškolních a školních </w:t>
      </w:r>
      <w:r w:rsidR="006124AE">
        <w:t>zařízení</w:t>
      </w:r>
      <w:r w:rsidR="0052429B">
        <w:rPr>
          <w:rStyle w:val="Znakapoznpodarou"/>
        </w:rPr>
        <w:footnoteReference w:id="59"/>
      </w:r>
      <w:r w:rsidRPr="00011465">
        <w:t>.</w:t>
      </w:r>
    </w:p>
    <w:p w:rsidR="00262A82" w:rsidRPr="00011465" w:rsidRDefault="00262A82" w:rsidP="006F155A">
      <w:pPr>
        <w:pStyle w:val="mezera"/>
      </w:pPr>
    </w:p>
    <w:p w:rsidR="00156B87" w:rsidRPr="00605F26" w:rsidRDefault="00156B87" w:rsidP="00156B87">
      <w:pPr>
        <w:pStyle w:val="Nadpis2"/>
      </w:pPr>
      <w:bookmarkStart w:id="274" w:name="_Toc494126257"/>
      <w:bookmarkStart w:id="275" w:name="_Toc494889257"/>
      <w:bookmarkStart w:id="276" w:name="_Toc492707704"/>
      <w:bookmarkStart w:id="277" w:name="_Toc491875404"/>
      <w:bookmarkStart w:id="278" w:name="_Toc495955939"/>
      <w:bookmarkStart w:id="279" w:name="_Toc510794029"/>
      <w:r w:rsidRPr="00605F26">
        <w:t>KOORDINOVANÝ PŘÍSTUP V OBLASTI ZDRAVÍ</w:t>
      </w:r>
      <w:bookmarkEnd w:id="274"/>
      <w:bookmarkEnd w:id="275"/>
      <w:bookmarkEnd w:id="276"/>
      <w:bookmarkEnd w:id="277"/>
      <w:bookmarkEnd w:id="278"/>
      <w:bookmarkEnd w:id="279"/>
    </w:p>
    <w:p w:rsidR="00156B87" w:rsidRPr="00F66C86" w:rsidRDefault="00156B87" w:rsidP="00156B87">
      <w:pPr>
        <w:pStyle w:val="Nadpis3"/>
      </w:pPr>
      <w:bookmarkStart w:id="280" w:name="_Toc492707705"/>
      <w:bookmarkStart w:id="281" w:name="_Toc494126258"/>
      <w:bookmarkStart w:id="282" w:name="_Toc494889258"/>
      <w:bookmarkStart w:id="283" w:name="_Toc495955940"/>
      <w:bookmarkStart w:id="284" w:name="_Toc510794030"/>
      <w:r w:rsidRPr="00F66C86">
        <w:t>3.7.1</w:t>
      </w:r>
      <w:r w:rsidRPr="00F66C86">
        <w:tab/>
      </w:r>
      <w:bookmarkStart w:id="285" w:name="_Toc491875405"/>
      <w:bookmarkStart w:id="286" w:name="_Toc491933971"/>
      <w:r w:rsidRPr="00F66C86">
        <w:t>Klíčoví lokální aktéři a jejich kompetence</w:t>
      </w:r>
      <w:bookmarkEnd w:id="280"/>
      <w:bookmarkEnd w:id="281"/>
      <w:bookmarkEnd w:id="282"/>
      <w:bookmarkEnd w:id="283"/>
      <w:bookmarkEnd w:id="284"/>
      <w:bookmarkEnd w:id="285"/>
      <w:bookmarkEnd w:id="286"/>
    </w:p>
    <w:p w:rsidR="00156B87" w:rsidRPr="008C63BB" w:rsidRDefault="00156B87" w:rsidP="0057241E">
      <w:pPr>
        <w:pStyle w:val="OdstavecseseznamemII"/>
        <w:numPr>
          <w:ilvl w:val="0"/>
          <w:numId w:val="0"/>
        </w:numPr>
        <w:rPr>
          <w:b/>
        </w:rPr>
      </w:pPr>
      <w:r w:rsidRPr="008C63BB">
        <w:rPr>
          <w:b/>
        </w:rPr>
        <w:t>Agentura</w:t>
      </w:r>
    </w:p>
    <w:p w:rsidR="00156B87" w:rsidRDefault="00156B87" w:rsidP="00945C4F">
      <w:pPr>
        <w:pStyle w:val="OdstavecseseznamemII"/>
      </w:pPr>
      <w:r w:rsidRPr="00F66C86">
        <w:t>Úkolem Agentury je iniciovat propojování stávajících zdravotních a sociálních služeb a budovat tak efektivnější prostředí pro snižování nerovností ve zdraví mezi majoritou a osobami ze sociálně vyloučených lokalit.</w:t>
      </w:r>
    </w:p>
    <w:p w:rsidR="00156B87" w:rsidRDefault="00156B87" w:rsidP="00945C4F">
      <w:pPr>
        <w:pStyle w:val="OdstavecseseznamemII"/>
      </w:pPr>
      <w:r w:rsidRPr="00F66C86">
        <w:t xml:space="preserve"> Agentura seznamuje místní aktéry s novými možnostmi v oblasti zdravotně sociálního pomezí, které jsou nově zaváděny, byly pilotovány v českém prostředí a/nebo jsou dlouhodobě implementovány v práci se sociálně vyloučenými lokalitami v zahraničí</w:t>
      </w:r>
      <w:r w:rsidR="004C2609">
        <w:t>. Příkladem mohou být:</w:t>
      </w:r>
      <w:r w:rsidRPr="00F66C86">
        <w:t xml:space="preserve"> pozice zdravotně </w:t>
      </w:r>
      <w:r w:rsidRPr="00F66C86">
        <w:lastRenderedPageBreak/>
        <w:t>sociálního mediátora/laického asistenta podpory zdraví, možnosti potravinové a materiální pomoci, služby Lékařů bez hranic, pojízdné ordinace, výzvy Ministerstva zdravotnictví ČR pro implementaci služeb vozu san</w:t>
      </w:r>
      <w:r w:rsidR="000E76E0">
        <w:t>itního typu pro lidi bez domova</w:t>
      </w:r>
      <w:r w:rsidR="00F71DE0">
        <w:t xml:space="preserve"> </w:t>
      </w:r>
      <w:r w:rsidR="000E76E0">
        <w:t>apod.</w:t>
      </w:r>
    </w:p>
    <w:p w:rsidR="00156B87" w:rsidRPr="0057241E" w:rsidRDefault="00156B87" w:rsidP="0057241E">
      <w:pPr>
        <w:pStyle w:val="NormlnII"/>
        <w:ind w:left="0"/>
        <w:rPr>
          <w:b/>
        </w:rPr>
      </w:pPr>
      <w:r w:rsidRPr="0057241E">
        <w:rPr>
          <w:b/>
        </w:rPr>
        <w:t>Obce</w:t>
      </w:r>
    </w:p>
    <w:p w:rsidR="00156B87" w:rsidRPr="00F66C86" w:rsidRDefault="00156B87" w:rsidP="00945C4F">
      <w:pPr>
        <w:pStyle w:val="OdstavecseseznamemII"/>
      </w:pPr>
      <w:r w:rsidRPr="00F66C86">
        <w:t>Obce se podílejí na poskytování poradenství a konkrétní pomoci ve zlepšování zdraví sociálně vyloučených rodin a jednotlivců prostřednictví svých odborů sociálních věcí a zdravotnictví (nebo jejich obdoby), v rámci nichž plní úkoly samostatné působnosti (samosprávné činnosti) a přenesené působnosti (výkon státní správy). Spadají sem činnosti propojující sociální a zdravotní oblast jako je pomoc při orientaci v systému zdravotních a sociálních služeb, poskytování poradenství v návaznosti na jednotlivé dávkové systémy</w:t>
      </w:r>
      <w:r>
        <w:t xml:space="preserve"> sociálních ochrany obyvatelstva</w:t>
      </w:r>
      <w:r w:rsidRPr="00F66C86">
        <w:t xml:space="preserve">, zprostředkování jednání se specializovanými službami, poradnami a centry (např. zdravotnické služby ZÚ jako je poradna HIV/AIDS ad., viz níže, Centrum a dislokovaná pracoviště podpory zdraví SZÚ a jejich programy pro sociálně vyloučené lokality, viz níže). </w:t>
      </w:r>
    </w:p>
    <w:p w:rsidR="00156B87" w:rsidRDefault="00156B87" w:rsidP="00945C4F">
      <w:pPr>
        <w:pStyle w:val="OdstavecseseznamemII"/>
      </w:pPr>
      <w:r w:rsidRPr="00F66C86">
        <w:t xml:space="preserve">Obce se podílejí na zajišťování zdravých životních podmínek pro všechny své obyvatele (v případě podezření na znečištění vodních a potravinových zdrojů kontaktuje příslušné pracoviště KHS a/nebo ZÚ, SÚ v situacích zdraví ohrožujících obytných prostor. </w:t>
      </w:r>
    </w:p>
    <w:p w:rsidR="00156B87" w:rsidRPr="008C63BB" w:rsidRDefault="00156B87" w:rsidP="00437B4F">
      <w:pPr>
        <w:pStyle w:val="OdstavecseseznamemII"/>
        <w:numPr>
          <w:ilvl w:val="0"/>
          <w:numId w:val="0"/>
        </w:numPr>
        <w:rPr>
          <w:b/>
        </w:rPr>
      </w:pPr>
      <w:r w:rsidRPr="008C63BB">
        <w:rPr>
          <w:b/>
        </w:rPr>
        <w:t>Kraje</w:t>
      </w:r>
    </w:p>
    <w:p w:rsidR="00156B87" w:rsidRPr="00F66C86" w:rsidRDefault="00156B87" w:rsidP="00945C4F">
      <w:pPr>
        <w:pStyle w:val="OdstavecseseznamemII"/>
      </w:pPr>
      <w:r w:rsidRPr="00F66C86">
        <w:t>Krajské úřady zřizují odbory zdravotnictví a koordinují zpracovávání krajských strategických dokumentů, jako jsou periodické zprávy o zdraví (v pětiletých cyklech) daného kraje a na ně navazující krajské zdravotní politiky. V této činnosti spolupracují s</w:t>
      </w:r>
      <w:r>
        <w:t xml:space="preserve"> krajskou </w:t>
      </w:r>
      <w:r w:rsidRPr="00F66C86">
        <w:t>hygienickou stanicí</w:t>
      </w:r>
      <w:r>
        <w:t xml:space="preserve"> v jejich kraji</w:t>
      </w:r>
      <w:r w:rsidRPr="00F66C86">
        <w:t xml:space="preserve">.  Dokumenty reflektují jak regionální specifika, tak implementaci </w:t>
      </w:r>
      <w:r w:rsidR="0076710A">
        <w:t>Akčního plánu</w:t>
      </w:r>
      <w:r w:rsidRPr="00F66C86">
        <w:t xml:space="preserve"> Národní strategie ochrany a podpory zdraví a prevence nemocí – Zdraví 2020, který navazuje na Zdraví 21 (Dlouhodobý program zlepšování zdravotního stavu obyvatelstva v ČR). Rodin a jednotlivců ze sociálně vyloučených osob se ve Zdraví 2020 týká strategický cíl 1: Zlepšit zdraví obyvatel a snížit nerovnosti ve zdraví. Krajské úřady také zřizují pozici krajského romského koordinátora, který má za úkol zprostředkovávat komunikaci mezi krajem, obcemi se sociálně vyloučenými lokalitami a dalšími místními aktéry s cílem zlepšení kvality života osob ohrožených sociálním vyloučením (v tomto případě Romů).</w:t>
      </w:r>
    </w:p>
    <w:p w:rsidR="00156B87" w:rsidRPr="008C63BB" w:rsidRDefault="00156B87" w:rsidP="0057241E">
      <w:pPr>
        <w:pStyle w:val="OdstavecseseznamemII"/>
        <w:numPr>
          <w:ilvl w:val="0"/>
          <w:numId w:val="0"/>
        </w:numPr>
        <w:rPr>
          <w:b/>
        </w:rPr>
      </w:pPr>
      <w:r w:rsidRPr="008C63BB">
        <w:rPr>
          <w:b/>
        </w:rPr>
        <w:t>Zdravotní ústav (ZÚ)</w:t>
      </w:r>
    </w:p>
    <w:p w:rsidR="00156B87" w:rsidRPr="00F66C86" w:rsidRDefault="00156B87" w:rsidP="00945C4F">
      <w:pPr>
        <w:pStyle w:val="OdstavecseseznamemII"/>
      </w:pPr>
      <w:r w:rsidRPr="00F66C86">
        <w:rPr>
          <w:shd w:val="clear" w:color="auto" w:fill="FFFFFF"/>
        </w:rPr>
        <w:t xml:space="preserve">Instituce zdravotního ústavu poskytuje komplexní laboratorní služby nejvyšší kvality pro obce, občany, firmy, a lékaře a v síti ochrany veřejného zdraví a životního prostředí v ČR je klíčovým poskytovatelem služeb. Vedle zdravotnických služeb, poskytuje Zdravotní ústav v rámci laboratorních prací klinické a hygienické laboratorní služby. Klinické laboratorní služby zahrnují základní a specializovaná vyšetření v oborech klinická imunologie a alergologie, lékařská mikrobiologie (bakteriologie, virologie, mykologie, </w:t>
      </w:r>
      <w:proofErr w:type="spellStart"/>
      <w:r w:rsidRPr="00F66C86">
        <w:rPr>
          <w:shd w:val="clear" w:color="auto" w:fill="FFFFFF"/>
        </w:rPr>
        <w:t>mykobakteriologie</w:t>
      </w:r>
      <w:proofErr w:type="spellEnd"/>
      <w:r w:rsidRPr="00F66C86">
        <w:rPr>
          <w:shd w:val="clear" w:color="auto" w:fill="FFFFFF"/>
        </w:rPr>
        <w:t xml:space="preserve">, parazitologie) a </w:t>
      </w:r>
      <w:proofErr w:type="spellStart"/>
      <w:r w:rsidRPr="00F66C86">
        <w:rPr>
          <w:shd w:val="clear" w:color="auto" w:fill="FFFFFF"/>
        </w:rPr>
        <w:t>genotoxikologie</w:t>
      </w:r>
      <w:proofErr w:type="spellEnd"/>
      <w:r w:rsidRPr="00F66C86">
        <w:rPr>
          <w:shd w:val="clear" w:color="auto" w:fill="FFFFFF"/>
        </w:rPr>
        <w:t xml:space="preserve">. V rámci hygienických laboratorních služeb nabízí zdravotní ústav chemické, mikrobiologické a radiologické rozbory vod, potravin, kosmetiky a odpadů, včetně </w:t>
      </w:r>
      <w:proofErr w:type="spellStart"/>
      <w:r w:rsidRPr="00F66C86">
        <w:rPr>
          <w:shd w:val="clear" w:color="auto" w:fill="FFFFFF"/>
        </w:rPr>
        <w:t>ekotoxicity</w:t>
      </w:r>
      <w:proofErr w:type="spellEnd"/>
      <w:r w:rsidRPr="00F66C86">
        <w:rPr>
          <w:shd w:val="clear" w:color="auto" w:fill="FFFFFF"/>
        </w:rPr>
        <w:t xml:space="preserve">, měření kvality ovzduší a pracovních podmínek (jako je měření hluku, vibrací, osvětlení, prašnosti, mikroklimatu, </w:t>
      </w:r>
      <w:r w:rsidR="004C2609">
        <w:rPr>
          <w:shd w:val="clear" w:color="auto" w:fill="FFFFFF"/>
        </w:rPr>
        <w:t>elektromagnetického</w:t>
      </w:r>
      <w:r w:rsidRPr="00F66C86">
        <w:rPr>
          <w:shd w:val="clear" w:color="auto" w:fill="FFFFFF"/>
        </w:rPr>
        <w:t xml:space="preserve"> pole a chemických látek, ověřování úči</w:t>
      </w:r>
      <w:r w:rsidR="000E76E0">
        <w:rPr>
          <w:shd w:val="clear" w:color="auto" w:fill="FFFFFF"/>
        </w:rPr>
        <w:t>nnosti sterilizace a dezinfekce apod</w:t>
      </w:r>
      <w:r w:rsidRPr="00F66C86">
        <w:rPr>
          <w:shd w:val="clear" w:color="auto" w:fill="FFFFFF"/>
        </w:rPr>
        <w:t>.). V rámci zdravotnických služeb zahrnuje Zdravotní ústav centra očkování a cestovní medicíny, alergologické a imunologické ambulance, centra pracovní</w:t>
      </w:r>
      <w:r w:rsidR="00CE08C7">
        <w:rPr>
          <w:shd w:val="clear" w:color="auto" w:fill="FFFFFF"/>
        </w:rPr>
        <w:t>ho</w:t>
      </w:r>
      <w:r w:rsidRPr="00F66C86">
        <w:rPr>
          <w:shd w:val="clear" w:color="auto" w:fill="FFFFFF"/>
        </w:rPr>
        <w:t xml:space="preserve"> lékařství a fyz</w:t>
      </w:r>
      <w:r w:rsidR="00BB1A13">
        <w:rPr>
          <w:shd w:val="clear" w:color="auto" w:fill="FFFFFF"/>
        </w:rPr>
        <w:t>iologie práce, poradny HIV/AIDS</w:t>
      </w:r>
      <w:r w:rsidRPr="00F66C86">
        <w:rPr>
          <w:shd w:val="clear" w:color="auto" w:fill="FFFFFF"/>
        </w:rPr>
        <w:t xml:space="preserve"> apod.  </w:t>
      </w:r>
    </w:p>
    <w:p w:rsidR="00156B87" w:rsidRPr="008C63BB" w:rsidRDefault="00156B87" w:rsidP="00437B4F">
      <w:pPr>
        <w:pStyle w:val="OdstavecseseznamemII"/>
        <w:numPr>
          <w:ilvl w:val="0"/>
          <w:numId w:val="0"/>
        </w:numPr>
        <w:rPr>
          <w:b/>
        </w:rPr>
      </w:pPr>
      <w:r w:rsidRPr="008C63BB">
        <w:rPr>
          <w:b/>
        </w:rPr>
        <w:t>Krajské hygienické stanice (KHS)</w:t>
      </w:r>
    </w:p>
    <w:p w:rsidR="00156B87" w:rsidRPr="00F66C86" w:rsidRDefault="00156B87" w:rsidP="00945C4F">
      <w:pPr>
        <w:pStyle w:val="OdstavecseseznamemII"/>
      </w:pPr>
      <w:r w:rsidRPr="00F66C86">
        <w:rPr>
          <w:bCs/>
        </w:rPr>
        <w:t xml:space="preserve">Krajské hygienické stanice krajů jsou </w:t>
      </w:r>
      <w:r w:rsidRPr="00F66C86">
        <w:t xml:space="preserve">správním úřadem, zřízeným na základě § 78, písm. b) zákona č.258/2000 Sb., o ochraně veřejného zdraví. Jsou zřízeny k výkonu státního zdravotního dozoru a </w:t>
      </w:r>
      <w:r w:rsidRPr="00F66C86">
        <w:lastRenderedPageBreak/>
        <w:t xml:space="preserve">dalších činností, vycházejících z platných právních předpisů. KHS zajišťují ochranu a podporu veřejného zdraví, konkrétně spravují obecnou a komunální hygienu, kontrolují hygienu výživy a běžného užívání, hygienu dětí a mladistvých, hygienu práce a spravují protiepidemický odbor. Při řešení zdraví závadných obytných prostor </w:t>
      </w:r>
      <w:r w:rsidR="004C2609">
        <w:t>postupují</w:t>
      </w:r>
      <w:r w:rsidRPr="00F66C86">
        <w:t xml:space="preserve"> v součinnosti se stavebními úřady.</w:t>
      </w:r>
    </w:p>
    <w:p w:rsidR="00156B87" w:rsidRPr="008C63BB" w:rsidRDefault="00156B87" w:rsidP="0057241E">
      <w:pPr>
        <w:pStyle w:val="OdstavecseseznamemII"/>
        <w:numPr>
          <w:ilvl w:val="0"/>
          <w:numId w:val="0"/>
        </w:numPr>
        <w:rPr>
          <w:b/>
        </w:rPr>
      </w:pPr>
      <w:r w:rsidRPr="008C63BB">
        <w:rPr>
          <w:b/>
        </w:rPr>
        <w:t>Stavební úřad (SÚ)</w:t>
      </w:r>
    </w:p>
    <w:p w:rsidR="00156B87" w:rsidRPr="00957983" w:rsidRDefault="00156B87" w:rsidP="00945C4F">
      <w:pPr>
        <w:pStyle w:val="OdstavecseseznamemII"/>
        <w:rPr>
          <w:b/>
        </w:rPr>
      </w:pPr>
      <w:r w:rsidRPr="00F66C86">
        <w:t xml:space="preserve">Zdravotní a hygienická hlediska obytných prostor spolu s požadavky na jejich kvalitu a ochranu zdraví jsou definovány </w:t>
      </w:r>
      <w:r>
        <w:t>právními normami</w:t>
      </w:r>
      <w:r w:rsidR="004C2609">
        <w:t xml:space="preserve">. Zákon </w:t>
      </w:r>
      <w:r w:rsidRPr="00F66C86">
        <w:t>183/2006 Sb.</w:t>
      </w:r>
      <w:r w:rsidR="004C2609">
        <w:t xml:space="preserve"> (</w:t>
      </w:r>
      <w:r w:rsidRPr="00F66C86">
        <w:t>stavební zákon</w:t>
      </w:r>
      <w:r w:rsidR="004C2609">
        <w:t>)</w:t>
      </w:r>
      <w:r w:rsidRPr="00F66C86">
        <w:t xml:space="preserve"> stanovuje základní pravidla provádění staveb a určuje tzv. „veřejný zájem“, v jehož rámci může stavební úřad nařídit zabezpečení stavby, provádět kontroly stavby a jejího technického stavu. Konkrétní požadavky na stavby a jejich specifika stanovuje prováděcí Vyhláška o technických požadavcích na stavby č. </w:t>
      </w:r>
      <w:r w:rsidRPr="00957983">
        <w:t>268/2009 Sb.</w:t>
      </w:r>
    </w:p>
    <w:p w:rsidR="00156B87" w:rsidRPr="008C63BB" w:rsidRDefault="00156B87" w:rsidP="0057241E">
      <w:pPr>
        <w:pStyle w:val="OdstavecseseznamemII"/>
        <w:numPr>
          <w:ilvl w:val="0"/>
          <w:numId w:val="0"/>
        </w:numPr>
        <w:rPr>
          <w:b/>
        </w:rPr>
      </w:pPr>
      <w:r w:rsidRPr="008C63BB">
        <w:rPr>
          <w:b/>
        </w:rPr>
        <w:t>OSPOD</w:t>
      </w:r>
    </w:p>
    <w:p w:rsidR="00156B87" w:rsidRPr="00EF67CD" w:rsidRDefault="00156B87" w:rsidP="00437B4F">
      <w:pPr>
        <w:pStyle w:val="OdstavecseseznamemII"/>
      </w:pPr>
      <w:r w:rsidRPr="00F66C86">
        <w:t xml:space="preserve">Zdraví dítěte a jeho pobyt v nevyhovujících podmínkách je součástí hodnocení situace dítěte ze </w:t>
      </w:r>
      <w:r w:rsidRPr="00EF67CD">
        <w:t>strany orgánů sociálně</w:t>
      </w:r>
      <w:r w:rsidR="003B0DB9">
        <w:t>-</w:t>
      </w:r>
      <w:r w:rsidRPr="00EF67CD">
        <w:t>právní ochrany dětí (OSPOD). Více informací viz kap. 3.6</w:t>
      </w:r>
      <w:r w:rsidR="00666F21">
        <w:t xml:space="preserve"> Metodiky</w:t>
      </w:r>
      <w:r w:rsidRPr="00EF67CD">
        <w:t>.</w:t>
      </w:r>
    </w:p>
    <w:p w:rsidR="00AC0CD0" w:rsidRPr="00DF082D" w:rsidRDefault="00AC0CD0" w:rsidP="008D748F">
      <w:pPr>
        <w:pStyle w:val="OdstavecseseznamemII"/>
        <w:numPr>
          <w:ilvl w:val="0"/>
          <w:numId w:val="0"/>
        </w:numPr>
        <w:rPr>
          <w:b/>
        </w:rPr>
      </w:pPr>
      <w:r w:rsidRPr="00DF082D">
        <w:rPr>
          <w:b/>
        </w:rPr>
        <w:t>Poskytovatelé sociálních služeb a sociální práce</w:t>
      </w:r>
    </w:p>
    <w:p w:rsidR="00352B67" w:rsidRPr="00EF67CD" w:rsidRDefault="00B2709B" w:rsidP="00AC0CD0">
      <w:pPr>
        <w:pStyle w:val="OdstavecseseznamemII"/>
      </w:pPr>
      <w:r>
        <w:t xml:space="preserve">Opatření, která mohou být v rámci koordinovaného přístupu realizována a která mohou přispět ke zkvalitnění péče o zdraví, mohou zahrnovat aktivity na pomezí mezi sociální prací a zdravotní péčí. </w:t>
      </w:r>
      <w:r w:rsidR="00C03F2A">
        <w:t xml:space="preserve">Vzhledem k tomu </w:t>
      </w:r>
      <w:r>
        <w:t xml:space="preserve">mohou být </w:t>
      </w:r>
      <w:r w:rsidR="00C03F2A">
        <w:t>klíčov</w:t>
      </w:r>
      <w:r>
        <w:t>ými lokálními aktéry</w:t>
      </w:r>
      <w:r w:rsidR="00C03F2A">
        <w:t xml:space="preserve"> v oblasti zdraví také poskytovatelé sociálních služeb a sociální práce.</w:t>
      </w:r>
      <w:r w:rsidR="00666F21" w:rsidRPr="00666F21">
        <w:t xml:space="preserve"> </w:t>
      </w:r>
      <w:r w:rsidR="00AC0CD0" w:rsidRPr="00EF67CD">
        <w:t xml:space="preserve">Více informací viz kap. </w:t>
      </w:r>
      <w:r w:rsidR="00666F21" w:rsidRPr="00EF67CD">
        <w:t>3.1</w:t>
      </w:r>
      <w:r w:rsidR="00666F21">
        <w:t xml:space="preserve"> Metodiky</w:t>
      </w:r>
      <w:r w:rsidR="00666F21" w:rsidRPr="00EF67CD">
        <w:t>.</w:t>
      </w:r>
    </w:p>
    <w:p w:rsidR="0052429B" w:rsidRPr="008C63BB" w:rsidRDefault="0052429B" w:rsidP="0057241E">
      <w:pPr>
        <w:pStyle w:val="OdstavecseseznamemII"/>
        <w:numPr>
          <w:ilvl w:val="0"/>
          <w:numId w:val="0"/>
        </w:numPr>
        <w:rPr>
          <w:b/>
        </w:rPr>
      </w:pPr>
      <w:r w:rsidRPr="008C63BB">
        <w:rPr>
          <w:b/>
        </w:rPr>
        <w:t>Poskytovatelé zdravotní péče</w:t>
      </w:r>
    </w:p>
    <w:p w:rsidR="00C71761" w:rsidRDefault="00C71761" w:rsidP="00C71761">
      <w:pPr>
        <w:pStyle w:val="OdstavecseseznamemII"/>
      </w:pPr>
      <w:r>
        <w:t>Zdravotní péči v ČR zajišťují jednotliví poskytovatelé zdravotních služeb. Primární zdravotní péči zajišťují v obcích lékaři pro dospělé, děti a dorost, gynekolog, stomatolog, lékařská služba první pomoci a lékárny. Jedná se z velké části o privatizovanou oblast zdravotní péče v ČR. Sekundární zdravotní péči poskytují ambulantní a odborní specialisté a funguje na principu výkonového systému plateb, kter</w:t>
      </w:r>
      <w:r w:rsidR="00CA001F">
        <w:t>é</w:t>
      </w:r>
      <w:r>
        <w:t xml:space="preserve"> j</w:t>
      </w:r>
      <w:r w:rsidR="00CA001F">
        <w:t>sou</w:t>
      </w:r>
      <w:r>
        <w:t xml:space="preserve"> u nemocniční péče zajištěné paušálními platbami. Terciální péči poskytují </w:t>
      </w:r>
      <w:r w:rsidR="006124AE">
        <w:t>speciální zařízení</w:t>
      </w:r>
      <w:r>
        <w:t xml:space="preserve"> a výzkumné ústavy ve vybraných obcích (městech). Jelikož ve všech segmentech hraje poměrně významnou (ačkoliv ne úplnou) roli stát, zdravotní péče je považována za komoditu veřejných služeb a veřejného sektoru. ČR má celou škálu poskytovatelů zdravotnických služeb – od fakultních nemocnic přes soukromé nemocnice a ambulance až po zdravotní služby zajišťované nestátními neziskovými organizacemi (NNO). </w:t>
      </w:r>
    </w:p>
    <w:p w:rsidR="00C71761" w:rsidRDefault="00C71761" w:rsidP="00C71761">
      <w:pPr>
        <w:pStyle w:val="OdstavecseseznamemII"/>
        <w:numPr>
          <w:ilvl w:val="0"/>
          <w:numId w:val="0"/>
        </w:numPr>
        <w:ind w:left="360"/>
      </w:pPr>
      <w:r>
        <w:t xml:space="preserve">Kompletní přehled o </w:t>
      </w:r>
      <w:r w:rsidRPr="008C63BB">
        <w:t>všech</w:t>
      </w:r>
      <w:r w:rsidRPr="00491793">
        <w:t xml:space="preserve"> poskytovatelích zdravotní péče v ČR, bez ohledu na jejich zřizovatele, včetně </w:t>
      </w:r>
      <w:r w:rsidRPr="008C63BB">
        <w:t>rozsahu péče</w:t>
      </w:r>
      <w:r>
        <w:t xml:space="preserve"> a kontaktních údajů, je uveden v Národním registru poskytovatelů zdrav</w:t>
      </w:r>
      <w:r w:rsidR="006124AE">
        <w:t>otních služeb (NRPZS) dostupný z</w:t>
      </w:r>
      <w:r>
        <w:t xml:space="preserve">: </w:t>
      </w:r>
      <w:hyperlink r:id="rId39" w:history="1">
        <w:r w:rsidRPr="00F23E60">
          <w:rPr>
            <w:rStyle w:val="Hypertextovodkaz"/>
          </w:rPr>
          <w:t>https://eregpublicsecure.ksrzis.cz/Registr/NRPZS/ZdravotnickeZarizeni</w:t>
        </w:r>
      </w:hyperlink>
      <w:r>
        <w:t>.</w:t>
      </w:r>
    </w:p>
    <w:p w:rsidR="0052429B" w:rsidRPr="0057241E" w:rsidRDefault="0052429B" w:rsidP="0057241E">
      <w:pPr>
        <w:pStyle w:val="NormlnII"/>
        <w:ind w:left="0"/>
        <w:rPr>
          <w:b/>
        </w:rPr>
      </w:pPr>
      <w:r w:rsidRPr="0057241E">
        <w:rPr>
          <w:b/>
        </w:rPr>
        <w:t>Zdravo</w:t>
      </w:r>
      <w:r w:rsidR="00C71761" w:rsidRPr="0057241E">
        <w:rPr>
          <w:b/>
        </w:rPr>
        <w:t>tní pojišťovny</w:t>
      </w:r>
    </w:p>
    <w:p w:rsidR="00C71761" w:rsidRPr="00976504" w:rsidRDefault="00C71761" w:rsidP="008C63BB">
      <w:pPr>
        <w:pStyle w:val="OdstavecseseznamemII"/>
        <w:ind w:left="357" w:hanging="357"/>
        <w:rPr>
          <w:rFonts w:ascii="Times-Roman" w:hAnsi="Times-Roman" w:cs="Times-Roman"/>
          <w:sz w:val="24"/>
          <w:szCs w:val="24"/>
        </w:rPr>
      </w:pPr>
      <w:r>
        <w:t xml:space="preserve">Za </w:t>
      </w:r>
      <w:r w:rsidR="006124AE">
        <w:t>účelem</w:t>
      </w:r>
      <w:r>
        <w:t xml:space="preserve"> </w:t>
      </w:r>
      <w:r w:rsidR="006124AE">
        <w:t>zajištění</w:t>
      </w:r>
      <w:r>
        <w:t xml:space="preserve"> </w:t>
      </w:r>
      <w:r w:rsidR="006124AE">
        <w:t>věcného</w:t>
      </w:r>
      <w:r>
        <w:t xml:space="preserve"> </w:t>
      </w:r>
      <w:r w:rsidR="006124AE">
        <w:t>plnění</w:t>
      </w:r>
      <w:r>
        <w:t xml:space="preserve"> </w:t>
      </w:r>
      <w:r w:rsidR="006124AE">
        <w:t>při</w:t>
      </w:r>
      <w:r>
        <w:t xml:space="preserve"> poskytování zdravotní </w:t>
      </w:r>
      <w:r w:rsidR="006124AE">
        <w:t>péče</w:t>
      </w:r>
      <w:r>
        <w:t xml:space="preserve"> </w:t>
      </w:r>
      <w:r w:rsidR="006124AE">
        <w:t>pojištencům</w:t>
      </w:r>
      <w:r>
        <w:t xml:space="preserve"> uzavírají zdravotnická zařízení v obcích smlouvy o poskytován</w:t>
      </w:r>
      <w:r w:rsidR="006124AE">
        <w:t>í</w:t>
      </w:r>
      <w:r>
        <w:t xml:space="preserve"> zdravotní </w:t>
      </w:r>
      <w:r w:rsidR="000403E7">
        <w:t>péče se zdravotními</w:t>
      </w:r>
      <w:r>
        <w:t xml:space="preserve"> </w:t>
      </w:r>
      <w:r w:rsidR="006124AE">
        <w:t>pojišťovnami</w:t>
      </w:r>
      <w:r>
        <w:t xml:space="preserve">. Financování zdravotnictví je upraveno celou </w:t>
      </w:r>
      <w:r w:rsidR="00D804B2">
        <w:t>ř</w:t>
      </w:r>
      <w:r w:rsidR="000403E7">
        <w:t>adou</w:t>
      </w:r>
      <w:r>
        <w:t xml:space="preserve"> právních </w:t>
      </w:r>
      <w:r w:rsidR="000403E7">
        <w:t>předpisů</w:t>
      </w:r>
      <w:r>
        <w:t xml:space="preserve">̊. Je </w:t>
      </w:r>
      <w:r w:rsidR="000403E7">
        <w:t>prováděno</w:t>
      </w:r>
      <w:r>
        <w:t xml:space="preserve"> jednak z </w:t>
      </w:r>
      <w:r w:rsidR="000403E7">
        <w:t>prostředků</w:t>
      </w:r>
      <w:r>
        <w:t xml:space="preserve">̊ zdravotních </w:t>
      </w:r>
      <w:r w:rsidR="000403E7">
        <w:t>pojišťoven</w:t>
      </w:r>
      <w:r>
        <w:t xml:space="preserve">, jednak z plateb </w:t>
      </w:r>
      <w:r w:rsidR="000403E7">
        <w:t>pojištenců</w:t>
      </w:r>
      <w:r>
        <w:t>̊ (</w:t>
      </w:r>
      <w:r w:rsidR="000403E7">
        <w:t>regulační</w:t>
      </w:r>
      <w:r>
        <w:t xml:space="preserve"> poplatky, poplatky za nadstandardní služby, doplatky za výkony hrazené </w:t>
      </w:r>
      <w:r w:rsidR="000403E7">
        <w:t>pojišťovnou</w:t>
      </w:r>
      <w:r>
        <w:t xml:space="preserve"> jen </w:t>
      </w:r>
      <w:r w:rsidR="000403E7">
        <w:t>částečně</w:t>
      </w:r>
      <w:r>
        <w:t xml:space="preserve"> apod.). Podíl zdravotních </w:t>
      </w:r>
      <w:r w:rsidR="000403E7">
        <w:t>pojišťoven</w:t>
      </w:r>
      <w:r>
        <w:t xml:space="preserve"> na financování zdravotnictví </w:t>
      </w:r>
      <w:r w:rsidR="000403E7">
        <w:t>činil</w:t>
      </w:r>
      <w:r>
        <w:t xml:space="preserve"> v roce 2008 77,4 %, soukromé výdaje </w:t>
      </w:r>
      <w:r w:rsidR="000403E7">
        <w:t>představovaly</w:t>
      </w:r>
      <w:r>
        <w:t xml:space="preserve"> celkem 15,5 % z celkových </w:t>
      </w:r>
      <w:r w:rsidR="000403E7">
        <w:t>výdajů</w:t>
      </w:r>
      <w:r>
        <w:t>̊ na zdravotnictví. Plátcem za zdravotnic</w:t>
      </w:r>
      <w:r w:rsidR="006124AE">
        <w:t xml:space="preserve">ké služby je ve </w:t>
      </w:r>
      <w:r w:rsidR="000403E7">
        <w:t>většině</w:t>
      </w:r>
      <w:r w:rsidR="006124AE">
        <w:t xml:space="preserve">̌ </w:t>
      </w:r>
      <w:r w:rsidR="000403E7">
        <w:t>případu</w:t>
      </w:r>
      <w:r>
        <w:t xml:space="preserve">̊ </w:t>
      </w:r>
      <w:r w:rsidR="006124AE">
        <w:t xml:space="preserve"> </w:t>
      </w:r>
      <w:r w:rsidR="000403E7">
        <w:t>třetí</w:t>
      </w:r>
      <w:r>
        <w:t xml:space="preserve"> strana – v ČR zdravotní </w:t>
      </w:r>
      <w:r w:rsidR="000403E7">
        <w:t>pojišťovna</w:t>
      </w:r>
      <w:r>
        <w:t xml:space="preserve">. Pro poskytovatele není rozhodující, kdo je plátcem služeb, ale jaké metody proplácení používá, protože </w:t>
      </w:r>
      <w:r w:rsidR="000403E7">
        <w:t>právě</w:t>
      </w:r>
      <w:r>
        <w:t xml:space="preserve">̌ ty mohou ovlivnit jeho chování. </w:t>
      </w:r>
    </w:p>
    <w:p w:rsidR="00C71761" w:rsidRPr="009221C1" w:rsidRDefault="00C71761" w:rsidP="00C211B3">
      <w:pPr>
        <w:pStyle w:val="NormlnII"/>
        <w:rPr>
          <w:b/>
        </w:rPr>
      </w:pPr>
      <w:r w:rsidRPr="009221C1">
        <w:lastRenderedPageBreak/>
        <w:t xml:space="preserve">Právo na bezplatnou zdravotní péči stejně jako povinnost být zdravotně pojištěn jsou stanoveny zákonem č. 48/1997 Sb., zákon o veřejném zdravotním pojištění a o změně a doplnění některých souvisejících zákonů. U </w:t>
      </w:r>
      <w:r w:rsidRPr="009221C1">
        <w:rPr>
          <w:bCs/>
        </w:rPr>
        <w:t xml:space="preserve">zdravotního pojištění </w:t>
      </w:r>
      <w:r w:rsidRPr="009221C1">
        <w:t>se tedy za každého musí platit pojistné; za někoho (např. studenti nebo nezaměstnaní) jej hradí stát. Klienti mají v současnosti na výběr ze sedmi zdravotních pojišťoven, jejich seznam a podmí</w:t>
      </w:r>
      <w:r>
        <w:t>n</w:t>
      </w:r>
      <w:r w:rsidRPr="009221C1">
        <w:t>ky jsou uvedeny na portále MZ ČR: https://www.mzcr.cz/dokumenty/zdravotni-pojistovny_945_839_1.html</w:t>
      </w:r>
    </w:p>
    <w:p w:rsidR="0052429B" w:rsidRDefault="0052429B" w:rsidP="00AA77B5">
      <w:pPr>
        <w:pStyle w:val="mezera"/>
      </w:pPr>
      <w:bookmarkStart w:id="287" w:name="_Toc491933972"/>
      <w:bookmarkStart w:id="288" w:name="_Toc491875406"/>
    </w:p>
    <w:p w:rsidR="00156B87" w:rsidRPr="00F66C86" w:rsidRDefault="00156B87" w:rsidP="00156B87">
      <w:pPr>
        <w:pStyle w:val="Nadpis3"/>
      </w:pPr>
      <w:bookmarkStart w:id="289" w:name="_Toc492707706"/>
      <w:bookmarkStart w:id="290" w:name="_Toc494126259"/>
      <w:bookmarkStart w:id="291" w:name="_Toc494889259"/>
      <w:bookmarkStart w:id="292" w:name="_Toc495955941"/>
      <w:bookmarkStart w:id="293" w:name="_Toc510794031"/>
      <w:r w:rsidRPr="00F66C86">
        <w:t>3.7.2</w:t>
      </w:r>
      <w:r w:rsidRPr="00F66C86">
        <w:tab/>
        <w:t>Průběh spolupráce při tvorbě a naplňování SPSZ v oblasti zdraví</w:t>
      </w:r>
      <w:bookmarkEnd w:id="287"/>
      <w:bookmarkEnd w:id="289"/>
      <w:bookmarkEnd w:id="290"/>
      <w:bookmarkEnd w:id="291"/>
      <w:bookmarkEnd w:id="292"/>
      <w:bookmarkEnd w:id="293"/>
    </w:p>
    <w:p w:rsidR="00156B87" w:rsidRPr="003B393C" w:rsidRDefault="00156B87" w:rsidP="00156B87">
      <w:pPr>
        <w:spacing w:before="120" w:after="120"/>
        <w:rPr>
          <w:b/>
        </w:rPr>
      </w:pPr>
      <w:r>
        <w:rPr>
          <w:b/>
        </w:rPr>
        <w:t>Analytická část SPSZ</w:t>
      </w:r>
      <w:r w:rsidRPr="003B393C">
        <w:rPr>
          <w:b/>
        </w:rPr>
        <w:t> </w:t>
      </w:r>
      <w:r w:rsidRPr="00605F26">
        <w:rPr>
          <w:b/>
        </w:rPr>
        <w:t>v oblasti zdraví</w:t>
      </w:r>
    </w:p>
    <w:p w:rsidR="00156B87" w:rsidRPr="00F66C86" w:rsidRDefault="00156B87" w:rsidP="00945C4F">
      <w:pPr>
        <w:pStyle w:val="OdstavecseseznamemII"/>
      </w:pPr>
      <w:r w:rsidRPr="00F66C86">
        <w:t xml:space="preserve">Na začátku spolupráce mezi obcí a Agenturou </w:t>
      </w:r>
      <w:r w:rsidR="008F1450">
        <w:t>dochází k mapování</w:t>
      </w:r>
      <w:r w:rsidRPr="00F66C86">
        <w:t xml:space="preserve">: </w:t>
      </w:r>
    </w:p>
    <w:p w:rsidR="00156B87" w:rsidRDefault="00156B87" w:rsidP="00156B87">
      <w:pPr>
        <w:pStyle w:val="Odstavecrove2"/>
        <w:ind w:left="1066" w:hanging="357"/>
      </w:pPr>
      <w:r>
        <w:t>k</w:t>
      </w:r>
      <w:r w:rsidRPr="00F66C86">
        <w:t>rajsk</w:t>
      </w:r>
      <w:r w:rsidR="008F1450">
        <w:t>ých</w:t>
      </w:r>
      <w:r w:rsidRPr="00F66C86">
        <w:t xml:space="preserve"> strategick</w:t>
      </w:r>
      <w:r w:rsidR="008F1450">
        <w:t>ých</w:t>
      </w:r>
      <w:r w:rsidRPr="00F66C86">
        <w:t xml:space="preserve"> dokument</w:t>
      </w:r>
      <w:r w:rsidR="008F1450">
        <w:t>ů</w:t>
      </w:r>
      <w:r>
        <w:t xml:space="preserve"> (odborů zdravotnictví)</w:t>
      </w:r>
      <w:r w:rsidRPr="00F66C86">
        <w:t xml:space="preserve">, jako jsou periodické zprávy o zdraví (v pětiletých cyklech) daného kraje a na ně navazující </w:t>
      </w:r>
      <w:r>
        <w:t>krajské zdravotní politiky</w:t>
      </w:r>
      <w:r w:rsidR="008F1450">
        <w:t>;</w:t>
      </w:r>
    </w:p>
    <w:p w:rsidR="00156B87" w:rsidRDefault="00FA5844" w:rsidP="00156B87">
      <w:pPr>
        <w:pStyle w:val="Odstavecrove2"/>
        <w:ind w:left="1066" w:hanging="357"/>
      </w:pPr>
      <w:r>
        <w:t>dokumentů</w:t>
      </w:r>
      <w:r w:rsidR="00156B87">
        <w:t xml:space="preserve"> </w:t>
      </w:r>
      <w:r w:rsidR="00666F21">
        <w:t>K</w:t>
      </w:r>
      <w:r w:rsidR="00156B87">
        <w:t xml:space="preserve">rajské </w:t>
      </w:r>
      <w:r w:rsidR="00156B87" w:rsidRPr="00F66C86">
        <w:t>hygienick</w:t>
      </w:r>
      <w:r w:rsidR="00156B87">
        <w:t xml:space="preserve">é stanice </w:t>
      </w:r>
      <w:r w:rsidR="00666F21">
        <w:t>(</w:t>
      </w:r>
      <w:r w:rsidR="00156B87">
        <w:t xml:space="preserve">viz </w:t>
      </w:r>
      <w:r w:rsidR="00666F21">
        <w:t>kap. 3.7.1, odst.</w:t>
      </w:r>
      <w:r w:rsidR="00156B87">
        <w:t xml:space="preserve"> 2</w:t>
      </w:r>
      <w:r w:rsidR="00666F21">
        <w:t>68 Metodiky)</w:t>
      </w:r>
      <w:r w:rsidR="00156B87">
        <w:t xml:space="preserve"> a příslušného </w:t>
      </w:r>
      <w:r w:rsidR="00666F21">
        <w:t>Územního pracoviště Z</w:t>
      </w:r>
      <w:r w:rsidR="00156B87">
        <w:t>dravotního ústavu</w:t>
      </w:r>
      <w:r w:rsidR="00666F21">
        <w:t xml:space="preserve"> (</w:t>
      </w:r>
      <w:r w:rsidR="00156B87">
        <w:t xml:space="preserve">viz </w:t>
      </w:r>
      <w:r w:rsidR="00666F21">
        <w:t>kap. 3.7.1, odst. 267 Metodiky)</w:t>
      </w:r>
      <w:r w:rsidR="008F1450">
        <w:t>;</w:t>
      </w:r>
    </w:p>
    <w:p w:rsidR="00156B87" w:rsidRDefault="00156B87" w:rsidP="00156B87">
      <w:pPr>
        <w:pStyle w:val="Odstavecrove2"/>
        <w:ind w:left="1066" w:hanging="357"/>
      </w:pPr>
      <w:r>
        <w:t xml:space="preserve">vnímání zdraví institucionálními aktéry a cílovou skupinou jako oblasti, kterou je/není potřebné řešit; pokud je to vnímáno jako potřebné, </w:t>
      </w:r>
      <w:r w:rsidR="008F1450">
        <w:t xml:space="preserve">je dále zjišťováno, </w:t>
      </w:r>
      <w:r>
        <w:t>v které oblasti, popřípadě jaký</w:t>
      </w:r>
      <w:r w:rsidR="008F1450">
        <w:t>m typem</w:t>
      </w:r>
      <w:r>
        <w:t xml:space="preserve"> typ intervence a kým</w:t>
      </w:r>
      <w:r w:rsidR="00FA5844">
        <w:t>;</w:t>
      </w:r>
      <w:r>
        <w:t xml:space="preserve"> </w:t>
      </w:r>
    </w:p>
    <w:p w:rsidR="00156B87" w:rsidRDefault="00156B87" w:rsidP="00156B87">
      <w:pPr>
        <w:pStyle w:val="Odstavecrove2"/>
        <w:ind w:left="1066" w:hanging="357"/>
      </w:pPr>
      <w:r>
        <w:t>vybavení domácností sociálního bydlení k udržení základní osobní hygieny a základních hygienických podmínek bydlení</w:t>
      </w:r>
      <w:r w:rsidR="00FA5844">
        <w:t>;</w:t>
      </w:r>
    </w:p>
    <w:p w:rsidR="00156B87" w:rsidRDefault="00156B87" w:rsidP="00156B87">
      <w:pPr>
        <w:pStyle w:val="Odstavecrove2"/>
        <w:ind w:left="1066" w:hanging="357"/>
      </w:pPr>
      <w:r>
        <w:t>dostupnost</w:t>
      </w:r>
      <w:r w:rsidR="008F1450">
        <w:t>i</w:t>
      </w:r>
      <w:r>
        <w:t xml:space="preserve"> základní (primární) zdravotní péče (praktický lékař, pediatr, gynekolog, zubař), </w:t>
      </w:r>
      <w:proofErr w:type="spellStart"/>
      <w:r>
        <w:t>adiktologických</w:t>
      </w:r>
      <w:proofErr w:type="spellEnd"/>
      <w:r>
        <w:t xml:space="preserve"> služeb a služeb psychologa, psychiatra a logopeda</w:t>
      </w:r>
      <w:r w:rsidR="00FA5844">
        <w:t>;</w:t>
      </w:r>
    </w:p>
    <w:p w:rsidR="00156B87" w:rsidRDefault="00156B87" w:rsidP="00156B87">
      <w:pPr>
        <w:pStyle w:val="Odstavecrove2"/>
        <w:ind w:left="1066" w:hanging="357"/>
      </w:pPr>
      <w:r>
        <w:t>informovanost</w:t>
      </w:r>
      <w:r w:rsidR="008F1450">
        <w:t>i</w:t>
      </w:r>
      <w:r>
        <w:t xml:space="preserve"> cílové skupiny o základních preventivních (screeningových) programech a dodržování kalendáře povinných očkování</w:t>
      </w:r>
      <w:r w:rsidR="00FA5844">
        <w:t>;</w:t>
      </w:r>
    </w:p>
    <w:p w:rsidR="00156B87" w:rsidRDefault="00156B87" w:rsidP="00156B87">
      <w:pPr>
        <w:pStyle w:val="Odstavecrove2"/>
        <w:ind w:left="1066" w:hanging="357"/>
      </w:pPr>
      <w:r>
        <w:t>informovanost</w:t>
      </w:r>
      <w:r w:rsidR="008F1450">
        <w:t>i</w:t>
      </w:r>
      <w:r>
        <w:t xml:space="preserve"> a dostupnost/kapacity pro tvorbu aktivit vedoucích ke zdravému životnímu stylu (zdravá výživa, sportovní a další volnočasové aktivity</w:t>
      </w:r>
      <w:r w:rsidR="000E76E0">
        <w:t xml:space="preserve"> apo</w:t>
      </w:r>
      <w:r w:rsidR="006124AE">
        <w:t>d.</w:t>
      </w:r>
      <w:r w:rsidR="008F1450">
        <w:t>);</w:t>
      </w:r>
    </w:p>
    <w:p w:rsidR="00156B87" w:rsidRPr="00945C4F" w:rsidRDefault="00156B87" w:rsidP="00517157">
      <w:pPr>
        <w:pStyle w:val="Odstavecrove2"/>
        <w:ind w:left="1066" w:hanging="357"/>
      </w:pPr>
      <w:r>
        <w:t>zdravotní nezávadnost bytových domů a jednotlivých bytů sociálního byd</w:t>
      </w:r>
      <w:r w:rsidR="006124AE">
        <w:t>lení v dané lokalitě</w:t>
      </w:r>
      <w:r w:rsidR="00FA5844">
        <w:t>.</w:t>
      </w:r>
      <w:r w:rsidR="006124AE">
        <w:t xml:space="preserve"> </w:t>
      </w:r>
    </w:p>
    <w:p w:rsidR="00156B87" w:rsidRPr="00DF082D" w:rsidRDefault="00156B87" w:rsidP="00945C4F">
      <w:pPr>
        <w:pStyle w:val="OdstavecseseznamemII"/>
        <w:numPr>
          <w:ilvl w:val="0"/>
          <w:numId w:val="0"/>
        </w:numPr>
        <w:ind w:left="502"/>
        <w:rPr>
          <w:b/>
        </w:rPr>
      </w:pPr>
      <w:r w:rsidRPr="00DF082D">
        <w:rPr>
          <w:b/>
        </w:rPr>
        <w:t>Práce v pracovních skupinách v oblasti zdraví</w:t>
      </w:r>
    </w:p>
    <w:p w:rsidR="00156B87" w:rsidRDefault="00156B87" w:rsidP="00945C4F">
      <w:pPr>
        <w:pStyle w:val="OdstavecseseznamemII"/>
      </w:pPr>
      <w:r w:rsidRPr="00F66C86">
        <w:t>Po zahájení spolupráce pracuje v obci lokální konzultant Agentury, který v rámci lokálního partnerství iniciuje vznik PS zdraví, případně PS sociálních služeb a zdraví, PS rodina a zdraví, atp.</w:t>
      </w:r>
    </w:p>
    <w:p w:rsidR="00156B87" w:rsidRDefault="00156B87" w:rsidP="00945C4F">
      <w:pPr>
        <w:pStyle w:val="OdstavecseseznamemII"/>
      </w:pPr>
      <w:r w:rsidRPr="00F66C86">
        <w:t xml:space="preserve"> Ve spolupráci se skupinou lokální konzultant zpracuje (s podporou výzkumníků a dalších odborníků Agentury) analýzu místních problémů v oblasti zdraví a zdravotní péče, jejich příčin a možných řešení. </w:t>
      </w:r>
    </w:p>
    <w:p w:rsidR="00156B87" w:rsidRPr="00C34C6C" w:rsidRDefault="00957983" w:rsidP="00437B4F">
      <w:pPr>
        <w:pStyle w:val="OdstavecseseznamemII"/>
        <w:numPr>
          <w:ilvl w:val="0"/>
          <w:numId w:val="0"/>
        </w:numPr>
        <w:ind w:left="142"/>
        <w:rPr>
          <w:b/>
        </w:rPr>
      </w:pPr>
      <w:r w:rsidRPr="00DF082D">
        <w:rPr>
          <w:b/>
        </w:rPr>
        <w:t xml:space="preserve">     </w:t>
      </w:r>
      <w:r w:rsidR="00156B87" w:rsidRPr="00C34C6C">
        <w:rPr>
          <w:b/>
        </w:rPr>
        <w:t>Plánovací fáze v oblasti zdraví</w:t>
      </w:r>
    </w:p>
    <w:p w:rsidR="00156B87" w:rsidRDefault="00156B87" w:rsidP="00945C4F">
      <w:pPr>
        <w:pStyle w:val="OdstavecseseznamemII"/>
      </w:pPr>
      <w:r w:rsidRPr="00F66C86">
        <w:t xml:space="preserve">Na základě analýzy pak Agentura prostřednictvím lokálního konzultanta asistuje </w:t>
      </w:r>
      <w:r w:rsidR="008F1450" w:rsidRPr="00F66C86">
        <w:t xml:space="preserve">obci </w:t>
      </w:r>
      <w:r w:rsidRPr="00F66C86">
        <w:t xml:space="preserve">při </w:t>
      </w:r>
      <w:r w:rsidR="008F1450">
        <w:t>sestavení</w:t>
      </w:r>
      <w:r w:rsidRPr="00F66C86">
        <w:t xml:space="preserve"> strategického plánu sociálního začleňování, ve kterém reflektuje identifikované oblasti, na které je třeba </w:t>
      </w:r>
      <w:r w:rsidR="008F1450">
        <w:t>se v úsilí o zvyšování kvality</w:t>
      </w:r>
      <w:r w:rsidRPr="00F66C86">
        <w:t xml:space="preserve"> zdraví </w:t>
      </w:r>
      <w:r w:rsidR="008F1450">
        <w:t xml:space="preserve">a péče o zdraví v daném území </w:t>
      </w:r>
      <w:r w:rsidRPr="00F66C86">
        <w:t xml:space="preserve">zaměřit. </w:t>
      </w:r>
    </w:p>
    <w:p w:rsidR="00156B87" w:rsidRPr="00F66C86" w:rsidRDefault="00156B87" w:rsidP="00945C4F">
      <w:pPr>
        <w:pStyle w:val="OdstavecseseznamemII"/>
      </w:pPr>
      <w:r w:rsidRPr="00F66C86">
        <w:t>Agentura zprostředkovává odborné vzdělávání (např. specificky zaměřené semináře v oblasti zdravotní gram</w:t>
      </w:r>
      <w:r w:rsidR="000E76E0">
        <w:t>otnosti, prevence závislostí apo</w:t>
      </w:r>
      <w:r w:rsidRPr="00F66C86">
        <w:t xml:space="preserve">d.), projektové poradenství (informace o konkrétních výzvách operačních programů, do kterých může obec podávat žádosti na projekty zaměřené na zlepšení zdraví ve svých sociálně vyloučených lokalitách), případně nabídne obci participaci na výzkumu ke zdraví a/nebo pilotáži inovačních opatření k jeho zlepšování.    </w:t>
      </w:r>
    </w:p>
    <w:p w:rsidR="00156B87" w:rsidRPr="00945C4F" w:rsidRDefault="00156B87" w:rsidP="00437B4F">
      <w:pPr>
        <w:pStyle w:val="mezera"/>
      </w:pPr>
    </w:p>
    <w:p w:rsidR="00BC5CCC" w:rsidRDefault="00BC5CCC" w:rsidP="00156B87">
      <w:pPr>
        <w:pStyle w:val="Nadpis3"/>
      </w:pPr>
      <w:bookmarkStart w:id="294" w:name="_Toc491933973"/>
      <w:bookmarkStart w:id="295" w:name="_Toc492707707"/>
      <w:bookmarkStart w:id="296" w:name="_Toc494126260"/>
      <w:bookmarkStart w:id="297" w:name="_Toc494889260"/>
      <w:bookmarkStart w:id="298" w:name="_Toc495955942"/>
      <w:bookmarkStart w:id="299" w:name="_Toc510794032"/>
      <w:bookmarkEnd w:id="288"/>
    </w:p>
    <w:p w:rsidR="00156B87" w:rsidRPr="00F66C86" w:rsidRDefault="00156B87" w:rsidP="00156B87">
      <w:pPr>
        <w:pStyle w:val="Nadpis3"/>
      </w:pPr>
      <w:r w:rsidRPr="00F66C86">
        <w:lastRenderedPageBreak/>
        <w:t>3.7.3</w:t>
      </w:r>
      <w:r w:rsidRPr="00F66C86">
        <w:tab/>
        <w:t>Možné přínosy spolupráce v rámci KPSVL v oblasti zdraví</w:t>
      </w:r>
      <w:bookmarkEnd w:id="294"/>
      <w:bookmarkEnd w:id="295"/>
      <w:bookmarkEnd w:id="296"/>
      <w:bookmarkEnd w:id="297"/>
      <w:bookmarkEnd w:id="298"/>
      <w:bookmarkEnd w:id="299"/>
    </w:p>
    <w:p w:rsidR="00156B87" w:rsidRPr="00F66C86" w:rsidRDefault="002A10A2" w:rsidP="00945C4F">
      <w:pPr>
        <w:pStyle w:val="OdstavecseseznamemII"/>
      </w:pPr>
      <w:r>
        <w:t>Cíle realizace aktivit zaměřených na oblast zdraví:</w:t>
      </w:r>
    </w:p>
    <w:p w:rsidR="00156B87" w:rsidRPr="00F66C86" w:rsidRDefault="00156B87" w:rsidP="00156B87">
      <w:pPr>
        <w:pStyle w:val="Odstavecseseznamem-pouze1rove"/>
      </w:pPr>
      <w:r w:rsidRPr="00F66C86">
        <w:t>zlepšení zdravotní gramotnosti a v návaznosti zlepšení životního stylu obyvatel obce</w:t>
      </w:r>
      <w:r w:rsidR="002A10A2">
        <w:t>;</w:t>
      </w:r>
    </w:p>
    <w:p w:rsidR="00156B87" w:rsidRPr="00F66C86" w:rsidRDefault="00156B87" w:rsidP="00156B87">
      <w:pPr>
        <w:pStyle w:val="Odstavecseseznamem-pouze1rove"/>
      </w:pPr>
      <w:r w:rsidRPr="00F66C86">
        <w:t>zlepšení materiálně-technického zázemí k poskytování zdravotních služeb pro lidi bez domova a ohrožené sociálním vyloučením</w:t>
      </w:r>
      <w:r w:rsidR="002A10A2">
        <w:t>;</w:t>
      </w:r>
    </w:p>
    <w:p w:rsidR="00156B87" w:rsidRPr="00F66C86" w:rsidRDefault="00156B87" w:rsidP="00156B87">
      <w:pPr>
        <w:pStyle w:val="Odstavecseseznamem-pouze1rove"/>
      </w:pPr>
      <w:r w:rsidRPr="00F66C86">
        <w:t>zefektivnění spolupráce místních aktérů (obec a její odbory, NNO, zdravotnická zařízení, školy, rodiny) na zlepšování zdraví obyvatel obce</w:t>
      </w:r>
      <w:r w:rsidR="002A10A2">
        <w:t>;</w:t>
      </w:r>
    </w:p>
    <w:p w:rsidR="00156B87" w:rsidRPr="00F66C86" w:rsidRDefault="00156B87" w:rsidP="00156B87">
      <w:pPr>
        <w:pStyle w:val="Odstavecseseznamem-pouze1rove"/>
      </w:pPr>
      <w:r w:rsidRPr="00F66C86">
        <w:t xml:space="preserve">zvýšení dostupnosti zdravotních služeb napříč </w:t>
      </w:r>
      <w:proofErr w:type="spellStart"/>
      <w:r w:rsidRPr="00F66C86">
        <w:t>socio</w:t>
      </w:r>
      <w:proofErr w:type="spellEnd"/>
      <w:r w:rsidRPr="00F66C86">
        <w:t>-ekonomickými skupinami obyvatel obce</w:t>
      </w:r>
      <w:r w:rsidR="002A10A2">
        <w:t>;</w:t>
      </w:r>
    </w:p>
    <w:p w:rsidR="00156B87" w:rsidRDefault="00156B87" w:rsidP="00156B87">
      <w:pPr>
        <w:pStyle w:val="Odstavecseseznamem-pouze1rove"/>
      </w:pPr>
      <w:r w:rsidRPr="00F66C86">
        <w:t>zavádění inovačních nástrojů sociální inkluze v oblasti zdraví (např. v podobě laických mediátorů podpory zdraví v sociálně vyloučených lokalitách).</w:t>
      </w:r>
    </w:p>
    <w:p w:rsidR="00CE08C7" w:rsidRDefault="00CE08C7">
      <w:pPr>
        <w:spacing w:after="0" w:line="240" w:lineRule="auto"/>
        <w:jc w:val="left"/>
      </w:pPr>
      <w:r>
        <w:br w:type="page"/>
      </w:r>
    </w:p>
    <w:p w:rsidR="00156B87" w:rsidRPr="00F66C86" w:rsidRDefault="00156B87" w:rsidP="00156B87">
      <w:pPr>
        <w:pStyle w:val="Nadpis-dl"/>
        <w:rPr>
          <w:szCs w:val="22"/>
        </w:rPr>
      </w:pPr>
      <w:bookmarkStart w:id="300" w:name="_Toc492768305"/>
      <w:bookmarkStart w:id="301" w:name="_Toc492768393"/>
      <w:bookmarkStart w:id="302" w:name="_Toc492805549"/>
      <w:bookmarkStart w:id="303" w:name="_Toc492805636"/>
      <w:bookmarkStart w:id="304" w:name="_Toc492819588"/>
      <w:bookmarkStart w:id="305" w:name="_Toc492819675"/>
      <w:bookmarkStart w:id="306" w:name="_Toc493104755"/>
      <w:bookmarkStart w:id="307" w:name="_Toc493104844"/>
      <w:bookmarkStart w:id="308" w:name="_Toc493105496"/>
      <w:bookmarkStart w:id="309" w:name="_Toc493105584"/>
      <w:bookmarkStart w:id="310" w:name="_Toc493105672"/>
      <w:bookmarkStart w:id="311" w:name="_Toc493153941"/>
      <w:bookmarkStart w:id="312" w:name="_Toc493158608"/>
      <w:bookmarkStart w:id="313" w:name="_Toc493158695"/>
      <w:bookmarkStart w:id="314" w:name="_Toc492768306"/>
      <w:bookmarkStart w:id="315" w:name="_Toc492768394"/>
      <w:bookmarkStart w:id="316" w:name="_Toc492805550"/>
      <w:bookmarkStart w:id="317" w:name="_Toc492805637"/>
      <w:bookmarkStart w:id="318" w:name="_Toc492819589"/>
      <w:bookmarkStart w:id="319" w:name="_Toc492819676"/>
      <w:bookmarkStart w:id="320" w:name="_Toc493104756"/>
      <w:bookmarkStart w:id="321" w:name="_Toc493104845"/>
      <w:bookmarkStart w:id="322" w:name="_Toc493105497"/>
      <w:bookmarkStart w:id="323" w:name="_Toc493105585"/>
      <w:bookmarkStart w:id="324" w:name="_Toc493105673"/>
      <w:bookmarkStart w:id="325" w:name="_Toc493153942"/>
      <w:bookmarkStart w:id="326" w:name="_Toc493158609"/>
      <w:bookmarkStart w:id="327" w:name="_Toc493158696"/>
      <w:bookmarkStart w:id="328" w:name="_Toc491875407"/>
      <w:bookmarkStart w:id="329" w:name="_Toc492707708"/>
      <w:bookmarkStart w:id="330" w:name="_Toc494889261"/>
      <w:bookmarkStart w:id="331" w:name="_Toc495955943"/>
      <w:bookmarkStart w:id="332" w:name="_Toc510794033"/>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F66C86">
        <w:rPr>
          <w:szCs w:val="22"/>
        </w:rPr>
        <w:lastRenderedPageBreak/>
        <w:t>SEZNAM ZKRATEK</w:t>
      </w:r>
      <w:bookmarkEnd w:id="328"/>
      <w:bookmarkEnd w:id="329"/>
      <w:bookmarkEnd w:id="330"/>
      <w:bookmarkEnd w:id="331"/>
      <w:bookmarkEnd w:id="332"/>
    </w:p>
    <w:p w:rsidR="00B553F0" w:rsidRPr="00B553F0" w:rsidRDefault="00B553F0" w:rsidP="00B553F0">
      <w:pPr>
        <w:spacing w:after="120"/>
        <w:rPr>
          <w:sz w:val="20"/>
        </w:rPr>
      </w:pPr>
      <w:r w:rsidRPr="00B553F0">
        <w:rPr>
          <w:sz w:val="20"/>
        </w:rPr>
        <w:t>Agentura, ASZ – Odbor (Agentura) pro sociální začleňování, Úřad vlády ČR</w:t>
      </w:r>
    </w:p>
    <w:p w:rsidR="00B553F0" w:rsidRPr="00B553F0" w:rsidRDefault="00B553F0" w:rsidP="00B553F0">
      <w:pPr>
        <w:spacing w:after="120"/>
        <w:rPr>
          <w:sz w:val="20"/>
        </w:rPr>
      </w:pPr>
      <w:r w:rsidRPr="00B553F0">
        <w:rPr>
          <w:sz w:val="20"/>
        </w:rPr>
        <w:t xml:space="preserve">CAN – </w:t>
      </w:r>
      <w:proofErr w:type="spellStart"/>
      <w:r w:rsidRPr="00B553F0">
        <w:rPr>
          <w:sz w:val="20"/>
        </w:rPr>
        <w:t>Child</w:t>
      </w:r>
      <w:proofErr w:type="spellEnd"/>
      <w:r w:rsidRPr="00B553F0">
        <w:rPr>
          <w:sz w:val="20"/>
        </w:rPr>
        <w:t xml:space="preserve"> </w:t>
      </w:r>
      <w:proofErr w:type="spellStart"/>
      <w:r w:rsidRPr="00B553F0">
        <w:rPr>
          <w:sz w:val="20"/>
        </w:rPr>
        <w:t>Abused</w:t>
      </w:r>
      <w:proofErr w:type="spellEnd"/>
      <w:r w:rsidRPr="00B553F0">
        <w:rPr>
          <w:sz w:val="20"/>
        </w:rPr>
        <w:t xml:space="preserve"> and </w:t>
      </w:r>
      <w:proofErr w:type="spellStart"/>
      <w:r w:rsidRPr="00B553F0">
        <w:rPr>
          <w:sz w:val="20"/>
        </w:rPr>
        <w:t>Neglected</w:t>
      </w:r>
      <w:proofErr w:type="spellEnd"/>
      <w:r w:rsidRPr="00B553F0">
        <w:rPr>
          <w:sz w:val="20"/>
        </w:rPr>
        <w:t xml:space="preserve"> (dítě zneužívané a zanedbávané)</w:t>
      </w:r>
    </w:p>
    <w:p w:rsidR="00B553F0" w:rsidRPr="00B553F0" w:rsidRDefault="00B553F0" w:rsidP="00B553F0">
      <w:pPr>
        <w:spacing w:after="120"/>
        <w:rPr>
          <w:sz w:val="20"/>
        </w:rPr>
      </w:pPr>
      <w:r w:rsidRPr="00B553F0">
        <w:rPr>
          <w:sz w:val="20"/>
        </w:rPr>
        <w:t xml:space="preserve">CLLD – </w:t>
      </w:r>
      <w:proofErr w:type="spellStart"/>
      <w:r w:rsidRPr="00B553F0">
        <w:rPr>
          <w:sz w:val="20"/>
        </w:rPr>
        <w:t>Community</w:t>
      </w:r>
      <w:proofErr w:type="spellEnd"/>
      <w:r w:rsidRPr="00B553F0">
        <w:rPr>
          <w:sz w:val="20"/>
        </w:rPr>
        <w:t xml:space="preserve"> Led </w:t>
      </w:r>
      <w:proofErr w:type="spellStart"/>
      <w:r w:rsidRPr="00B553F0">
        <w:rPr>
          <w:sz w:val="20"/>
        </w:rPr>
        <w:t>Local</w:t>
      </w:r>
      <w:proofErr w:type="spellEnd"/>
      <w:r w:rsidRPr="00B553F0">
        <w:rPr>
          <w:sz w:val="20"/>
        </w:rPr>
        <w:t xml:space="preserve"> </w:t>
      </w:r>
      <w:proofErr w:type="spellStart"/>
      <w:r w:rsidRPr="00B553F0">
        <w:rPr>
          <w:sz w:val="20"/>
        </w:rPr>
        <w:t>Development</w:t>
      </w:r>
      <w:proofErr w:type="spellEnd"/>
      <w:r w:rsidRPr="00B553F0">
        <w:rPr>
          <w:sz w:val="20"/>
        </w:rPr>
        <w:t xml:space="preserve"> (komunitně vedený místní rozvoj)</w:t>
      </w:r>
    </w:p>
    <w:p w:rsidR="00B553F0" w:rsidRPr="00B553F0" w:rsidRDefault="00B553F0" w:rsidP="00B553F0">
      <w:pPr>
        <w:spacing w:after="120"/>
        <w:rPr>
          <w:sz w:val="20"/>
        </w:rPr>
      </w:pPr>
      <w:r w:rsidRPr="00B553F0">
        <w:rPr>
          <w:sz w:val="20"/>
        </w:rPr>
        <w:t>CRR – Centrum pro regionální rozvoj (centrum s pobočkami ve všech krajích ČR - kontaktní místa pro administraci programu IROP)</w:t>
      </w:r>
    </w:p>
    <w:p w:rsidR="00B553F0" w:rsidRPr="00B553F0" w:rsidRDefault="00B553F0" w:rsidP="00B553F0">
      <w:pPr>
        <w:spacing w:after="120"/>
        <w:rPr>
          <w:sz w:val="20"/>
        </w:rPr>
      </w:pPr>
      <w:r w:rsidRPr="00B553F0">
        <w:rPr>
          <w:sz w:val="20"/>
        </w:rPr>
        <w:t>ČŠI – Česká školní inspekce</w:t>
      </w:r>
    </w:p>
    <w:p w:rsidR="00B553F0" w:rsidRPr="00B553F0" w:rsidRDefault="00B553F0" w:rsidP="00B553F0">
      <w:pPr>
        <w:spacing w:after="120"/>
        <w:rPr>
          <w:sz w:val="20"/>
        </w:rPr>
      </w:pPr>
      <w:r w:rsidRPr="00B553F0">
        <w:rPr>
          <w:sz w:val="20"/>
        </w:rPr>
        <w:t>EFRR – Evropský fond pro regionální rozvoj</w:t>
      </w:r>
    </w:p>
    <w:p w:rsidR="00B553F0" w:rsidRPr="00B553F0" w:rsidRDefault="00B553F0" w:rsidP="00B553F0">
      <w:pPr>
        <w:spacing w:after="120"/>
        <w:rPr>
          <w:sz w:val="20"/>
        </w:rPr>
      </w:pPr>
      <w:r w:rsidRPr="00B553F0">
        <w:rPr>
          <w:sz w:val="20"/>
        </w:rPr>
        <w:t>EK – Evropská komise</w:t>
      </w:r>
    </w:p>
    <w:p w:rsidR="00B553F0" w:rsidRPr="00B553F0" w:rsidRDefault="00B553F0" w:rsidP="00B553F0">
      <w:pPr>
        <w:spacing w:after="120"/>
        <w:rPr>
          <w:sz w:val="20"/>
        </w:rPr>
      </w:pPr>
      <w:r w:rsidRPr="00B553F0">
        <w:rPr>
          <w:sz w:val="20"/>
        </w:rPr>
        <w:t>ESF – Evropský sociální fond</w:t>
      </w:r>
    </w:p>
    <w:p w:rsidR="00B553F0" w:rsidRPr="00B553F0" w:rsidRDefault="00B553F0" w:rsidP="00B553F0">
      <w:pPr>
        <w:spacing w:after="120"/>
        <w:rPr>
          <w:sz w:val="20"/>
        </w:rPr>
      </w:pPr>
      <w:r w:rsidRPr="00B553F0">
        <w:rPr>
          <w:sz w:val="20"/>
        </w:rPr>
        <w:t>ESIF – Evropské strukturální a investiční fondy</w:t>
      </w:r>
    </w:p>
    <w:p w:rsidR="00B553F0" w:rsidRPr="00B553F0" w:rsidRDefault="00B553F0" w:rsidP="00B553F0">
      <w:pPr>
        <w:spacing w:after="120"/>
        <w:rPr>
          <w:sz w:val="20"/>
        </w:rPr>
      </w:pPr>
      <w:r w:rsidRPr="00B553F0">
        <w:rPr>
          <w:sz w:val="20"/>
        </w:rPr>
        <w:t>IKSP - Institut pro kriminologii a sociální prevenci</w:t>
      </w:r>
    </w:p>
    <w:p w:rsidR="00B553F0" w:rsidRPr="00B553F0" w:rsidRDefault="00B553F0" w:rsidP="00B553F0">
      <w:pPr>
        <w:spacing w:after="120"/>
        <w:rPr>
          <w:sz w:val="20"/>
        </w:rPr>
      </w:pPr>
      <w:r w:rsidRPr="00B553F0">
        <w:rPr>
          <w:sz w:val="20"/>
        </w:rPr>
        <w:t xml:space="preserve">IP – individuální projekt </w:t>
      </w:r>
    </w:p>
    <w:p w:rsidR="00B553F0" w:rsidRPr="00B553F0" w:rsidRDefault="00B553F0" w:rsidP="00B553F0">
      <w:pPr>
        <w:spacing w:after="120"/>
        <w:rPr>
          <w:sz w:val="20"/>
        </w:rPr>
      </w:pPr>
      <w:r w:rsidRPr="00B553F0">
        <w:rPr>
          <w:sz w:val="20"/>
        </w:rPr>
        <w:t xml:space="preserve">IPRÚ – integrovaný plán rozvoje území </w:t>
      </w:r>
    </w:p>
    <w:p w:rsidR="00B553F0" w:rsidRPr="00B553F0" w:rsidRDefault="00B553F0" w:rsidP="00B553F0">
      <w:pPr>
        <w:spacing w:after="120"/>
        <w:rPr>
          <w:sz w:val="20"/>
        </w:rPr>
      </w:pPr>
      <w:proofErr w:type="spellStart"/>
      <w:r w:rsidRPr="00B553F0">
        <w:rPr>
          <w:sz w:val="20"/>
        </w:rPr>
        <w:t>IPs</w:t>
      </w:r>
      <w:proofErr w:type="spellEnd"/>
      <w:r w:rsidRPr="00B553F0">
        <w:rPr>
          <w:sz w:val="20"/>
        </w:rPr>
        <w:t xml:space="preserve"> – individuální projekt systémový</w:t>
      </w:r>
    </w:p>
    <w:p w:rsidR="00B553F0" w:rsidRPr="00B553F0" w:rsidRDefault="00B553F0" w:rsidP="00B553F0">
      <w:pPr>
        <w:spacing w:after="120"/>
        <w:rPr>
          <w:sz w:val="20"/>
        </w:rPr>
      </w:pPr>
      <w:r w:rsidRPr="00B553F0">
        <w:rPr>
          <w:sz w:val="20"/>
        </w:rPr>
        <w:t xml:space="preserve">IROP – Integrovaný regionální operační program </w:t>
      </w:r>
    </w:p>
    <w:p w:rsidR="00B553F0" w:rsidRPr="00B553F0" w:rsidRDefault="00B553F0" w:rsidP="00B553F0">
      <w:pPr>
        <w:spacing w:after="120"/>
        <w:rPr>
          <w:sz w:val="20"/>
        </w:rPr>
      </w:pPr>
      <w:r w:rsidRPr="00B553F0">
        <w:rPr>
          <w:sz w:val="20"/>
        </w:rPr>
        <w:t>IS KP14+ - Informační systém koncového příjemce (aplikace internetového portálu pro podávání žádostí do dotačních programů; je součástí jednotného monitorovacího systému MS2014+ pro administraci evropských dotací)</w:t>
      </w:r>
    </w:p>
    <w:p w:rsidR="00B553F0" w:rsidRPr="00B553F0" w:rsidRDefault="00B553F0" w:rsidP="00B553F0">
      <w:pPr>
        <w:spacing w:after="120"/>
        <w:rPr>
          <w:sz w:val="20"/>
        </w:rPr>
      </w:pPr>
      <w:r w:rsidRPr="00B553F0">
        <w:rPr>
          <w:sz w:val="20"/>
        </w:rPr>
        <w:t xml:space="preserve">ITI – </w:t>
      </w:r>
      <w:proofErr w:type="spellStart"/>
      <w:r w:rsidRPr="00B553F0">
        <w:rPr>
          <w:sz w:val="20"/>
        </w:rPr>
        <w:t>Integrated</w:t>
      </w:r>
      <w:proofErr w:type="spellEnd"/>
      <w:r w:rsidRPr="00B553F0">
        <w:rPr>
          <w:sz w:val="20"/>
        </w:rPr>
        <w:t xml:space="preserve"> </w:t>
      </w:r>
      <w:proofErr w:type="spellStart"/>
      <w:r w:rsidRPr="00B553F0">
        <w:rPr>
          <w:sz w:val="20"/>
        </w:rPr>
        <w:t>Territorial</w:t>
      </w:r>
      <w:proofErr w:type="spellEnd"/>
      <w:r w:rsidRPr="00B553F0">
        <w:rPr>
          <w:sz w:val="20"/>
        </w:rPr>
        <w:t xml:space="preserve"> </w:t>
      </w:r>
      <w:proofErr w:type="spellStart"/>
      <w:r w:rsidRPr="00B553F0">
        <w:rPr>
          <w:sz w:val="20"/>
        </w:rPr>
        <w:t>Investment</w:t>
      </w:r>
      <w:proofErr w:type="spellEnd"/>
      <w:r w:rsidRPr="00B553F0">
        <w:rPr>
          <w:sz w:val="20"/>
        </w:rPr>
        <w:t xml:space="preserve"> (integrovaná územní investice)</w:t>
      </w:r>
    </w:p>
    <w:p w:rsidR="00B553F0" w:rsidRPr="00B553F0" w:rsidRDefault="00B553F0" w:rsidP="00B553F0">
      <w:pPr>
        <w:spacing w:after="120"/>
        <w:rPr>
          <w:sz w:val="20"/>
        </w:rPr>
      </w:pPr>
      <w:r w:rsidRPr="00B553F0">
        <w:rPr>
          <w:sz w:val="20"/>
        </w:rPr>
        <w:t>KAP – krajský akční plán rozvoje vzdělávání</w:t>
      </w:r>
    </w:p>
    <w:p w:rsidR="00B553F0" w:rsidRPr="00B553F0" w:rsidRDefault="00B553F0" w:rsidP="00B553F0">
      <w:pPr>
        <w:spacing w:after="120"/>
        <w:rPr>
          <w:sz w:val="20"/>
        </w:rPr>
      </w:pPr>
      <w:r w:rsidRPr="00B553F0">
        <w:rPr>
          <w:sz w:val="20"/>
        </w:rPr>
        <w:t>KHS – Krajská hygienická stanice</w:t>
      </w:r>
    </w:p>
    <w:p w:rsidR="00B553F0" w:rsidRPr="00B553F0" w:rsidRDefault="00B553F0" w:rsidP="00B553F0">
      <w:pPr>
        <w:spacing w:after="120"/>
        <w:rPr>
          <w:sz w:val="20"/>
        </w:rPr>
      </w:pPr>
      <w:r w:rsidRPr="00B553F0">
        <w:rPr>
          <w:sz w:val="20"/>
        </w:rPr>
        <w:t>KIV – konzultant inkluzivního vzdělávání</w:t>
      </w:r>
    </w:p>
    <w:p w:rsidR="00B553F0" w:rsidRPr="00B553F0" w:rsidRDefault="00B553F0" w:rsidP="00B553F0">
      <w:pPr>
        <w:spacing w:after="120"/>
        <w:rPr>
          <w:sz w:val="20"/>
        </w:rPr>
      </w:pPr>
      <w:proofErr w:type="spellStart"/>
      <w:r w:rsidRPr="00B553F0">
        <w:rPr>
          <w:sz w:val="20"/>
        </w:rPr>
        <w:t>KoP</w:t>
      </w:r>
      <w:proofErr w:type="spellEnd"/>
      <w:r w:rsidRPr="00B553F0">
        <w:rPr>
          <w:sz w:val="20"/>
        </w:rPr>
        <w:t xml:space="preserve"> ÚP – kontaktní pracoviště Úřadu práce ČR</w:t>
      </w:r>
    </w:p>
    <w:p w:rsidR="00B553F0" w:rsidRPr="00B553F0" w:rsidRDefault="00B553F0" w:rsidP="00B553F0">
      <w:pPr>
        <w:spacing w:after="120"/>
        <w:rPr>
          <w:sz w:val="20"/>
        </w:rPr>
      </w:pPr>
      <w:r w:rsidRPr="00B553F0">
        <w:rPr>
          <w:sz w:val="20"/>
        </w:rPr>
        <w:t xml:space="preserve">KPSVL – Koordinovaný přístup k sociálně vyloučeným lokalitám </w:t>
      </w:r>
    </w:p>
    <w:p w:rsidR="00B553F0" w:rsidRPr="00B553F0" w:rsidRDefault="00B553F0" w:rsidP="00B553F0">
      <w:pPr>
        <w:spacing w:after="120"/>
        <w:rPr>
          <w:sz w:val="20"/>
        </w:rPr>
      </w:pPr>
      <w:r w:rsidRPr="00B553F0">
        <w:rPr>
          <w:sz w:val="20"/>
        </w:rPr>
        <w:t>LK – lokální konzultant (pro všechny oblasti sociálního začleňování mimo oblast inkluzivního vzdělávání)</w:t>
      </w:r>
    </w:p>
    <w:p w:rsidR="00B553F0" w:rsidRPr="00B553F0" w:rsidRDefault="00B553F0" w:rsidP="00B553F0">
      <w:pPr>
        <w:spacing w:after="120"/>
        <w:rPr>
          <w:sz w:val="20"/>
        </w:rPr>
      </w:pPr>
      <w:r w:rsidRPr="00B553F0">
        <w:rPr>
          <w:sz w:val="20"/>
        </w:rPr>
        <w:t>LP – lokální partnerství</w:t>
      </w:r>
    </w:p>
    <w:p w:rsidR="00B553F0" w:rsidRPr="00B553F0" w:rsidRDefault="00B553F0" w:rsidP="00B553F0">
      <w:pPr>
        <w:spacing w:after="120"/>
        <w:rPr>
          <w:sz w:val="20"/>
        </w:rPr>
      </w:pPr>
      <w:r w:rsidRPr="00B553F0">
        <w:rPr>
          <w:sz w:val="20"/>
        </w:rPr>
        <w:t>MAP – místní akční plán rozvoje vzdělávání</w:t>
      </w:r>
    </w:p>
    <w:p w:rsidR="00B553F0" w:rsidRPr="00B553F0" w:rsidRDefault="00B553F0" w:rsidP="00B553F0">
      <w:pPr>
        <w:spacing w:after="120"/>
        <w:rPr>
          <w:sz w:val="20"/>
        </w:rPr>
      </w:pPr>
      <w:r w:rsidRPr="00B553F0">
        <w:rPr>
          <w:sz w:val="20"/>
        </w:rPr>
        <w:t>MAS – místní akční skupina</w:t>
      </w:r>
    </w:p>
    <w:p w:rsidR="00B553F0" w:rsidRPr="00B553F0" w:rsidRDefault="00B553F0" w:rsidP="00B553F0">
      <w:pPr>
        <w:spacing w:after="120"/>
        <w:rPr>
          <w:sz w:val="20"/>
        </w:rPr>
      </w:pPr>
      <w:r w:rsidRPr="00B553F0">
        <w:rPr>
          <w:sz w:val="20"/>
        </w:rPr>
        <w:t>MKP – Místní komunikační plán sociálního začleňování (příloha SPSZ)</w:t>
      </w:r>
    </w:p>
    <w:p w:rsidR="00B553F0" w:rsidRPr="00B553F0" w:rsidRDefault="00B553F0" w:rsidP="00B553F0">
      <w:pPr>
        <w:spacing w:after="120"/>
        <w:rPr>
          <w:sz w:val="20"/>
        </w:rPr>
      </w:pPr>
      <w:r w:rsidRPr="00B553F0">
        <w:rPr>
          <w:sz w:val="20"/>
        </w:rPr>
        <w:t>MKS – Místní komunikační strategie inkluzivního vzdělávání (příloha SPSZ)</w:t>
      </w:r>
    </w:p>
    <w:p w:rsidR="00B553F0" w:rsidRPr="00B553F0" w:rsidRDefault="00B553F0" w:rsidP="00B553F0">
      <w:pPr>
        <w:spacing w:after="120"/>
        <w:rPr>
          <w:sz w:val="20"/>
        </w:rPr>
      </w:pPr>
      <w:r w:rsidRPr="00B553F0">
        <w:rPr>
          <w:sz w:val="20"/>
        </w:rPr>
        <w:t xml:space="preserve">MMR – Ministerstvo pro místní rozvoj </w:t>
      </w:r>
    </w:p>
    <w:p w:rsidR="00B553F0" w:rsidRPr="00B553F0" w:rsidRDefault="00B553F0" w:rsidP="00B553F0">
      <w:pPr>
        <w:spacing w:after="120"/>
        <w:rPr>
          <w:sz w:val="20"/>
        </w:rPr>
      </w:pPr>
      <w:r w:rsidRPr="00B553F0">
        <w:rPr>
          <w:sz w:val="20"/>
        </w:rPr>
        <w:t>MOS – Memorandum o spolupráci s Agenturou pro sociální začleňování v KPSVL (příloha č. 3 Metodiky)</w:t>
      </w:r>
    </w:p>
    <w:p w:rsidR="00B553F0" w:rsidRPr="00B553F0" w:rsidRDefault="00B553F0" w:rsidP="00B553F0">
      <w:pPr>
        <w:spacing w:after="120"/>
        <w:rPr>
          <w:sz w:val="20"/>
        </w:rPr>
      </w:pPr>
      <w:r w:rsidRPr="00B553F0">
        <w:rPr>
          <w:sz w:val="20"/>
        </w:rPr>
        <w:t>MPI – Místní plán inkluze ve vzdělávání (příloha SPSZ)</w:t>
      </w:r>
    </w:p>
    <w:p w:rsidR="00B553F0" w:rsidRPr="00B553F0" w:rsidRDefault="00B553F0" w:rsidP="00B553F0">
      <w:pPr>
        <w:spacing w:after="120"/>
        <w:rPr>
          <w:sz w:val="20"/>
        </w:rPr>
      </w:pPr>
      <w:r w:rsidRPr="00B553F0">
        <w:rPr>
          <w:sz w:val="20"/>
        </w:rPr>
        <w:t>MPSV – Ministerstvo práce a sociálních věcí</w:t>
      </w:r>
    </w:p>
    <w:p w:rsidR="00B553F0" w:rsidRDefault="00B553F0" w:rsidP="00B553F0">
      <w:pPr>
        <w:spacing w:after="120"/>
        <w:rPr>
          <w:sz w:val="20"/>
        </w:rPr>
      </w:pPr>
      <w:proofErr w:type="spellStart"/>
      <w:r w:rsidRPr="00B553F0">
        <w:rPr>
          <w:sz w:val="20"/>
        </w:rPr>
        <w:t>MSp</w:t>
      </w:r>
      <w:proofErr w:type="spellEnd"/>
      <w:r w:rsidRPr="00B553F0">
        <w:rPr>
          <w:sz w:val="20"/>
        </w:rPr>
        <w:t xml:space="preserve"> – Ministerstvo spravedlnosti  </w:t>
      </w:r>
    </w:p>
    <w:p w:rsidR="00A82563" w:rsidRPr="00B553F0" w:rsidRDefault="00A82563" w:rsidP="00B553F0">
      <w:pPr>
        <w:spacing w:after="120"/>
        <w:rPr>
          <w:sz w:val="20"/>
        </w:rPr>
      </w:pPr>
      <w:r>
        <w:rPr>
          <w:sz w:val="20"/>
        </w:rPr>
        <w:t>MSZ – manažer sociálního začleňování</w:t>
      </w:r>
    </w:p>
    <w:p w:rsidR="00B553F0" w:rsidRPr="00B553F0" w:rsidRDefault="00B553F0" w:rsidP="00B553F0">
      <w:pPr>
        <w:spacing w:after="120"/>
        <w:rPr>
          <w:sz w:val="20"/>
        </w:rPr>
      </w:pPr>
      <w:r w:rsidRPr="00B553F0">
        <w:rPr>
          <w:sz w:val="20"/>
        </w:rPr>
        <w:t xml:space="preserve">MŠMT – Ministerstvo školství, mládeže a tělovýchovy </w:t>
      </w:r>
    </w:p>
    <w:p w:rsidR="00B553F0" w:rsidRPr="00B553F0" w:rsidRDefault="00B553F0" w:rsidP="00B553F0">
      <w:pPr>
        <w:spacing w:after="120"/>
        <w:rPr>
          <w:sz w:val="20"/>
        </w:rPr>
      </w:pPr>
      <w:r w:rsidRPr="00B553F0">
        <w:rPr>
          <w:sz w:val="20"/>
        </w:rPr>
        <w:lastRenderedPageBreak/>
        <w:t>MV – Ministerstvo vnitra</w:t>
      </w:r>
    </w:p>
    <w:p w:rsidR="00B553F0" w:rsidRPr="00B553F0" w:rsidRDefault="00B553F0" w:rsidP="00B553F0">
      <w:pPr>
        <w:spacing w:after="120"/>
        <w:rPr>
          <w:sz w:val="20"/>
        </w:rPr>
      </w:pPr>
      <w:r w:rsidRPr="00B553F0">
        <w:rPr>
          <w:sz w:val="20"/>
        </w:rPr>
        <w:t>MVA – Monitorovací výbor pro činnost Agentury pro sociální začleňování (je jedním z výborů Rady vlády pro záležitosti romské menšiny, která je stálým poradním a iniciačním orgánem vlády v oblasti romské integrace).</w:t>
      </w:r>
    </w:p>
    <w:p w:rsidR="00B553F0" w:rsidRPr="00B553F0" w:rsidRDefault="00B553F0" w:rsidP="00B553F0">
      <w:pPr>
        <w:spacing w:after="120"/>
        <w:rPr>
          <w:sz w:val="20"/>
        </w:rPr>
      </w:pPr>
      <w:r w:rsidRPr="00B553F0">
        <w:rPr>
          <w:sz w:val="20"/>
        </w:rPr>
        <w:t>MZ – Ministerstvo zdravotnictví</w:t>
      </w:r>
    </w:p>
    <w:p w:rsidR="00B553F0" w:rsidRPr="00B553F0" w:rsidRDefault="00B553F0" w:rsidP="00B553F0">
      <w:pPr>
        <w:spacing w:after="120"/>
        <w:rPr>
          <w:sz w:val="20"/>
        </w:rPr>
      </w:pPr>
      <w:r w:rsidRPr="00B553F0">
        <w:rPr>
          <w:sz w:val="20"/>
        </w:rPr>
        <w:t>NIDV - Národní institut pro další vzdělávání</w:t>
      </w:r>
    </w:p>
    <w:p w:rsidR="00B553F0" w:rsidRPr="00B553F0" w:rsidRDefault="00B553F0" w:rsidP="00B553F0">
      <w:pPr>
        <w:spacing w:after="120"/>
        <w:rPr>
          <w:sz w:val="20"/>
        </w:rPr>
      </w:pPr>
      <w:r w:rsidRPr="00B553F0">
        <w:rPr>
          <w:sz w:val="20"/>
        </w:rPr>
        <w:t xml:space="preserve">NNO – nestátní nezisková organizace </w:t>
      </w:r>
    </w:p>
    <w:p w:rsidR="00B553F0" w:rsidRPr="00B553F0" w:rsidRDefault="00B553F0" w:rsidP="00B553F0">
      <w:pPr>
        <w:spacing w:after="120"/>
        <w:rPr>
          <w:sz w:val="20"/>
        </w:rPr>
      </w:pPr>
      <w:r w:rsidRPr="00B553F0">
        <w:rPr>
          <w:sz w:val="20"/>
        </w:rPr>
        <w:t>NOK – Národní orgán pro koordinaci (MMR)</w:t>
      </w:r>
    </w:p>
    <w:p w:rsidR="00B553F0" w:rsidRPr="00B553F0" w:rsidRDefault="00B553F0" w:rsidP="00B553F0">
      <w:pPr>
        <w:spacing w:after="120"/>
        <w:rPr>
          <w:sz w:val="20"/>
        </w:rPr>
      </w:pPr>
      <w:r w:rsidRPr="00B553F0">
        <w:rPr>
          <w:sz w:val="20"/>
        </w:rPr>
        <w:t>NRP – národní rozvojové priority</w:t>
      </w:r>
    </w:p>
    <w:p w:rsidR="00B553F0" w:rsidRPr="00B553F0" w:rsidRDefault="00B553F0" w:rsidP="00B553F0">
      <w:pPr>
        <w:spacing w:after="120"/>
        <w:rPr>
          <w:sz w:val="20"/>
        </w:rPr>
      </w:pPr>
      <w:r w:rsidRPr="00B553F0">
        <w:rPr>
          <w:sz w:val="20"/>
        </w:rPr>
        <w:t>NRPZS - Národní registr poskytovatelů zdravotních služeb</w:t>
      </w:r>
    </w:p>
    <w:p w:rsidR="00B553F0" w:rsidRPr="00B553F0" w:rsidRDefault="00B553F0" w:rsidP="00B553F0">
      <w:pPr>
        <w:spacing w:after="120"/>
        <w:rPr>
          <w:sz w:val="20"/>
        </w:rPr>
      </w:pPr>
      <w:r w:rsidRPr="00B553F0">
        <w:rPr>
          <w:sz w:val="20"/>
        </w:rPr>
        <w:t xml:space="preserve">NÚV - Národní ústav pro vzdělávání </w:t>
      </w:r>
    </w:p>
    <w:p w:rsidR="00B553F0" w:rsidRPr="00B553F0" w:rsidRDefault="00B553F0" w:rsidP="00B553F0">
      <w:pPr>
        <w:spacing w:after="120"/>
        <w:rPr>
          <w:sz w:val="20"/>
        </w:rPr>
      </w:pPr>
      <w:r w:rsidRPr="00B553F0">
        <w:rPr>
          <w:sz w:val="20"/>
        </w:rPr>
        <w:t xml:space="preserve">NZDM – nízkoprahové zařízení pro děti a mládež </w:t>
      </w:r>
    </w:p>
    <w:p w:rsidR="00B553F0" w:rsidRPr="00B553F0" w:rsidRDefault="00B553F0" w:rsidP="00B553F0">
      <w:pPr>
        <w:spacing w:after="120"/>
        <w:rPr>
          <w:sz w:val="20"/>
        </w:rPr>
      </w:pPr>
      <w:r w:rsidRPr="00B553F0">
        <w:rPr>
          <w:sz w:val="20"/>
        </w:rPr>
        <w:t xml:space="preserve">OP – operační program </w:t>
      </w:r>
    </w:p>
    <w:p w:rsidR="00B553F0" w:rsidRPr="00B553F0" w:rsidRDefault="00B553F0" w:rsidP="00B553F0">
      <w:pPr>
        <w:spacing w:after="120"/>
        <w:rPr>
          <w:sz w:val="20"/>
        </w:rPr>
      </w:pPr>
      <w:r w:rsidRPr="00B553F0">
        <w:rPr>
          <w:sz w:val="20"/>
        </w:rPr>
        <w:t>OP PMP – Operační program potravinové a materiální pomoci</w:t>
      </w:r>
    </w:p>
    <w:p w:rsidR="00B553F0" w:rsidRPr="00B553F0" w:rsidRDefault="00B553F0" w:rsidP="00B553F0">
      <w:pPr>
        <w:spacing w:after="120"/>
        <w:rPr>
          <w:sz w:val="20"/>
        </w:rPr>
      </w:pPr>
      <w:r w:rsidRPr="00B553F0">
        <w:rPr>
          <w:sz w:val="20"/>
        </w:rPr>
        <w:t xml:space="preserve">OP VVV – Operační program Výzkum, vývoj a vzdělávání </w:t>
      </w:r>
    </w:p>
    <w:p w:rsidR="00B553F0" w:rsidRPr="00B553F0" w:rsidRDefault="00B553F0" w:rsidP="00B553F0">
      <w:pPr>
        <w:spacing w:after="120"/>
        <w:rPr>
          <w:sz w:val="20"/>
        </w:rPr>
      </w:pPr>
      <w:r w:rsidRPr="00B553F0">
        <w:rPr>
          <w:sz w:val="20"/>
        </w:rPr>
        <w:t xml:space="preserve">OP Z – Operační program Zaměstnanost </w:t>
      </w:r>
    </w:p>
    <w:p w:rsidR="00B553F0" w:rsidRPr="00B553F0" w:rsidRDefault="00B553F0" w:rsidP="00B553F0">
      <w:pPr>
        <w:spacing w:after="120"/>
        <w:rPr>
          <w:sz w:val="20"/>
        </w:rPr>
      </w:pPr>
      <w:r w:rsidRPr="00B553F0">
        <w:rPr>
          <w:sz w:val="20"/>
        </w:rPr>
        <w:t>ORP – obec s rozšířenou působností</w:t>
      </w:r>
    </w:p>
    <w:p w:rsidR="00B553F0" w:rsidRPr="00B553F0" w:rsidRDefault="00B553F0" w:rsidP="00B553F0">
      <w:pPr>
        <w:spacing w:after="120"/>
        <w:rPr>
          <w:sz w:val="20"/>
        </w:rPr>
      </w:pPr>
      <w:r w:rsidRPr="00B553F0">
        <w:rPr>
          <w:sz w:val="20"/>
        </w:rPr>
        <w:t>OSN – Organizace spojených národů</w:t>
      </w:r>
    </w:p>
    <w:p w:rsidR="00B553F0" w:rsidRPr="00B553F0" w:rsidRDefault="00B553F0" w:rsidP="00B553F0">
      <w:pPr>
        <w:spacing w:after="120"/>
        <w:rPr>
          <w:sz w:val="20"/>
        </w:rPr>
      </w:pPr>
      <w:r w:rsidRPr="00B553F0">
        <w:rPr>
          <w:sz w:val="20"/>
        </w:rPr>
        <w:t xml:space="preserve">OSPOD – orgán sociálně-právní ochrany dětí </w:t>
      </w:r>
    </w:p>
    <w:p w:rsidR="00B553F0" w:rsidRPr="00B553F0" w:rsidRDefault="00B553F0" w:rsidP="00B553F0">
      <w:pPr>
        <w:spacing w:after="120"/>
        <w:rPr>
          <w:sz w:val="20"/>
        </w:rPr>
      </w:pPr>
      <w:r w:rsidRPr="00B553F0">
        <w:rPr>
          <w:sz w:val="20"/>
        </w:rPr>
        <w:t>PMS – Probační a mediační služba</w:t>
      </w:r>
    </w:p>
    <w:p w:rsidR="00B553F0" w:rsidRPr="00B553F0" w:rsidRDefault="00B553F0" w:rsidP="00B553F0">
      <w:pPr>
        <w:spacing w:after="120"/>
        <w:rPr>
          <w:sz w:val="20"/>
        </w:rPr>
      </w:pPr>
      <w:r w:rsidRPr="00B553F0">
        <w:rPr>
          <w:sz w:val="20"/>
        </w:rPr>
        <w:t>PS – pracovní skupina</w:t>
      </w:r>
    </w:p>
    <w:p w:rsidR="00B553F0" w:rsidRPr="00B553F0" w:rsidRDefault="00B553F0" w:rsidP="00B553F0">
      <w:pPr>
        <w:spacing w:after="120"/>
        <w:rPr>
          <w:sz w:val="20"/>
        </w:rPr>
      </w:pPr>
      <w:r w:rsidRPr="00B553F0">
        <w:rPr>
          <w:sz w:val="20"/>
        </w:rPr>
        <w:t>PSPI – pracovní skupina Projekty a implementace</w:t>
      </w:r>
    </w:p>
    <w:p w:rsidR="00B553F0" w:rsidRPr="00B553F0" w:rsidRDefault="00B553F0" w:rsidP="00B553F0">
      <w:pPr>
        <w:spacing w:after="120"/>
        <w:rPr>
          <w:sz w:val="20"/>
        </w:rPr>
      </w:pPr>
      <w:r w:rsidRPr="00B553F0">
        <w:rPr>
          <w:sz w:val="20"/>
        </w:rPr>
        <w:t>RSK – regionální stálé konference</w:t>
      </w:r>
    </w:p>
    <w:p w:rsidR="00B553F0" w:rsidRPr="00B553F0" w:rsidRDefault="00B553F0" w:rsidP="00B553F0">
      <w:pPr>
        <w:spacing w:after="120"/>
        <w:rPr>
          <w:sz w:val="20"/>
        </w:rPr>
      </w:pPr>
      <w:r w:rsidRPr="00B553F0">
        <w:rPr>
          <w:sz w:val="20"/>
        </w:rPr>
        <w:t xml:space="preserve">RVP – rámcový vzdělávací program </w:t>
      </w:r>
    </w:p>
    <w:p w:rsidR="00B553F0" w:rsidRPr="00B553F0" w:rsidRDefault="00B553F0" w:rsidP="00B553F0">
      <w:pPr>
        <w:spacing w:after="120"/>
        <w:rPr>
          <w:sz w:val="20"/>
        </w:rPr>
      </w:pPr>
      <w:r w:rsidRPr="00B553F0">
        <w:rPr>
          <w:sz w:val="20"/>
        </w:rPr>
        <w:t xml:space="preserve">ŘO – řídicí orgán </w:t>
      </w:r>
    </w:p>
    <w:p w:rsidR="00B553F0" w:rsidRPr="00B553F0" w:rsidRDefault="00B553F0" w:rsidP="00B553F0">
      <w:pPr>
        <w:spacing w:after="120"/>
        <w:rPr>
          <w:sz w:val="20"/>
        </w:rPr>
      </w:pPr>
      <w:r w:rsidRPr="00B553F0">
        <w:rPr>
          <w:sz w:val="20"/>
        </w:rPr>
        <w:t xml:space="preserve">SAS – sociálně aktivizační služba pro rodiny s dětmi </w:t>
      </w:r>
    </w:p>
    <w:p w:rsidR="00B553F0" w:rsidRPr="00B553F0" w:rsidRDefault="00B553F0" w:rsidP="00B553F0">
      <w:pPr>
        <w:spacing w:after="120"/>
        <w:rPr>
          <w:sz w:val="20"/>
        </w:rPr>
      </w:pPr>
      <w:r w:rsidRPr="00B553F0">
        <w:rPr>
          <w:sz w:val="20"/>
        </w:rPr>
        <w:t>SPOD – sociálně-právní ochrana dětí</w:t>
      </w:r>
    </w:p>
    <w:p w:rsidR="00B553F0" w:rsidRPr="00B553F0" w:rsidRDefault="00B553F0" w:rsidP="00B553F0">
      <w:pPr>
        <w:spacing w:after="120"/>
        <w:rPr>
          <w:sz w:val="20"/>
        </w:rPr>
      </w:pPr>
      <w:r w:rsidRPr="00B553F0">
        <w:rPr>
          <w:sz w:val="20"/>
        </w:rPr>
        <w:t xml:space="preserve">SPSZ – Strategický plán sociálního začleňování </w:t>
      </w:r>
    </w:p>
    <w:p w:rsidR="00B553F0" w:rsidRPr="00B553F0" w:rsidRDefault="00B553F0" w:rsidP="00B553F0">
      <w:pPr>
        <w:spacing w:after="120"/>
        <w:rPr>
          <w:sz w:val="20"/>
        </w:rPr>
      </w:pPr>
      <w:r w:rsidRPr="00B553F0">
        <w:rPr>
          <w:sz w:val="20"/>
        </w:rPr>
        <w:t>SÚ – stavební úřad</w:t>
      </w:r>
    </w:p>
    <w:p w:rsidR="00B553F0" w:rsidRPr="00B553F0" w:rsidRDefault="00B553F0" w:rsidP="00B553F0">
      <w:pPr>
        <w:spacing w:after="120"/>
        <w:rPr>
          <w:sz w:val="20"/>
        </w:rPr>
      </w:pPr>
      <w:r w:rsidRPr="00B553F0">
        <w:rPr>
          <w:sz w:val="20"/>
        </w:rPr>
        <w:t>SVL – sociálně vyloučená lokalita</w:t>
      </w:r>
    </w:p>
    <w:p w:rsidR="00B553F0" w:rsidRPr="00B553F0" w:rsidRDefault="00B553F0" w:rsidP="00B553F0">
      <w:pPr>
        <w:spacing w:after="120"/>
        <w:rPr>
          <w:sz w:val="20"/>
        </w:rPr>
      </w:pPr>
      <w:r w:rsidRPr="00B553F0">
        <w:rPr>
          <w:sz w:val="20"/>
        </w:rPr>
        <w:t>SVP – speciální vzdělávání potřeby</w:t>
      </w:r>
    </w:p>
    <w:p w:rsidR="00B553F0" w:rsidRPr="00B553F0" w:rsidRDefault="00B553F0" w:rsidP="00B553F0">
      <w:pPr>
        <w:spacing w:after="120"/>
        <w:rPr>
          <w:sz w:val="20"/>
        </w:rPr>
      </w:pPr>
      <w:r w:rsidRPr="00B553F0">
        <w:rPr>
          <w:sz w:val="20"/>
        </w:rPr>
        <w:t>SZ – sociální začleňování</w:t>
      </w:r>
    </w:p>
    <w:p w:rsidR="00B553F0" w:rsidRPr="00B553F0" w:rsidRDefault="00B553F0" w:rsidP="00B553F0">
      <w:pPr>
        <w:spacing w:after="120"/>
        <w:rPr>
          <w:sz w:val="20"/>
        </w:rPr>
      </w:pPr>
      <w:r w:rsidRPr="00B553F0">
        <w:rPr>
          <w:sz w:val="20"/>
        </w:rPr>
        <w:t>SZÚ – Státní zdravotní ústav</w:t>
      </w:r>
    </w:p>
    <w:p w:rsidR="00B553F0" w:rsidRPr="00B553F0" w:rsidRDefault="00B553F0" w:rsidP="00B553F0">
      <w:pPr>
        <w:spacing w:after="120"/>
        <w:rPr>
          <w:sz w:val="20"/>
        </w:rPr>
      </w:pPr>
      <w:r w:rsidRPr="00B553F0">
        <w:rPr>
          <w:sz w:val="20"/>
        </w:rPr>
        <w:t>ŠIKK – školská inkluzivní koncepce kraje</w:t>
      </w:r>
    </w:p>
    <w:p w:rsidR="00B553F0" w:rsidRPr="00B553F0" w:rsidRDefault="00B553F0" w:rsidP="00B553F0">
      <w:pPr>
        <w:spacing w:after="120"/>
        <w:rPr>
          <w:sz w:val="20"/>
        </w:rPr>
      </w:pPr>
      <w:r w:rsidRPr="00B553F0">
        <w:rPr>
          <w:sz w:val="20"/>
        </w:rPr>
        <w:t>ÚMPOD - Úřad pro mezinárodněprávní ochranu dětí</w:t>
      </w:r>
    </w:p>
    <w:p w:rsidR="00B553F0" w:rsidRPr="00B553F0" w:rsidRDefault="00B553F0" w:rsidP="00B553F0">
      <w:pPr>
        <w:spacing w:after="120"/>
        <w:rPr>
          <w:sz w:val="20"/>
        </w:rPr>
      </w:pPr>
      <w:r w:rsidRPr="00B553F0">
        <w:rPr>
          <w:sz w:val="20"/>
        </w:rPr>
        <w:t>ÚP ČR – Úřad práce ČR</w:t>
      </w:r>
    </w:p>
    <w:p w:rsidR="00156B87" w:rsidRPr="00F66C86" w:rsidRDefault="00B553F0" w:rsidP="00B553F0">
      <w:pPr>
        <w:spacing w:after="120"/>
        <w:rPr>
          <w:b/>
        </w:rPr>
      </w:pPr>
      <w:r w:rsidRPr="00B553F0">
        <w:rPr>
          <w:sz w:val="20"/>
        </w:rPr>
        <w:t>ÚV ČR – Úřad vlády ČR</w:t>
      </w:r>
    </w:p>
    <w:p w:rsidR="008B7838" w:rsidRDefault="008B7838">
      <w:pPr>
        <w:spacing w:after="0" w:line="240" w:lineRule="auto"/>
        <w:jc w:val="left"/>
        <w:rPr>
          <w:b/>
        </w:rPr>
      </w:pPr>
      <w:bookmarkStart w:id="333" w:name="_Toc491875408"/>
      <w:bookmarkStart w:id="334" w:name="_Toc492707709"/>
      <w:bookmarkStart w:id="335" w:name="_Toc494889262"/>
      <w:r>
        <w:br w:type="page"/>
      </w:r>
    </w:p>
    <w:p w:rsidR="00156B87" w:rsidRPr="00F66C86" w:rsidRDefault="00156B87" w:rsidP="00156B87">
      <w:pPr>
        <w:pStyle w:val="Nadpis-dl"/>
        <w:rPr>
          <w:szCs w:val="22"/>
        </w:rPr>
      </w:pPr>
      <w:bookmarkStart w:id="336" w:name="_Toc495955944"/>
      <w:bookmarkStart w:id="337" w:name="_Toc510794034"/>
      <w:r w:rsidRPr="00F66C86">
        <w:rPr>
          <w:szCs w:val="22"/>
        </w:rPr>
        <w:lastRenderedPageBreak/>
        <w:t>SEZNAM PŘÍLOH</w:t>
      </w:r>
      <w:bookmarkEnd w:id="333"/>
      <w:bookmarkEnd w:id="334"/>
      <w:bookmarkEnd w:id="335"/>
      <w:bookmarkEnd w:id="336"/>
      <w:bookmarkEnd w:id="337"/>
    </w:p>
    <w:p w:rsidR="00156B87" w:rsidRPr="00F66C86" w:rsidRDefault="00DF1388" w:rsidP="00156B87">
      <w:pPr>
        <w:pStyle w:val="Nadpis-dl2"/>
      </w:pPr>
      <w:bookmarkStart w:id="338" w:name="_Toc491875409"/>
      <w:bookmarkStart w:id="339" w:name="_Toc492707710"/>
      <w:bookmarkStart w:id="340" w:name="_Toc494889263"/>
      <w:bookmarkStart w:id="341" w:name="_Toc495955945"/>
      <w:bookmarkStart w:id="342" w:name="_Toc510630686"/>
      <w:bookmarkStart w:id="343" w:name="_Toc510794035"/>
      <w:r>
        <w:t>a)</w:t>
      </w:r>
      <w:r>
        <w:tab/>
        <w:t xml:space="preserve">P1 </w:t>
      </w:r>
      <w:r w:rsidR="00156B87" w:rsidRPr="00F66C86">
        <w:t xml:space="preserve">Pravidla výběru </w:t>
      </w:r>
      <w:r>
        <w:t>nových lokalit</w:t>
      </w:r>
      <w:r w:rsidR="00156B87" w:rsidRPr="00F66C86">
        <w:t xml:space="preserve"> ke spolupráci s</w:t>
      </w:r>
      <w:r>
        <w:t> </w:t>
      </w:r>
      <w:r w:rsidR="00156B87" w:rsidRPr="00F66C86">
        <w:t>Agenturou</w:t>
      </w:r>
      <w:bookmarkEnd w:id="338"/>
      <w:bookmarkEnd w:id="339"/>
      <w:bookmarkEnd w:id="340"/>
      <w:r>
        <w:t xml:space="preserve"> 5.0</w:t>
      </w:r>
      <w:bookmarkEnd w:id="341"/>
      <w:bookmarkEnd w:id="342"/>
      <w:bookmarkEnd w:id="343"/>
    </w:p>
    <w:p w:rsidR="00156B87" w:rsidRPr="00F66C86" w:rsidRDefault="00DF1388" w:rsidP="00156B87">
      <w:pPr>
        <w:pStyle w:val="Nadpis-dl2"/>
      </w:pPr>
      <w:bookmarkStart w:id="344" w:name="_Toc491875410"/>
      <w:bookmarkStart w:id="345" w:name="_Toc492707711"/>
      <w:bookmarkStart w:id="346" w:name="_Toc494889264"/>
      <w:bookmarkStart w:id="347" w:name="_Toc495955946"/>
      <w:bookmarkStart w:id="348" w:name="_Toc510630687"/>
      <w:bookmarkStart w:id="349" w:name="_Toc510794036"/>
      <w:r>
        <w:t>b)</w:t>
      </w:r>
      <w:r>
        <w:tab/>
        <w:t xml:space="preserve">P2a </w:t>
      </w:r>
      <w:bookmarkEnd w:id="344"/>
      <w:bookmarkEnd w:id="345"/>
      <w:bookmarkEnd w:id="346"/>
      <w:r>
        <w:t>Přihláška ke spolupráci s Agenturou (titulní strana) 5.0</w:t>
      </w:r>
      <w:bookmarkEnd w:id="347"/>
      <w:bookmarkEnd w:id="348"/>
      <w:bookmarkEnd w:id="349"/>
    </w:p>
    <w:p w:rsidR="00156B87" w:rsidRPr="00F66C86" w:rsidRDefault="00156B87" w:rsidP="00156B87">
      <w:pPr>
        <w:pStyle w:val="Nadpis-dl2"/>
      </w:pPr>
      <w:bookmarkStart w:id="350" w:name="_Toc491875411"/>
      <w:bookmarkStart w:id="351" w:name="_Toc492707712"/>
      <w:bookmarkStart w:id="352" w:name="_Toc494889265"/>
      <w:bookmarkStart w:id="353" w:name="_Toc495955947"/>
      <w:bookmarkStart w:id="354" w:name="_Toc510630688"/>
      <w:bookmarkStart w:id="355" w:name="_Toc510794037"/>
      <w:r w:rsidRPr="00F66C86">
        <w:t>c)</w:t>
      </w:r>
      <w:r w:rsidRPr="00F66C86">
        <w:tab/>
        <w:t>P2b Dotazník pro obce, Záměr prointegračních aktivit</w:t>
      </w:r>
      <w:bookmarkEnd w:id="350"/>
      <w:bookmarkEnd w:id="351"/>
      <w:bookmarkEnd w:id="352"/>
      <w:r w:rsidR="00DF1388">
        <w:t xml:space="preserve"> 5.0</w:t>
      </w:r>
      <w:bookmarkEnd w:id="353"/>
      <w:bookmarkEnd w:id="354"/>
      <w:bookmarkEnd w:id="355"/>
    </w:p>
    <w:p w:rsidR="00156B87" w:rsidRPr="00F66C86" w:rsidRDefault="00156B87" w:rsidP="00156B87">
      <w:pPr>
        <w:pStyle w:val="Nadpis-dl2"/>
      </w:pPr>
      <w:bookmarkStart w:id="356" w:name="_Toc491875412"/>
      <w:bookmarkStart w:id="357" w:name="_Toc492707713"/>
      <w:bookmarkStart w:id="358" w:name="_Toc494889266"/>
      <w:bookmarkStart w:id="359" w:name="_Toc495955948"/>
      <w:bookmarkStart w:id="360" w:name="_Toc510630689"/>
      <w:bookmarkStart w:id="361" w:name="_Toc510794038"/>
      <w:r w:rsidRPr="00F66C86">
        <w:t>d)</w:t>
      </w:r>
      <w:r w:rsidRPr="00F66C86">
        <w:tab/>
        <w:t>P3 Memorandum o spolupráci mezi Agenturou a obcí</w:t>
      </w:r>
      <w:bookmarkEnd w:id="356"/>
      <w:bookmarkEnd w:id="357"/>
      <w:bookmarkEnd w:id="358"/>
      <w:r w:rsidR="00DF1388">
        <w:t xml:space="preserve"> (vzor) 5.0</w:t>
      </w:r>
      <w:bookmarkEnd w:id="359"/>
      <w:bookmarkEnd w:id="360"/>
      <w:bookmarkEnd w:id="361"/>
    </w:p>
    <w:p w:rsidR="00156B87" w:rsidRPr="00F66C86" w:rsidRDefault="00DF1388" w:rsidP="00156B87">
      <w:pPr>
        <w:pStyle w:val="Nadpis-dl2"/>
      </w:pPr>
      <w:bookmarkStart w:id="362" w:name="_Toc491875413"/>
      <w:bookmarkStart w:id="363" w:name="_Toc492707714"/>
      <w:bookmarkStart w:id="364" w:name="_Toc494889267"/>
      <w:bookmarkStart w:id="365" w:name="_Toc495955949"/>
      <w:bookmarkStart w:id="366" w:name="_Toc510630690"/>
      <w:bookmarkStart w:id="367" w:name="_Toc510794039"/>
      <w:r>
        <w:t>e)</w:t>
      </w:r>
      <w:r>
        <w:tab/>
        <w:t>P4</w:t>
      </w:r>
      <w:r w:rsidR="00156B87" w:rsidRPr="00F66C86">
        <w:t xml:space="preserve"> Tabulka pro hodnocení přihlášky </w:t>
      </w:r>
      <w:bookmarkEnd w:id="362"/>
      <w:bookmarkEnd w:id="363"/>
      <w:bookmarkEnd w:id="364"/>
      <w:r w:rsidR="00332160">
        <w:t>hodnotiteli</w:t>
      </w:r>
      <w:r w:rsidR="00156B87" w:rsidRPr="00F66C86">
        <w:t xml:space="preserve"> </w:t>
      </w:r>
      <w:r>
        <w:t>5.0</w:t>
      </w:r>
      <w:bookmarkEnd w:id="365"/>
      <w:bookmarkEnd w:id="366"/>
      <w:bookmarkEnd w:id="367"/>
    </w:p>
    <w:p w:rsidR="00156B87" w:rsidRPr="00F66C86" w:rsidRDefault="00156B87" w:rsidP="00156B87">
      <w:pPr>
        <w:pStyle w:val="Nadpis-dl2"/>
      </w:pPr>
      <w:bookmarkStart w:id="368" w:name="_Toc491875414"/>
      <w:bookmarkStart w:id="369" w:name="_Toc492707715"/>
      <w:bookmarkStart w:id="370" w:name="_Toc494889268"/>
      <w:bookmarkStart w:id="371" w:name="_Toc495955950"/>
      <w:bookmarkStart w:id="372" w:name="_Toc510630691"/>
      <w:bookmarkStart w:id="373" w:name="_Toc510794040"/>
      <w:r w:rsidRPr="00F66C86">
        <w:t>f)</w:t>
      </w:r>
      <w:r w:rsidRPr="00F66C86">
        <w:tab/>
        <w:t>P5 Hodnotící karta</w:t>
      </w:r>
      <w:bookmarkEnd w:id="368"/>
      <w:bookmarkEnd w:id="369"/>
      <w:bookmarkEnd w:id="370"/>
      <w:r w:rsidR="00DF1388">
        <w:t xml:space="preserve"> 5.0</w:t>
      </w:r>
      <w:bookmarkEnd w:id="371"/>
      <w:bookmarkEnd w:id="372"/>
      <w:bookmarkEnd w:id="373"/>
    </w:p>
    <w:p w:rsidR="00156B87" w:rsidRPr="00F66C86" w:rsidRDefault="00156B87" w:rsidP="00156B87">
      <w:pPr>
        <w:pStyle w:val="Nadpis-dl2"/>
      </w:pPr>
      <w:bookmarkStart w:id="374" w:name="_Toc491875415"/>
      <w:bookmarkStart w:id="375" w:name="_Toc492707716"/>
      <w:bookmarkStart w:id="376" w:name="_Toc494889269"/>
      <w:bookmarkStart w:id="377" w:name="_Toc495955951"/>
      <w:bookmarkStart w:id="378" w:name="_Toc510630692"/>
      <w:bookmarkStart w:id="379" w:name="_Toc510794041"/>
      <w:r w:rsidRPr="00F66C86">
        <w:t>g)</w:t>
      </w:r>
      <w:r w:rsidRPr="00F66C86">
        <w:tab/>
        <w:t>P6a Osnova Strategického plánu sociálního začleňování (SPSZ)</w:t>
      </w:r>
      <w:bookmarkEnd w:id="374"/>
      <w:bookmarkEnd w:id="375"/>
      <w:bookmarkEnd w:id="376"/>
      <w:r w:rsidR="00DF1388">
        <w:t xml:space="preserve"> 5.0</w:t>
      </w:r>
      <w:bookmarkEnd w:id="377"/>
      <w:bookmarkEnd w:id="378"/>
      <w:bookmarkEnd w:id="379"/>
    </w:p>
    <w:p w:rsidR="00156B87" w:rsidRDefault="00156B87" w:rsidP="00156B87">
      <w:pPr>
        <w:pStyle w:val="Nadpis-dl2"/>
      </w:pPr>
      <w:bookmarkStart w:id="380" w:name="_Toc491875416"/>
      <w:bookmarkStart w:id="381" w:name="_Toc492707717"/>
      <w:bookmarkStart w:id="382" w:name="_Toc494889270"/>
      <w:bookmarkStart w:id="383" w:name="_Toc495955952"/>
      <w:bookmarkStart w:id="384" w:name="_Toc510630693"/>
      <w:bookmarkStart w:id="385" w:name="_Toc510794042"/>
      <w:r w:rsidRPr="00F66C86">
        <w:t>h)</w:t>
      </w:r>
      <w:r w:rsidRPr="00F66C86">
        <w:tab/>
        <w:t xml:space="preserve">P6b Vznik </w:t>
      </w:r>
      <w:r w:rsidR="00DF1388">
        <w:t xml:space="preserve">a osnova </w:t>
      </w:r>
      <w:r w:rsidRPr="00F66C86">
        <w:t>Místního plánu inkluze pro oblast vzdělávání (MPI)</w:t>
      </w:r>
      <w:bookmarkEnd w:id="380"/>
      <w:bookmarkEnd w:id="381"/>
      <w:bookmarkEnd w:id="382"/>
      <w:r w:rsidR="00DF1388">
        <w:t xml:space="preserve"> 5.0</w:t>
      </w:r>
      <w:bookmarkEnd w:id="383"/>
      <w:bookmarkEnd w:id="384"/>
      <w:bookmarkEnd w:id="385"/>
    </w:p>
    <w:p w:rsidR="00DF1388" w:rsidRDefault="00DF1388" w:rsidP="00156B87">
      <w:pPr>
        <w:pStyle w:val="Nadpis-dl2"/>
      </w:pPr>
      <w:bookmarkStart w:id="386" w:name="_Toc495955953"/>
      <w:bookmarkStart w:id="387" w:name="_Toc510630694"/>
      <w:bookmarkStart w:id="388" w:name="_Toc510794043"/>
      <w:r>
        <w:t>i)</w:t>
      </w:r>
      <w:r>
        <w:tab/>
        <w:t>P6c</w:t>
      </w:r>
      <w:r w:rsidR="00787A78">
        <w:t>a</w:t>
      </w:r>
      <w:r>
        <w:t xml:space="preserve"> Vznik a osnova Místního komunikačního plánu</w:t>
      </w:r>
      <w:r w:rsidR="00C2710B">
        <w:t xml:space="preserve"> </w:t>
      </w:r>
      <w:r>
        <w:t>(MKP) 5.0</w:t>
      </w:r>
      <w:bookmarkEnd w:id="386"/>
      <w:bookmarkEnd w:id="387"/>
      <w:bookmarkEnd w:id="388"/>
    </w:p>
    <w:p w:rsidR="00787A78" w:rsidRPr="00F66C86" w:rsidRDefault="00787A78" w:rsidP="00156B87">
      <w:pPr>
        <w:pStyle w:val="Nadpis-dl2"/>
      </w:pPr>
      <w:bookmarkStart w:id="389" w:name="_Toc510630695"/>
      <w:bookmarkStart w:id="390" w:name="_Toc510794044"/>
      <w:r>
        <w:t xml:space="preserve">j) </w:t>
      </w:r>
      <w:r>
        <w:tab/>
        <w:t xml:space="preserve">P6cb Vznik a osnova Místní komunikační strategie </w:t>
      </w:r>
      <w:r w:rsidR="00C2710B">
        <w:t xml:space="preserve">v oblasti vzdělávání </w:t>
      </w:r>
      <w:r>
        <w:t>(MKS) 5.0</w:t>
      </w:r>
      <w:bookmarkEnd w:id="389"/>
      <w:bookmarkEnd w:id="390"/>
    </w:p>
    <w:p w:rsidR="00156B87" w:rsidRPr="00F66C86" w:rsidRDefault="00DF1388" w:rsidP="00156B87">
      <w:pPr>
        <w:pStyle w:val="Nadpis-dl2"/>
      </w:pPr>
      <w:bookmarkStart w:id="391" w:name="_Toc491875417"/>
      <w:bookmarkStart w:id="392" w:name="_Toc492707718"/>
      <w:bookmarkStart w:id="393" w:name="_Toc494889271"/>
      <w:bookmarkStart w:id="394" w:name="_Toc495955954"/>
      <w:bookmarkStart w:id="395" w:name="_Toc510630696"/>
      <w:bookmarkStart w:id="396" w:name="_Toc510794045"/>
      <w:r>
        <w:t>j</w:t>
      </w:r>
      <w:r w:rsidR="00156B87" w:rsidRPr="00F66C86">
        <w:t>)</w:t>
      </w:r>
      <w:r w:rsidR="00156B87" w:rsidRPr="00F66C86">
        <w:tab/>
        <w:t>P7aa</w:t>
      </w:r>
      <w:r w:rsidR="00A82563">
        <w:t xml:space="preserve"> </w:t>
      </w:r>
      <w:r w:rsidR="00156B87" w:rsidRPr="00F66C86">
        <w:t>Formulář Potvrzení Agentury k projektu OP Z</w:t>
      </w:r>
      <w:bookmarkEnd w:id="391"/>
      <w:bookmarkEnd w:id="392"/>
      <w:bookmarkEnd w:id="393"/>
      <w:r>
        <w:t> 5.0</w:t>
      </w:r>
      <w:bookmarkEnd w:id="394"/>
      <w:bookmarkEnd w:id="395"/>
      <w:bookmarkEnd w:id="396"/>
    </w:p>
    <w:p w:rsidR="000C4F61" w:rsidRDefault="00DF1388" w:rsidP="000C4F61">
      <w:pPr>
        <w:pStyle w:val="Nadpis-dl2"/>
      </w:pPr>
      <w:bookmarkStart w:id="397" w:name="_Toc491875418"/>
      <w:bookmarkStart w:id="398" w:name="_Toc492707719"/>
      <w:bookmarkStart w:id="399" w:name="_Toc494126273"/>
      <w:bookmarkStart w:id="400" w:name="_Toc495955955"/>
      <w:bookmarkStart w:id="401" w:name="_Toc510630697"/>
      <w:bookmarkStart w:id="402" w:name="_Toc510794046"/>
      <w:bookmarkStart w:id="403" w:name="_Toc491875419"/>
      <w:bookmarkStart w:id="404" w:name="_Toc492707720"/>
      <w:bookmarkStart w:id="405" w:name="_Toc494889273"/>
      <w:r>
        <w:t>k</w:t>
      </w:r>
      <w:r w:rsidR="000C4F61" w:rsidRPr="00F66C86">
        <w:t>)</w:t>
      </w:r>
      <w:r w:rsidR="000C4F61" w:rsidRPr="00F66C86">
        <w:tab/>
        <w:t>P7ab Formulář Potvrzení Agentury k projektu OP VVV</w:t>
      </w:r>
      <w:bookmarkEnd w:id="397"/>
      <w:bookmarkEnd w:id="398"/>
      <w:bookmarkEnd w:id="399"/>
      <w:r w:rsidR="00D61ACD">
        <w:t xml:space="preserve"> 5.0</w:t>
      </w:r>
      <w:bookmarkEnd w:id="400"/>
      <w:bookmarkEnd w:id="401"/>
      <w:bookmarkEnd w:id="402"/>
    </w:p>
    <w:p w:rsidR="00DF1388" w:rsidRPr="00F66C86" w:rsidRDefault="00DF1388" w:rsidP="000C4F61">
      <w:pPr>
        <w:pStyle w:val="Nadpis-dl2"/>
      </w:pPr>
      <w:bookmarkStart w:id="406" w:name="_Toc495955956"/>
      <w:bookmarkStart w:id="407" w:name="_Toc510630698"/>
      <w:bookmarkStart w:id="408" w:name="_Toc510794047"/>
      <w:r>
        <w:t>l)</w:t>
      </w:r>
      <w:r>
        <w:tab/>
        <w:t xml:space="preserve">P7ac Formulář Potvrzení Agentury k projektu </w:t>
      </w:r>
      <w:r w:rsidR="00D61ACD">
        <w:t>IROP 5.0</w:t>
      </w:r>
      <w:bookmarkEnd w:id="406"/>
      <w:bookmarkEnd w:id="407"/>
      <w:bookmarkEnd w:id="408"/>
    </w:p>
    <w:p w:rsidR="00156B87" w:rsidRPr="00F66C86" w:rsidRDefault="00531FB8" w:rsidP="00156B87">
      <w:pPr>
        <w:pStyle w:val="Nadpis-dl2"/>
      </w:pPr>
      <w:bookmarkStart w:id="409" w:name="_Toc495955957"/>
      <w:bookmarkStart w:id="410" w:name="_Toc510630699"/>
      <w:bookmarkStart w:id="411" w:name="_Toc510794048"/>
      <w:r>
        <w:t>m</w:t>
      </w:r>
      <w:r w:rsidR="00156B87" w:rsidRPr="00F66C86">
        <w:t>)</w:t>
      </w:r>
      <w:r w:rsidR="00156B87" w:rsidRPr="00F66C86">
        <w:tab/>
        <w:t>P7b Formulář Vyjádření Agentury k</w:t>
      </w:r>
      <w:r w:rsidR="00D61ACD">
        <w:t> </w:t>
      </w:r>
      <w:r w:rsidR="00156B87" w:rsidRPr="00F66C86">
        <w:t>MPI</w:t>
      </w:r>
      <w:bookmarkEnd w:id="403"/>
      <w:bookmarkEnd w:id="404"/>
      <w:bookmarkEnd w:id="405"/>
      <w:r w:rsidR="00D61ACD">
        <w:t xml:space="preserve"> 5.0</w:t>
      </w:r>
      <w:bookmarkEnd w:id="409"/>
      <w:bookmarkEnd w:id="410"/>
      <w:bookmarkEnd w:id="411"/>
    </w:p>
    <w:p w:rsidR="00156B87" w:rsidRPr="00F66C86" w:rsidRDefault="00531FB8" w:rsidP="00156B87">
      <w:pPr>
        <w:pStyle w:val="Nadpis-dl2"/>
      </w:pPr>
      <w:bookmarkStart w:id="412" w:name="_Toc491875420"/>
      <w:bookmarkStart w:id="413" w:name="_Toc492707721"/>
      <w:bookmarkStart w:id="414" w:name="_Toc494889274"/>
      <w:bookmarkStart w:id="415" w:name="_Toc495955958"/>
      <w:bookmarkStart w:id="416" w:name="_Toc510630700"/>
      <w:bookmarkStart w:id="417" w:name="_Toc510794049"/>
      <w:r>
        <w:t>n</w:t>
      </w:r>
      <w:r w:rsidR="00156B87" w:rsidRPr="00F66C86">
        <w:t>)</w:t>
      </w:r>
      <w:r w:rsidR="00156B87" w:rsidRPr="00F66C86">
        <w:tab/>
        <w:t>P7c Formulář Vyjádření Agentury k</w:t>
      </w:r>
      <w:r w:rsidR="00D61ACD">
        <w:t> </w:t>
      </w:r>
      <w:r w:rsidR="00156B87" w:rsidRPr="00F66C86">
        <w:t>SPSZ</w:t>
      </w:r>
      <w:bookmarkEnd w:id="412"/>
      <w:bookmarkEnd w:id="413"/>
      <w:bookmarkEnd w:id="414"/>
      <w:r w:rsidR="00D61ACD">
        <w:t xml:space="preserve"> 5.0</w:t>
      </w:r>
      <w:bookmarkEnd w:id="415"/>
      <w:bookmarkEnd w:id="416"/>
      <w:bookmarkEnd w:id="417"/>
    </w:p>
    <w:p w:rsidR="00156B87" w:rsidRDefault="00531FB8" w:rsidP="00156B87">
      <w:pPr>
        <w:pStyle w:val="Nadpis-dl2"/>
      </w:pPr>
      <w:bookmarkStart w:id="418" w:name="_Toc491875421"/>
      <w:bookmarkStart w:id="419" w:name="_Toc492707722"/>
      <w:bookmarkStart w:id="420" w:name="_Toc494889275"/>
      <w:bookmarkStart w:id="421" w:name="_Toc495955959"/>
      <w:bookmarkStart w:id="422" w:name="_Toc510630701"/>
      <w:bookmarkStart w:id="423" w:name="_Toc510794050"/>
      <w:r>
        <w:t>o</w:t>
      </w:r>
      <w:r w:rsidR="00156B87" w:rsidRPr="00F66C86">
        <w:t>)</w:t>
      </w:r>
      <w:r w:rsidR="00156B87" w:rsidRPr="00F66C86">
        <w:tab/>
        <w:t>P8</w:t>
      </w:r>
      <w:r w:rsidR="00D61ACD">
        <w:t>a</w:t>
      </w:r>
      <w:bookmarkEnd w:id="418"/>
      <w:bookmarkEnd w:id="419"/>
      <w:bookmarkEnd w:id="420"/>
      <w:r w:rsidR="00F5616A">
        <w:t xml:space="preserve"> </w:t>
      </w:r>
      <w:r w:rsidR="00D61ACD">
        <w:t>Jádrové ukazatele pro identifikaci míry sociálního vyloučení 5.0</w:t>
      </w:r>
      <w:bookmarkEnd w:id="421"/>
      <w:bookmarkEnd w:id="422"/>
      <w:bookmarkEnd w:id="423"/>
    </w:p>
    <w:p w:rsidR="00D61ACD" w:rsidRPr="00F66C86" w:rsidRDefault="00531FB8" w:rsidP="00156B87">
      <w:pPr>
        <w:pStyle w:val="Nadpis-dl2"/>
      </w:pPr>
      <w:bookmarkStart w:id="424" w:name="_Toc495955960"/>
      <w:bookmarkStart w:id="425" w:name="_Toc510630702"/>
      <w:bookmarkStart w:id="426" w:name="_Toc510794051"/>
      <w:r>
        <w:t>p</w:t>
      </w:r>
      <w:r w:rsidR="00D61ACD">
        <w:t>)</w:t>
      </w:r>
      <w:r w:rsidR="00D61ACD">
        <w:tab/>
        <w:t>P8b Jádrové ukazatele popisující stav místní vzdělávací soustavy 5.0</w:t>
      </w:r>
      <w:bookmarkEnd w:id="424"/>
      <w:bookmarkEnd w:id="425"/>
      <w:bookmarkEnd w:id="426"/>
    </w:p>
    <w:p w:rsidR="00156B87" w:rsidRPr="00F66C86" w:rsidRDefault="00531FB8" w:rsidP="00156B87">
      <w:pPr>
        <w:pStyle w:val="Nadpis-dl2"/>
      </w:pPr>
      <w:bookmarkStart w:id="427" w:name="_Toc491875422"/>
      <w:bookmarkStart w:id="428" w:name="_Toc492707723"/>
      <w:bookmarkStart w:id="429" w:name="_Toc494889276"/>
      <w:bookmarkStart w:id="430" w:name="_Toc495955961"/>
      <w:bookmarkStart w:id="431" w:name="_Toc510630703"/>
      <w:bookmarkStart w:id="432" w:name="_Toc510794052"/>
      <w:r>
        <w:t>q)</w:t>
      </w:r>
      <w:r>
        <w:tab/>
        <w:t>P9a</w:t>
      </w:r>
      <w:r w:rsidR="00AE06F4">
        <w:t xml:space="preserve"> Vymezení pozice m</w:t>
      </w:r>
      <w:r w:rsidR="00156B87" w:rsidRPr="00F66C86">
        <w:t>anažera SZ</w:t>
      </w:r>
      <w:bookmarkEnd w:id="427"/>
      <w:bookmarkEnd w:id="428"/>
      <w:bookmarkEnd w:id="429"/>
      <w:r>
        <w:t xml:space="preserve"> 5.0</w:t>
      </w:r>
      <w:bookmarkEnd w:id="430"/>
      <w:bookmarkEnd w:id="431"/>
      <w:bookmarkEnd w:id="432"/>
    </w:p>
    <w:p w:rsidR="00156B87" w:rsidRPr="00F66C86" w:rsidRDefault="00531FB8" w:rsidP="00156B87">
      <w:pPr>
        <w:pStyle w:val="Nadpis-dl2"/>
      </w:pPr>
      <w:bookmarkStart w:id="433" w:name="_Toc491875423"/>
      <w:bookmarkStart w:id="434" w:name="_Toc492707724"/>
      <w:bookmarkStart w:id="435" w:name="_Toc494889277"/>
      <w:bookmarkStart w:id="436" w:name="_Toc495955962"/>
      <w:bookmarkStart w:id="437" w:name="_Toc510630704"/>
      <w:bookmarkStart w:id="438" w:name="_Toc510794053"/>
      <w:r>
        <w:t>r)</w:t>
      </w:r>
      <w:r>
        <w:tab/>
        <w:t xml:space="preserve">P9b </w:t>
      </w:r>
      <w:r w:rsidR="00156B87" w:rsidRPr="00F66C86">
        <w:t xml:space="preserve">Vymezení pozic </w:t>
      </w:r>
      <w:bookmarkEnd w:id="433"/>
      <w:bookmarkEnd w:id="434"/>
      <w:bookmarkEnd w:id="435"/>
      <w:r>
        <w:t>konzultantů a metodiků ASZ 5.0</w:t>
      </w:r>
      <w:bookmarkEnd w:id="436"/>
      <w:bookmarkEnd w:id="437"/>
      <w:bookmarkEnd w:id="438"/>
    </w:p>
    <w:p w:rsidR="00156B87" w:rsidRPr="00F66C86" w:rsidRDefault="00531FB8" w:rsidP="00156B87">
      <w:pPr>
        <w:pStyle w:val="Nadpis-dl2"/>
      </w:pPr>
      <w:bookmarkStart w:id="439" w:name="_Toc491875424"/>
      <w:bookmarkStart w:id="440" w:name="_Toc492707725"/>
      <w:bookmarkStart w:id="441" w:name="_Toc494889278"/>
      <w:bookmarkStart w:id="442" w:name="_Toc495955963"/>
      <w:bookmarkStart w:id="443" w:name="_Toc510630705"/>
      <w:bookmarkStart w:id="444" w:name="_Toc510794054"/>
      <w:r>
        <w:t>s)</w:t>
      </w:r>
      <w:r>
        <w:tab/>
        <w:t xml:space="preserve">P10a </w:t>
      </w:r>
      <w:r w:rsidR="00A66C07">
        <w:t>Vymezení p</w:t>
      </w:r>
      <w:r w:rsidR="00156B87" w:rsidRPr="00F66C86">
        <w:t>racovní skupiny Projekty a implementace</w:t>
      </w:r>
      <w:bookmarkEnd w:id="439"/>
      <w:bookmarkEnd w:id="440"/>
      <w:bookmarkEnd w:id="441"/>
      <w:r>
        <w:t xml:space="preserve"> 5.0</w:t>
      </w:r>
      <w:bookmarkEnd w:id="442"/>
      <w:bookmarkEnd w:id="443"/>
      <w:bookmarkEnd w:id="444"/>
    </w:p>
    <w:p w:rsidR="00156B87" w:rsidRPr="00F66C86" w:rsidRDefault="00531FB8" w:rsidP="00156B87">
      <w:pPr>
        <w:pStyle w:val="Nadpis-dl2"/>
      </w:pPr>
      <w:bookmarkStart w:id="445" w:name="_Toc491875425"/>
      <w:bookmarkStart w:id="446" w:name="_Toc492707726"/>
      <w:bookmarkStart w:id="447" w:name="_Toc494889279"/>
      <w:bookmarkStart w:id="448" w:name="_Toc495955964"/>
      <w:bookmarkStart w:id="449" w:name="_Toc510630706"/>
      <w:bookmarkStart w:id="450" w:name="_Toc510794055"/>
      <w:r>
        <w:t>t)</w:t>
      </w:r>
      <w:r>
        <w:tab/>
        <w:t xml:space="preserve">P10b </w:t>
      </w:r>
      <w:r w:rsidR="00CD33EE">
        <w:t>Vymezení Výboru l</w:t>
      </w:r>
      <w:r w:rsidR="00156B87" w:rsidRPr="00F66C86">
        <w:t>okálního partnerství</w:t>
      </w:r>
      <w:bookmarkEnd w:id="445"/>
      <w:bookmarkEnd w:id="446"/>
      <w:bookmarkEnd w:id="447"/>
      <w:r>
        <w:t xml:space="preserve"> 5.0</w:t>
      </w:r>
      <w:bookmarkEnd w:id="448"/>
      <w:bookmarkEnd w:id="449"/>
      <w:bookmarkEnd w:id="450"/>
    </w:p>
    <w:p w:rsidR="00156B87" w:rsidRDefault="00531FB8" w:rsidP="00156B87">
      <w:pPr>
        <w:pStyle w:val="Nadpis-dl2"/>
      </w:pPr>
      <w:bookmarkStart w:id="451" w:name="_Toc491875426"/>
      <w:bookmarkStart w:id="452" w:name="_Toc492707727"/>
      <w:bookmarkStart w:id="453" w:name="_Toc494889280"/>
      <w:bookmarkStart w:id="454" w:name="_Toc495955965"/>
      <w:bookmarkStart w:id="455" w:name="_Toc510630707"/>
      <w:bookmarkStart w:id="456" w:name="_Toc510794056"/>
      <w:r>
        <w:t>u</w:t>
      </w:r>
      <w:r w:rsidR="00156B87" w:rsidRPr="00F66C86">
        <w:t>)</w:t>
      </w:r>
      <w:r w:rsidR="00156B87" w:rsidRPr="00F66C86">
        <w:tab/>
        <w:t>P11 Způsob spolupráce s</w:t>
      </w:r>
      <w:r>
        <w:t> </w:t>
      </w:r>
      <w:r w:rsidR="00156B87" w:rsidRPr="00F66C86">
        <w:t>MAS</w:t>
      </w:r>
      <w:bookmarkEnd w:id="451"/>
      <w:bookmarkEnd w:id="452"/>
      <w:bookmarkEnd w:id="453"/>
      <w:r>
        <w:t xml:space="preserve"> 5.0</w:t>
      </w:r>
      <w:bookmarkEnd w:id="454"/>
      <w:bookmarkEnd w:id="455"/>
      <w:bookmarkEnd w:id="456"/>
    </w:p>
    <w:p w:rsidR="00531FB8" w:rsidRPr="00F66C86" w:rsidRDefault="00531FB8" w:rsidP="00156B87">
      <w:pPr>
        <w:pStyle w:val="Nadpis-dl2"/>
      </w:pPr>
      <w:bookmarkStart w:id="457" w:name="_Toc495955966"/>
      <w:bookmarkStart w:id="458" w:name="_Toc510630708"/>
      <w:bookmarkStart w:id="459" w:name="_Toc510794057"/>
      <w:r>
        <w:t>v)</w:t>
      </w:r>
      <w:r>
        <w:tab/>
        <w:t xml:space="preserve">P12 </w:t>
      </w:r>
      <w:r w:rsidR="00842FC4">
        <w:t xml:space="preserve">Etický kodex výzkumníků </w:t>
      </w:r>
      <w:r w:rsidR="002E77F7">
        <w:t>ASZ</w:t>
      </w:r>
      <w:r w:rsidR="00842FC4">
        <w:t xml:space="preserve"> 5.0</w:t>
      </w:r>
      <w:bookmarkEnd w:id="457"/>
      <w:bookmarkEnd w:id="458"/>
      <w:bookmarkEnd w:id="459"/>
    </w:p>
    <w:p w:rsidR="00156B87" w:rsidRPr="00F66C86" w:rsidRDefault="00156B87" w:rsidP="006A78B9"/>
    <w:sectPr w:rsidR="00156B87" w:rsidRPr="00F66C86" w:rsidSect="005659C4">
      <w:footerReference w:type="default" r:id="rId40"/>
      <w:pgSz w:w="11906" w:h="16838" w:code="9"/>
      <w:pgMar w:top="1418" w:right="1276"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89E" w:rsidRDefault="0027589E" w:rsidP="00152083">
      <w:r>
        <w:separator/>
      </w:r>
    </w:p>
  </w:endnote>
  <w:endnote w:type="continuationSeparator" w:id="0">
    <w:p w:rsidR="0027589E" w:rsidRDefault="0027589E" w:rsidP="00152083">
      <w:r>
        <w:continuationSeparator/>
      </w:r>
    </w:p>
  </w:endnote>
  <w:endnote w:type="continuationNotice" w:id="1">
    <w:p w:rsidR="0027589E" w:rsidRDefault="0027589E" w:rsidP="00152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89E" w:rsidRPr="00053943" w:rsidRDefault="0027589E" w:rsidP="0030351E">
    <w:pPr>
      <w:pStyle w:val="Zpat"/>
      <w:jc w:val="center"/>
      <w:rPr>
        <w:color w:val="FFFFFF"/>
      </w:rPr>
    </w:pPr>
    <w:r w:rsidRPr="00053943">
      <w:rPr>
        <w:color w:val="FFFFFF"/>
      </w:rPr>
      <w:fldChar w:fldCharType="begin"/>
    </w:r>
    <w:r w:rsidRPr="00053943">
      <w:rPr>
        <w:color w:val="FFFFFF"/>
      </w:rPr>
      <w:instrText xml:space="preserve"> PAGE   \* MERGEFORMAT </w:instrText>
    </w:r>
    <w:r w:rsidRPr="00053943">
      <w:rPr>
        <w:color w:val="FFFFFF"/>
      </w:rPr>
      <w:fldChar w:fldCharType="separate"/>
    </w:r>
    <w:r w:rsidR="00DB1C8D" w:rsidRPr="00DB1C8D">
      <w:rPr>
        <w:noProof/>
        <w:color w:val="FFFFFF" w:themeColor="background1"/>
      </w:rPr>
      <w:t>1</w:t>
    </w:r>
    <w:r w:rsidRPr="00053943">
      <w:rPr>
        <w:color w:val="FFFFFF"/>
      </w:rPr>
      <w:fldChar w:fldCharType="end"/>
    </w:r>
  </w:p>
  <w:p w:rsidR="0027589E" w:rsidRDefault="0027589E" w:rsidP="002268D0">
    <w:pPr>
      <w:pStyle w:val="Zpat"/>
    </w:pPr>
  </w:p>
  <w:p w:rsidR="0027589E" w:rsidRDefault="0027589E" w:rsidP="002268D0"/>
  <w:p w:rsidR="0027589E" w:rsidRDefault="0027589E" w:rsidP="002268D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89E" w:rsidRPr="0030351E" w:rsidRDefault="0027589E" w:rsidP="000704EA">
    <w:pPr>
      <w:pStyle w:val="Zpat"/>
      <w:spacing w:before="200"/>
      <w:jc w:val="center"/>
    </w:pPr>
    <w:r>
      <w:fldChar w:fldCharType="begin"/>
    </w:r>
    <w:r>
      <w:instrText xml:space="preserve"> PAGE   \* MERGEFORMAT </w:instrText>
    </w:r>
    <w:r>
      <w:fldChar w:fldCharType="separate"/>
    </w:r>
    <w:r w:rsidR="00DB1C8D">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89E" w:rsidRDefault="0027589E" w:rsidP="00152083">
      <w:r>
        <w:separator/>
      </w:r>
    </w:p>
  </w:footnote>
  <w:footnote w:type="continuationSeparator" w:id="0">
    <w:p w:rsidR="0027589E" w:rsidRDefault="0027589E" w:rsidP="00152083">
      <w:r>
        <w:continuationSeparator/>
      </w:r>
    </w:p>
  </w:footnote>
  <w:footnote w:type="continuationNotice" w:id="1">
    <w:p w:rsidR="0027589E" w:rsidRDefault="0027589E" w:rsidP="00152083"/>
  </w:footnote>
  <w:footnote w:id="2">
    <w:p w:rsidR="0027589E" w:rsidRPr="000653A5" w:rsidRDefault="0027589E" w:rsidP="00365CD6">
      <w:pPr>
        <w:pStyle w:val="Textpoznpodarou"/>
      </w:pPr>
      <w:r w:rsidRPr="000653A5">
        <w:rPr>
          <w:rStyle w:val="Znakapoznpodarou"/>
        </w:rPr>
        <w:footnoteRef/>
      </w:r>
      <w:r w:rsidRPr="000653A5">
        <w:t xml:space="preserve"> Mezi mikroregiony se započítávají jak svazky obcí podle zákona č. 128/2000 Sb.,</w:t>
      </w:r>
      <w:r>
        <w:t xml:space="preserve"> o obcích,</w:t>
      </w:r>
      <w:r w:rsidRPr="000653A5">
        <w:t xml:space="preserve"> tak sdružení, která byla založena podle </w:t>
      </w:r>
      <w:r>
        <w:t xml:space="preserve">zákona č. 89/2012 Sb., </w:t>
      </w:r>
      <w:hyperlink r:id="rId1" w:tooltip="Občanský zákoník (Československo, 1964)" w:history="1">
        <w:r w:rsidRPr="000653A5">
          <w:rPr>
            <w:rStyle w:val="Hypertextovodkaz"/>
          </w:rPr>
          <w:t>občanského zákoníku</w:t>
        </w:r>
      </w:hyperlink>
      <w:r w:rsidRPr="000653A5">
        <w:t xml:space="preserve"> (některé mikroregiony jsou stále ještě založeny podle staršího zákona č. 367/1990 Sb.).</w:t>
      </w:r>
    </w:p>
  </w:footnote>
  <w:footnote w:id="3">
    <w:p w:rsidR="0027589E" w:rsidRPr="000653A5" w:rsidRDefault="0027589E" w:rsidP="00365CD6">
      <w:pPr>
        <w:pStyle w:val="Textpoznpodarou"/>
      </w:pPr>
      <w:r w:rsidRPr="000653A5">
        <w:rPr>
          <w:rStyle w:val="Znakapoznpodarou"/>
        </w:rPr>
        <w:footnoteRef/>
      </w:r>
      <w:r w:rsidRPr="000653A5">
        <w:t xml:space="preserve"> Spolupráce s městskými obvody či částmi je možná jen tehdy, </w:t>
      </w:r>
      <w:proofErr w:type="gramStart"/>
      <w:r w:rsidRPr="000653A5">
        <w:t>mají</w:t>
      </w:r>
      <w:proofErr w:type="gramEnd"/>
      <w:r w:rsidRPr="000653A5">
        <w:t>–</w:t>
      </w:r>
      <w:proofErr w:type="spellStart"/>
      <w:proofErr w:type="gramStart"/>
      <w:r w:rsidRPr="000653A5">
        <w:t>li</w:t>
      </w:r>
      <w:proofErr w:type="spellEnd"/>
      <w:proofErr w:type="gramEnd"/>
      <w:r w:rsidRPr="000653A5">
        <w:t xml:space="preserve"> vlastní právní subjektivitu.</w:t>
      </w:r>
    </w:p>
  </w:footnote>
  <w:footnote w:id="4">
    <w:p w:rsidR="0027589E" w:rsidRPr="000653A5" w:rsidRDefault="0027589E" w:rsidP="00365CD6">
      <w:pPr>
        <w:pStyle w:val="Textpoznpodarou"/>
      </w:pPr>
      <w:r w:rsidRPr="000653A5">
        <w:rPr>
          <w:rStyle w:val="Znakapoznpodarou"/>
        </w:rPr>
        <w:footnoteRef/>
      </w:r>
      <w:r w:rsidRPr="000653A5">
        <w:t xml:space="preserve"> V celém textu Metodiky je spojení „obec, svazek obcí“ používáno ve významu „město, obec, svazek obcí, mikroregion, městský obvod, městská část, obec zapojená v </w:t>
      </w:r>
      <w:proofErr w:type="gramStart"/>
      <w:r w:rsidRPr="000653A5">
        <w:t>MAS</w:t>
      </w:r>
      <w:proofErr w:type="gramEnd"/>
      <w:r w:rsidRPr="000653A5">
        <w:t>“ - viz výzva č. 30 0P Z</w:t>
      </w:r>
      <w:r>
        <w:t>,</w:t>
      </w:r>
      <w:r w:rsidRPr="000653A5">
        <w:t> v </w:t>
      </w:r>
      <w:r>
        <w:t xml:space="preserve">jejímž </w:t>
      </w:r>
      <w:r w:rsidRPr="000653A5">
        <w:t xml:space="preserve">rámci je financován systémový projekt Agentury </w:t>
      </w:r>
      <w:proofErr w:type="spellStart"/>
      <w:r w:rsidRPr="000653A5">
        <w:t>r</w:t>
      </w:r>
      <w:r>
        <w:t>eg</w:t>
      </w:r>
      <w:proofErr w:type="spellEnd"/>
      <w:r w:rsidRPr="000653A5">
        <w:t>. č.: CZ.03.2.63/0.0/0.0/15_030/0000605 „Systémové zajištění sociálního začleňování“.</w:t>
      </w:r>
    </w:p>
  </w:footnote>
  <w:footnote w:id="5">
    <w:p w:rsidR="0027589E" w:rsidRPr="000653A5" w:rsidRDefault="0027589E" w:rsidP="00365CD6">
      <w:pPr>
        <w:pStyle w:val="Textpoznpodarou"/>
      </w:pPr>
      <w:r w:rsidRPr="000653A5">
        <w:rPr>
          <w:rStyle w:val="Znakapoznpodarou"/>
        </w:rPr>
        <w:footnoteRef/>
      </w:r>
      <w:r w:rsidRPr="000653A5">
        <w:t xml:space="preserve"> Např. místní akční skupiny (dále MAS).</w:t>
      </w:r>
    </w:p>
  </w:footnote>
  <w:footnote w:id="6">
    <w:p w:rsidR="0027589E" w:rsidRPr="005B28E3" w:rsidRDefault="0027589E" w:rsidP="00627A56">
      <w:pPr>
        <w:pStyle w:val="Textpoznpodarou"/>
      </w:pPr>
      <w:r w:rsidRPr="005B28E3">
        <w:rPr>
          <w:rStyle w:val="Znakapoznpodarou"/>
        </w:rPr>
        <w:footnoteRef/>
      </w:r>
      <w:r w:rsidRPr="005B28E3">
        <w:t xml:space="preserve"> Viz Dohoda o partnerství, str. 8; NRP byly projednány vládou a vzaty na vědomí usnesením vlády č. 650/2011.</w:t>
      </w:r>
    </w:p>
  </w:footnote>
  <w:footnote w:id="7">
    <w:p w:rsidR="0027589E" w:rsidRPr="005B28E3" w:rsidRDefault="0027589E" w:rsidP="00365CD6">
      <w:pPr>
        <w:pStyle w:val="Textpoznpodarou"/>
        <w:rPr>
          <w:u w:val="single"/>
        </w:rPr>
      </w:pPr>
      <w:r w:rsidRPr="005B28E3">
        <w:rPr>
          <w:rStyle w:val="Znakapoznpodarou"/>
        </w:rPr>
        <w:footnoteRef/>
      </w:r>
      <w:r w:rsidRPr="005B28E3">
        <w:t xml:space="preserve"> Doporučení Rady EU ze dne 9. prosince 2013, o účinných opatřeních v oblasti integrace Romů v členských státech, Úřední věstník C 378, 24. 12. 2013, </w:t>
      </w:r>
      <w:hyperlink r:id="rId2" w:history="1">
        <w:r w:rsidRPr="005B28E3">
          <w:rPr>
            <w:rStyle w:val="Hypertextovodkaz"/>
            <w:color w:val="auto"/>
          </w:rPr>
          <w:t>http://eur-lex.europa.eu/LexUriServ/LexUriServ.do?uri=OJ:C:2013:378:0001:0007:CS:PDF</w:t>
        </w:r>
      </w:hyperlink>
    </w:p>
  </w:footnote>
  <w:footnote w:id="8">
    <w:p w:rsidR="0027589E" w:rsidRPr="005B28E3" w:rsidRDefault="0027589E" w:rsidP="00365CD6">
      <w:pPr>
        <w:pStyle w:val="Textpoznpodarou"/>
      </w:pPr>
      <w:r w:rsidRPr="005B28E3">
        <w:rPr>
          <w:rStyle w:val="Znakapoznpodarou"/>
        </w:rPr>
        <w:footnoteRef/>
      </w:r>
      <w:r w:rsidRPr="005B28E3">
        <w:t xml:space="preserve"> Dohoda o partnerství, str. 72 – 84; Dohoda o partnerství, str. 214 „Pro řešení problémů identifikovaných oblastí a cílových skupin se využije kombinace vhodných integrovaných nástrojů a provázanosti/komplementarity (při zajištění koordinace výzev) aktivit mezi relevantními programy financovaných z ESIF, EFRR (např. problematika zaměstnanosti, sociálních a zdravotních služeb, vzdělávání, rozvoje podnikání a dostupnosti bydlení pro cílové skupiny).</w:t>
      </w:r>
    </w:p>
  </w:footnote>
  <w:footnote w:id="9">
    <w:p w:rsidR="0027589E" w:rsidRPr="00043E60" w:rsidRDefault="0027589E" w:rsidP="00365CD6">
      <w:pPr>
        <w:pStyle w:val="Textpoznpodarou"/>
      </w:pPr>
      <w:r w:rsidRPr="005B28E3">
        <w:rPr>
          <w:rStyle w:val="Znakapoznpodarou"/>
        </w:rPr>
        <w:footnoteRef/>
      </w:r>
      <w:r w:rsidRPr="005B28E3">
        <w:t xml:space="preserve"> Spolu s „Místními plány inkluze“, které jsou zaměřeny na oblast vzdělávání. (Místní plán inkluze obce /svazku obcí je přílohou Strategického plánu sociálního začleňování dané obce / svazku obcí.)</w:t>
      </w:r>
    </w:p>
  </w:footnote>
  <w:footnote w:id="10">
    <w:p w:rsidR="0027589E" w:rsidRPr="005B28E3" w:rsidRDefault="0027589E" w:rsidP="00365CD6">
      <w:pPr>
        <w:pStyle w:val="Textpoznpodarou"/>
      </w:pPr>
      <w:r w:rsidRPr="005B28E3">
        <w:rPr>
          <w:rStyle w:val="Znakapoznpodarou"/>
        </w:rPr>
        <w:footnoteRef/>
      </w:r>
      <w:r w:rsidRPr="005B28E3">
        <w:t xml:space="preserve"> Např. v obcích do 2.000 obyvatel se SPSZ může soustředit jen na řešení kritických problémů. </w:t>
      </w:r>
    </w:p>
  </w:footnote>
  <w:footnote w:id="11">
    <w:p w:rsidR="0027589E" w:rsidRPr="005B28E3" w:rsidRDefault="0027589E" w:rsidP="00D41D35">
      <w:pPr>
        <w:pStyle w:val="Textpoznpodarou"/>
      </w:pPr>
      <w:r w:rsidRPr="005B28E3">
        <w:rPr>
          <w:rStyle w:val="Znakapoznpodarou"/>
        </w:rPr>
        <w:footnoteRef/>
      </w:r>
      <w:r w:rsidRPr="005B28E3">
        <w:t xml:space="preserve"> Více informací viz kap. 2 Metodiky – „Průběh spolupráce formou koordinovaného přístupu“, především kap. 2.3 – „Popis základních nástrojů koordinovaného přístupu“.</w:t>
      </w:r>
    </w:p>
  </w:footnote>
  <w:footnote w:id="12">
    <w:p w:rsidR="0027589E" w:rsidRPr="005B28E3" w:rsidRDefault="0027589E" w:rsidP="00365CD6">
      <w:pPr>
        <w:pStyle w:val="Textpoznpodarou"/>
      </w:pPr>
      <w:r w:rsidRPr="005B28E3">
        <w:rPr>
          <w:rStyle w:val="Znakapoznpodarou"/>
        </w:rPr>
        <w:footnoteRef/>
      </w:r>
      <w:r w:rsidRPr="005B28E3">
        <w:t xml:space="preserve"> Agentura poskytuje obcím také vzdálenou dílčí podporu a vzdálenou komplexní podporu. </w:t>
      </w:r>
      <w:r w:rsidRPr="005B28E3">
        <w:rPr>
          <w:b/>
        </w:rPr>
        <w:t>Vzdálená dílčí podpora</w:t>
      </w:r>
      <w:r w:rsidRPr="005B28E3">
        <w:t xml:space="preserve"> (tzv. „</w:t>
      </w:r>
      <w:r w:rsidRPr="005B28E3">
        <w:rPr>
          <w:b/>
        </w:rPr>
        <w:t>předvstupní podpora</w:t>
      </w:r>
      <w:r w:rsidRPr="005B28E3">
        <w:t xml:space="preserve">“, viz kap. 2.2.1 Metodiky) může být zaměřena na přípravu obce na vstup do KPSVL a zahrnuje podporu při zpracování přihlášky. </w:t>
      </w:r>
      <w:r w:rsidRPr="005B28E3">
        <w:rPr>
          <w:b/>
        </w:rPr>
        <w:t>Vzdálenou komplexní podporu</w:t>
      </w:r>
      <w:r w:rsidRPr="005B28E3">
        <w:t xml:space="preserve"> (tzv. „</w:t>
      </w:r>
      <w:r w:rsidRPr="005B28E3">
        <w:rPr>
          <w:b/>
        </w:rPr>
        <w:t>podpora ex post</w:t>
      </w:r>
      <w:r w:rsidRPr="005B28E3">
        <w:t xml:space="preserve">“, viz kap. 2.4.5 Metodiky) mohou využít obce (svazky obcí) po ukončení spolupráce formou </w:t>
      </w:r>
      <w:r w:rsidRPr="005B28E3">
        <w:rPr>
          <w:b/>
        </w:rPr>
        <w:t>intenzivní komplexní podpory</w:t>
      </w:r>
      <w:r w:rsidRPr="005B28E3">
        <w:t xml:space="preserve"> poskytované v rámci KPSVL.</w:t>
      </w:r>
    </w:p>
  </w:footnote>
  <w:footnote w:id="13">
    <w:p w:rsidR="0027589E" w:rsidRPr="00DF082D" w:rsidRDefault="0027589E" w:rsidP="00A4332B">
      <w:pPr>
        <w:pStyle w:val="Textpoznpodarou"/>
        <w:rPr>
          <w:sz w:val="18"/>
        </w:rPr>
      </w:pPr>
      <w:r w:rsidRPr="005B28E3">
        <w:rPr>
          <w:rStyle w:val="Znakapoznpodarou"/>
        </w:rPr>
        <w:footnoteRef/>
      </w:r>
      <w:r w:rsidRPr="005B28E3">
        <w:t xml:space="preserve"> Pro výkon činností vyplývajících z KPSVL Agentura realizuje v rámci příslušných výzev OP Z a OP VVV individuální projekty systémové, a to „Systémové zajištění sociálního začleňování“ registrační číslo projektu CZ.03.2.63/0.0./0.0/15_030/0000605 hrazeného z Operačního programu Zaměstnanost a „Inkluzivní a kvalitní vzdělávání v územích se sociálně vyloučenými lokalitami", </w:t>
      </w:r>
      <w:proofErr w:type="spellStart"/>
      <w:r w:rsidRPr="005B28E3">
        <w:t>reg</w:t>
      </w:r>
      <w:proofErr w:type="spellEnd"/>
      <w:r w:rsidRPr="005B28E3">
        <w:t xml:space="preserve">. </w:t>
      </w:r>
      <w:proofErr w:type="gramStart"/>
      <w:r w:rsidRPr="005B28E3">
        <w:t>č.</w:t>
      </w:r>
      <w:proofErr w:type="gramEnd"/>
      <w:r w:rsidRPr="005B28E3">
        <w:t xml:space="preserve"> CZ.02.3.62/0.0/0.0/15_001/0000586 hrazeného z Operačního programu Výzkum, vývoj a vzdělávání.</w:t>
      </w:r>
    </w:p>
  </w:footnote>
  <w:footnote w:id="14">
    <w:p w:rsidR="0027589E" w:rsidRPr="005B28E3" w:rsidRDefault="0027589E" w:rsidP="00A4332B">
      <w:pPr>
        <w:pStyle w:val="Textpoznpodarou"/>
      </w:pPr>
      <w:r w:rsidRPr="005B28E3">
        <w:rPr>
          <w:rStyle w:val="Znakapoznpodarou"/>
        </w:rPr>
        <w:footnoteRef/>
      </w:r>
      <w:r w:rsidRPr="005B28E3">
        <w:t xml:space="preserve"> Členy výboru jsou mj. zástupci řídicích orgánů OP Z, OP VVV a IROP, zástupce Asociace krajů ČR, zástupci krajských koordinátorů pro romské záležitosti, zástupce Svazu měst a obcí ČR, zástupce MPSV  pro oblast sociálního začleňování, zástupci Rady vlády pro záležitosti romské menšiny stránkách, externí odborníci apod. Podrobné informace o MVA, včetně výčtu pozic jeho členů, jsou dostupné na webových ASZ: </w:t>
      </w:r>
      <w:hyperlink r:id="rId3" w:history="1">
        <w:r w:rsidRPr="005B28E3">
          <w:rPr>
            <w:rStyle w:val="Hypertextovodkaz"/>
          </w:rPr>
          <w:t>http://www.socialni-zaclenovani.cz/monitorovaci-vybor</w:t>
        </w:r>
      </w:hyperlink>
      <w:r w:rsidRPr="005B28E3">
        <w:t>, v materiálech Statut Monitorovacího výboru a Jednací řád Monitorovacího výboru.</w:t>
      </w:r>
    </w:p>
  </w:footnote>
  <w:footnote w:id="15">
    <w:p w:rsidR="0027589E" w:rsidRPr="005B28E3" w:rsidRDefault="0027589E" w:rsidP="00A4332B">
      <w:pPr>
        <w:pStyle w:val="Textpoznpodarou"/>
      </w:pPr>
      <w:r w:rsidRPr="005B28E3">
        <w:rPr>
          <w:rStyle w:val="Znakapoznpodarou"/>
        </w:rPr>
        <w:footnoteRef/>
      </w:r>
      <w:r w:rsidRPr="005B28E3">
        <w:t xml:space="preserve"> Za společnou přihlášku více obcí (svazku obcí) udělí MVA 5 bodů navíc.</w:t>
      </w:r>
    </w:p>
  </w:footnote>
  <w:footnote w:id="16">
    <w:p w:rsidR="0027589E" w:rsidRPr="005B28E3" w:rsidRDefault="0027589E">
      <w:pPr>
        <w:pStyle w:val="Textpoznpodarou"/>
      </w:pPr>
      <w:r w:rsidRPr="005B28E3">
        <w:rPr>
          <w:rStyle w:val="Znakapoznpodarou"/>
        </w:rPr>
        <w:footnoteRef/>
      </w:r>
      <w:r w:rsidRPr="005B28E3">
        <w:t xml:space="preserve"> Viz https://www.esfcr.cz/mapa-svl-2015/www/index4658.html?page=2</w:t>
      </w:r>
    </w:p>
  </w:footnote>
  <w:footnote w:id="17">
    <w:p w:rsidR="0027589E" w:rsidRPr="004C761D" w:rsidRDefault="0027589E">
      <w:pPr>
        <w:pStyle w:val="Textpoznpodarou"/>
      </w:pPr>
      <w:r w:rsidRPr="005B28E3">
        <w:rPr>
          <w:rStyle w:val="Znakapoznpodarou"/>
        </w:rPr>
        <w:footnoteRef/>
      </w:r>
      <w:r w:rsidRPr="005B28E3">
        <w:t xml:space="preserve"> Viz http://www.socialni-zaclenovani.cz/co-je-socialni-vylouceni</w:t>
      </w:r>
    </w:p>
  </w:footnote>
  <w:footnote w:id="18">
    <w:p w:rsidR="0027589E" w:rsidRPr="005B28E3" w:rsidRDefault="0027589E">
      <w:pPr>
        <w:pStyle w:val="Textpoznpodarou"/>
      </w:pPr>
      <w:r w:rsidRPr="005B28E3">
        <w:rPr>
          <w:rStyle w:val="Znakapoznpodarou"/>
        </w:rPr>
        <w:footnoteRef/>
      </w:r>
      <w:r w:rsidRPr="005B28E3">
        <w:t xml:space="preserve"> Vymezení pozic LK, KIV a metodiků Agentury se řídí přílohou č. 9b – „Vymezení pozic konzultantů a metodiků Agentury 5.0“.</w:t>
      </w:r>
    </w:p>
  </w:footnote>
  <w:footnote w:id="19">
    <w:p w:rsidR="0027589E" w:rsidRPr="004C761D" w:rsidRDefault="0027589E" w:rsidP="00C1588E">
      <w:pPr>
        <w:pStyle w:val="Textpoznpodarou"/>
      </w:pPr>
      <w:r w:rsidRPr="005B28E3">
        <w:rPr>
          <w:rStyle w:val="Znakapoznpodarou"/>
        </w:rPr>
        <w:footnoteRef/>
      </w:r>
      <w:r w:rsidRPr="005B28E3">
        <w:t>Obec zařadí manažera SZ na pracovní pozici, která umožní realizaci jeho pracovní náplně (příloha č. 9a).</w:t>
      </w:r>
      <w:r w:rsidRPr="004C761D">
        <w:t xml:space="preserve">  </w:t>
      </w:r>
    </w:p>
  </w:footnote>
  <w:footnote w:id="20">
    <w:p w:rsidR="0027589E" w:rsidRPr="005B28E3" w:rsidRDefault="0027589E">
      <w:pPr>
        <w:pStyle w:val="Textpoznpodarou"/>
      </w:pPr>
      <w:r w:rsidRPr="005B28E3">
        <w:rPr>
          <w:rStyle w:val="Znakapoznpodarou"/>
        </w:rPr>
        <w:footnoteRef/>
      </w:r>
      <w:r w:rsidRPr="005B28E3">
        <w:t xml:space="preserve"> Jedná se o obce se základní působností. Dále viz zákon 314/2002 Sb., o stanovení obcí s pověřeným obecním úřadem a stanovení obcí s rozšířenou působností.</w:t>
      </w:r>
    </w:p>
  </w:footnote>
  <w:footnote w:id="21">
    <w:p w:rsidR="0027589E" w:rsidRPr="005B28E3" w:rsidRDefault="0027589E" w:rsidP="00365CD6">
      <w:pPr>
        <w:pStyle w:val="Textpoznpodarou"/>
      </w:pPr>
      <w:r w:rsidRPr="005B28E3">
        <w:rPr>
          <w:rStyle w:val="Znakapoznpodarou"/>
        </w:rPr>
        <w:footnoteRef/>
      </w:r>
      <w:r w:rsidRPr="005B28E3">
        <w:t xml:space="preserve"> V celém textu je používán pojem „ředitel Agentury“ ve smyslu </w:t>
      </w:r>
      <w:r>
        <w:t>ředitel či ředitelka Agentury</w:t>
      </w:r>
      <w:r w:rsidRPr="005B28E3">
        <w:t>.</w:t>
      </w:r>
    </w:p>
  </w:footnote>
  <w:footnote w:id="22">
    <w:p w:rsidR="0027589E" w:rsidRPr="005B28E3" w:rsidRDefault="0027589E">
      <w:pPr>
        <w:pStyle w:val="Textpoznpodarou"/>
      </w:pPr>
      <w:r w:rsidRPr="005B28E3">
        <w:rPr>
          <w:rStyle w:val="Znakapoznpodarou"/>
        </w:rPr>
        <w:footnoteRef/>
      </w:r>
      <w:r w:rsidRPr="005B28E3">
        <w:rPr>
          <w:rStyle w:val="Znakapoznpodarou"/>
          <w:vertAlign w:val="baseline"/>
        </w:rPr>
        <w:t xml:space="preserve"> Pokud není ustaven manažer SPSZ, přechází veškeré jeho aktivity na obec, která určí, kdo bude kterou aktivitu zajišťovat.</w:t>
      </w:r>
    </w:p>
  </w:footnote>
  <w:footnote w:id="23">
    <w:p w:rsidR="0027589E" w:rsidRPr="00627A56" w:rsidRDefault="0027589E" w:rsidP="00365CD6">
      <w:pPr>
        <w:pStyle w:val="Textpoznpodarou"/>
      </w:pPr>
      <w:r w:rsidRPr="005B28E3">
        <w:rPr>
          <w:rStyle w:val="Znakapoznpodarou"/>
        </w:rPr>
        <w:footnoteRef/>
      </w:r>
      <w:r w:rsidRPr="005B28E3">
        <w:t xml:space="preserve"> Zejména Střednědobý plán rozvoje sociálních služeb, krajská síť sociálních služeb, Dlouhodobý záměr rozvoje vzdělávací soustavy, Krajský plán prevence kriminality apod.</w:t>
      </w:r>
      <w:r w:rsidRPr="00627A56" w:rsidDel="00496504">
        <w:t xml:space="preserve"> </w:t>
      </w:r>
    </w:p>
  </w:footnote>
  <w:footnote w:id="24">
    <w:p w:rsidR="0027589E" w:rsidRPr="005B28E3" w:rsidRDefault="0027589E" w:rsidP="00365CD6">
      <w:pPr>
        <w:pStyle w:val="Textpoznpodarou"/>
      </w:pPr>
      <w:r w:rsidRPr="005B28E3">
        <w:rPr>
          <w:rStyle w:val="Znakapoznpodarou"/>
        </w:rPr>
        <w:footnoteRef/>
      </w:r>
      <w:r w:rsidRPr="005B28E3">
        <w:t xml:space="preserve"> Zejména rozvoj sociálních služeb apod. – více viz kap. 3 Metodiky.</w:t>
      </w:r>
    </w:p>
  </w:footnote>
  <w:footnote w:id="25">
    <w:p w:rsidR="0027589E" w:rsidRPr="00043E60" w:rsidRDefault="0027589E">
      <w:pPr>
        <w:pStyle w:val="Textpoznpodarou"/>
      </w:pPr>
      <w:r w:rsidRPr="005B28E3">
        <w:rPr>
          <w:rStyle w:val="Znakapoznpodarou"/>
        </w:rPr>
        <w:footnoteRef/>
      </w:r>
      <w:r w:rsidRPr="005B28E3">
        <w:t xml:space="preserve"> Viz také příloha č. 11 – „Způsob spolupráce s MAS 5.0“.</w:t>
      </w:r>
    </w:p>
  </w:footnote>
  <w:footnote w:id="26">
    <w:p w:rsidR="0027589E" w:rsidRDefault="0027589E">
      <w:pPr>
        <w:pStyle w:val="Textpoznpodarou"/>
      </w:pPr>
      <w:r>
        <w:rPr>
          <w:rStyle w:val="Znakapoznpodarou"/>
        </w:rPr>
        <w:footnoteRef/>
      </w:r>
      <w:r>
        <w:t xml:space="preserve"> </w:t>
      </w:r>
      <w:r w:rsidRPr="009E272B">
        <w:t>http://</w:t>
      </w:r>
      <w:proofErr w:type="gramStart"/>
      <w:r w:rsidRPr="009E272B">
        <w:t>www.strukturalni-fondy</w:t>
      </w:r>
      <w:proofErr w:type="gramEnd"/>
      <w:r w:rsidRPr="009E272B">
        <w:t>.cz/getmedia/dafb72e8-e60d-4635-b6eb-ecd7972b8e0e/MPIN_v1.pdf</w:t>
      </w:r>
    </w:p>
  </w:footnote>
  <w:footnote w:id="27">
    <w:p w:rsidR="0027589E" w:rsidRPr="005B28E3" w:rsidRDefault="0027589E" w:rsidP="00365CD6">
      <w:pPr>
        <w:pStyle w:val="Textpoznpodarou"/>
      </w:pPr>
      <w:r w:rsidRPr="005B28E3">
        <w:rPr>
          <w:rStyle w:val="Znakapoznpodarou"/>
        </w:rPr>
        <w:footnoteRef/>
      </w:r>
      <w:r w:rsidRPr="005B28E3">
        <w:t xml:space="preserve"> registrační číslo projektu CZ.03.2.63/0.0./0.0/15_030/0000605; více informací na </w:t>
      </w:r>
      <w:hyperlink r:id="rId4" w:history="1">
        <w:r w:rsidRPr="005B28E3">
          <w:t>www.socialni-zaclenovani.cz</w:t>
        </w:r>
      </w:hyperlink>
    </w:p>
  </w:footnote>
  <w:footnote w:id="28">
    <w:p w:rsidR="0027589E" w:rsidRPr="00043E60" w:rsidRDefault="0027589E" w:rsidP="00365CD6">
      <w:pPr>
        <w:pStyle w:val="Textpoznpodarou"/>
      </w:pPr>
      <w:r w:rsidRPr="005B28E3">
        <w:rPr>
          <w:rStyle w:val="Znakapoznpodarou"/>
        </w:rPr>
        <w:footnoteRef/>
      </w:r>
      <w:r w:rsidRPr="005B28E3">
        <w:t xml:space="preserve"> Viz schválený text Operačního programu Zaměstnanost (</w:t>
      </w:r>
      <w:hyperlink r:id="rId5" w:history="1">
        <w:r w:rsidRPr="005B28E3">
          <w:rPr>
            <w:rStyle w:val="Hypertextovodkaz"/>
          </w:rPr>
          <w:t>www.esfcr.cz/programy/op-zamestnanost</w:t>
        </w:r>
      </w:hyperlink>
      <w:r w:rsidRPr="005B28E3">
        <w:t>).</w:t>
      </w:r>
      <w:r w:rsidRPr="00043E60">
        <w:t xml:space="preserve"> </w:t>
      </w:r>
    </w:p>
  </w:footnote>
  <w:footnote w:id="29">
    <w:p w:rsidR="0027589E" w:rsidRPr="005B28E3" w:rsidRDefault="0027589E" w:rsidP="003604A9">
      <w:pPr>
        <w:pStyle w:val="Textpoznpodarou"/>
      </w:pPr>
      <w:r w:rsidRPr="005B28E3">
        <w:rPr>
          <w:rStyle w:val="Znakapoznpodarou"/>
        </w:rPr>
        <w:footnoteRef/>
      </w:r>
      <w:r w:rsidRPr="005B28E3">
        <w:t xml:space="preserve"> registrační číslo projektu CZ.02.3.62/0.0/0.0/15_001/0000586; více informací na </w:t>
      </w:r>
      <w:hyperlink r:id="rId6" w:history="1">
        <w:r w:rsidRPr="005B28E3">
          <w:t>www.socialni-zaclenovani.cz</w:t>
        </w:r>
      </w:hyperlink>
    </w:p>
  </w:footnote>
  <w:footnote w:id="30">
    <w:p w:rsidR="0027589E" w:rsidRPr="00043E60" w:rsidRDefault="0027589E" w:rsidP="00DD59CD">
      <w:pPr>
        <w:pStyle w:val="Textpoznpodarou"/>
      </w:pPr>
      <w:r w:rsidRPr="005B28E3">
        <w:rPr>
          <w:rStyle w:val="Znakapoznpodarou"/>
        </w:rPr>
        <w:footnoteRef/>
      </w:r>
      <w:r w:rsidRPr="005B28E3">
        <w:t xml:space="preserve"> Viz schválený text Operačního programu Výzkum, vývoj a vzdělávání (</w:t>
      </w:r>
      <w:hyperlink r:id="rId7" w:history="1">
        <w:r w:rsidRPr="005B28E3">
          <w:rPr>
            <w:rStyle w:val="Hypertextovodkaz"/>
          </w:rPr>
          <w:t>www.msmt.cz/strukturalni-fondy-1-text-op-vvv</w:t>
        </w:r>
      </w:hyperlink>
      <w:r w:rsidRPr="005B28E3">
        <w:t>).</w:t>
      </w:r>
    </w:p>
  </w:footnote>
  <w:footnote w:id="31">
    <w:p w:rsidR="0027589E" w:rsidRPr="005B28E3" w:rsidRDefault="0027589E" w:rsidP="00365CD6">
      <w:pPr>
        <w:pStyle w:val="Textpoznpodarou"/>
      </w:pPr>
      <w:r w:rsidRPr="005B28E3">
        <w:rPr>
          <w:rStyle w:val="Znakapoznpodarou"/>
        </w:rPr>
        <w:footnoteRef/>
      </w:r>
      <w:r w:rsidRPr="005B28E3">
        <w:t xml:space="preserve"> Přistoupení další obce k obcím, které již jsou do režimu KPSVL zapojeny, probíhá stejným způsobem jako výběr obce nové. </w:t>
      </w:r>
    </w:p>
  </w:footnote>
  <w:footnote w:id="32">
    <w:p w:rsidR="0027589E" w:rsidRPr="005B28E3" w:rsidRDefault="0027589E" w:rsidP="00365CD6">
      <w:pPr>
        <w:pStyle w:val="Textpoznpodarou"/>
      </w:pPr>
      <w:r w:rsidRPr="005B28E3">
        <w:rPr>
          <w:rStyle w:val="Znakapoznpodarou"/>
        </w:rPr>
        <w:footnoteRef/>
      </w:r>
      <w:r w:rsidRPr="005B28E3">
        <w:t xml:space="preserve"> Proces per </w:t>
      </w:r>
      <w:proofErr w:type="spellStart"/>
      <w:r w:rsidRPr="005B28E3">
        <w:t>rollam</w:t>
      </w:r>
      <w:proofErr w:type="spellEnd"/>
      <w:r w:rsidRPr="005B28E3">
        <w:t xml:space="preserve"> se řídí jednacím řádem MVA (dostupný z: http://www.socialni-zaclenovani.cz/monitorovaci-vybor).</w:t>
      </w:r>
    </w:p>
  </w:footnote>
  <w:footnote w:id="33">
    <w:p w:rsidR="0027589E" w:rsidRPr="005B28E3" w:rsidRDefault="0027589E" w:rsidP="00365CD6">
      <w:pPr>
        <w:pStyle w:val="Textpoznpodarou"/>
      </w:pPr>
      <w:r w:rsidRPr="005B28E3">
        <w:rPr>
          <w:rStyle w:val="Znakapoznpodarou"/>
        </w:rPr>
        <w:footnoteRef/>
      </w:r>
      <w:r w:rsidRPr="005B28E3">
        <w:t xml:space="preserve"> Týká se převážně velkých obcí.</w:t>
      </w:r>
    </w:p>
  </w:footnote>
  <w:footnote w:id="34">
    <w:p w:rsidR="0027589E" w:rsidRPr="005B28E3" w:rsidRDefault="0027589E" w:rsidP="00365CD6">
      <w:pPr>
        <w:pStyle w:val="Textpoznpodarou"/>
      </w:pPr>
      <w:r w:rsidRPr="005B28E3">
        <w:rPr>
          <w:rStyle w:val="Znakapoznpodarou"/>
        </w:rPr>
        <w:footnoteRef/>
      </w:r>
      <w:r w:rsidRPr="005B28E3">
        <w:t xml:space="preserve"> Např. ve velkých a statutárních městech kvůli velikému počtu členů lokálního partnerství.</w:t>
      </w:r>
    </w:p>
  </w:footnote>
  <w:footnote w:id="35">
    <w:p w:rsidR="0027589E" w:rsidRPr="005B28E3" w:rsidRDefault="0027589E" w:rsidP="00365CD6">
      <w:pPr>
        <w:pStyle w:val="Textpoznpodarou"/>
      </w:pPr>
      <w:r w:rsidRPr="005B28E3">
        <w:rPr>
          <w:rStyle w:val="Znakapoznpodarou"/>
        </w:rPr>
        <w:footnoteRef/>
      </w:r>
      <w:r>
        <w:t xml:space="preserve"> Složení V</w:t>
      </w:r>
      <w:r w:rsidRPr="005B28E3">
        <w:t>ýboru lokálního partnerství a jeho náplň viz příloha č. 10 b „Vymezení Výboru LP 5.0“.</w:t>
      </w:r>
    </w:p>
  </w:footnote>
  <w:footnote w:id="36">
    <w:p w:rsidR="0027589E" w:rsidRPr="005B28E3" w:rsidRDefault="0027589E">
      <w:pPr>
        <w:pStyle w:val="Textpoznpodarou"/>
      </w:pPr>
      <w:r w:rsidRPr="005B28E3">
        <w:rPr>
          <w:rStyle w:val="Znakapoznpodarou"/>
        </w:rPr>
        <w:footnoteRef/>
      </w:r>
      <w:r w:rsidRPr="005B28E3">
        <w:t xml:space="preserve"> Žádoucí je, aby členem pracovní skupiny byl i zástupce obyvatel SVL.</w:t>
      </w:r>
    </w:p>
  </w:footnote>
  <w:footnote w:id="37">
    <w:p w:rsidR="0027589E" w:rsidRPr="005B28E3" w:rsidRDefault="0027589E" w:rsidP="00365CD6">
      <w:pPr>
        <w:pStyle w:val="Textpoznpodarou"/>
      </w:pPr>
      <w:r w:rsidRPr="005B28E3">
        <w:rPr>
          <w:rStyle w:val="Znakapoznpodarou"/>
        </w:rPr>
        <w:footnoteRef/>
      </w:r>
      <w:r w:rsidRPr="005B28E3">
        <w:t xml:space="preserve"> Zaměřuje se na přípravu Místního plánu inkluze (MPI)  - viz kap. 2.3.3 Metodiky.</w:t>
      </w:r>
    </w:p>
  </w:footnote>
  <w:footnote w:id="38">
    <w:p w:rsidR="0027589E" w:rsidRPr="006646F6" w:rsidRDefault="0027589E" w:rsidP="006646F6">
      <w:pPr>
        <w:pStyle w:val="Textpoznpodarou"/>
        <w:tabs>
          <w:tab w:val="left" w:pos="6390"/>
        </w:tabs>
      </w:pPr>
      <w:r w:rsidRPr="005B28E3">
        <w:rPr>
          <w:rStyle w:val="Znakapoznpodarou"/>
        </w:rPr>
        <w:footnoteRef/>
      </w:r>
      <w:r w:rsidRPr="005B28E3">
        <w:t xml:space="preserve"> Složení PSPI a její náplň viz příloha č. 10a – Vymezení PSPI 5.0“.</w:t>
      </w:r>
    </w:p>
  </w:footnote>
  <w:footnote w:id="39">
    <w:p w:rsidR="0027589E" w:rsidRPr="005B28E3" w:rsidRDefault="0027589E" w:rsidP="0037408D">
      <w:pPr>
        <w:pStyle w:val="Textpoznpodarou"/>
      </w:pPr>
      <w:r w:rsidRPr="005B28E3">
        <w:rPr>
          <w:rStyle w:val="Znakapoznpodarou"/>
        </w:rPr>
        <w:footnoteRef/>
      </w:r>
      <w:r w:rsidRPr="005B28E3">
        <w:t xml:space="preserve"> Ve výjimečných případech je nositelem jiný subjekt, jehož je obec součástí (např. MAS). Vždy však musí být schválen orgánem nositele.</w:t>
      </w:r>
    </w:p>
  </w:footnote>
  <w:footnote w:id="40">
    <w:p w:rsidR="0027589E" w:rsidRPr="005B28E3" w:rsidRDefault="0027589E" w:rsidP="00250243">
      <w:pPr>
        <w:pStyle w:val="Textpoznpodarou"/>
      </w:pPr>
      <w:r w:rsidRPr="005B28E3">
        <w:rPr>
          <w:rStyle w:val="Znakapoznpodarou"/>
        </w:rPr>
        <w:footnoteRef/>
      </w:r>
      <w:r w:rsidRPr="005B28E3">
        <w:t xml:space="preserve"> Viz příloha č. 6ca; MKP je zpracován v rámci projektu „Systémové zajištění sociálního začleňování“, registrační číslo projektu CZ.03.2.63/0.0./0.0/15_030/0000605.</w:t>
      </w:r>
    </w:p>
  </w:footnote>
  <w:footnote w:id="41">
    <w:p w:rsidR="0027589E" w:rsidRDefault="0027589E" w:rsidP="00250243">
      <w:pPr>
        <w:pStyle w:val="Textpoznpodarou"/>
      </w:pPr>
      <w:r w:rsidRPr="005B28E3">
        <w:rPr>
          <w:rStyle w:val="Znakapoznpodarou"/>
        </w:rPr>
        <w:footnoteRef/>
      </w:r>
      <w:r w:rsidRPr="005B28E3">
        <w:t xml:space="preserve"> MKS je zpracována v rámci projektu „Inkluzivní a kvalitní vzdělávání v územích se sociálně vyloučenými lokalitami“, registrační číslo projektu CZ.02.3.62/0.0/0.0/15_001/0000586.</w:t>
      </w:r>
    </w:p>
  </w:footnote>
  <w:footnote w:id="42">
    <w:p w:rsidR="0027589E" w:rsidRPr="005B28E3" w:rsidRDefault="0027589E">
      <w:pPr>
        <w:pStyle w:val="Textpoznpodarou"/>
      </w:pPr>
      <w:r w:rsidRPr="005B28E3">
        <w:rPr>
          <w:rStyle w:val="Znakapoznpodarou"/>
        </w:rPr>
        <w:footnoteRef/>
      </w:r>
      <w:r w:rsidRPr="005B28E3">
        <w:t xml:space="preserve"> Evaluace bude probíhat v souladu s Metodikou pro sledování a vyhodnocování naplňování Strategie romské integrace do roku 2020.</w:t>
      </w:r>
    </w:p>
  </w:footnote>
  <w:footnote w:id="43">
    <w:p w:rsidR="0027589E" w:rsidRPr="005B28E3" w:rsidRDefault="0027589E">
      <w:pPr>
        <w:pStyle w:val="Textpoznpodarou"/>
      </w:pPr>
      <w:r w:rsidRPr="005B28E3">
        <w:rPr>
          <w:rStyle w:val="Znakapoznpodarou"/>
        </w:rPr>
        <w:footnoteRef/>
      </w:r>
      <w:r w:rsidRPr="005B28E3">
        <w:t xml:space="preserve"> Viz příloha č. 3 – „Memorandum o spolupráci mezi Agenturou a obcí 5.0“</w:t>
      </w:r>
    </w:p>
  </w:footnote>
  <w:footnote w:id="44">
    <w:p w:rsidR="0027589E" w:rsidRPr="005B28E3" w:rsidRDefault="0027589E" w:rsidP="006B3291">
      <w:pPr>
        <w:pStyle w:val="Textpoznpodarou"/>
      </w:pPr>
      <w:r w:rsidRPr="005B28E3">
        <w:rPr>
          <w:rStyle w:val="Znakapoznpodarou"/>
        </w:rPr>
        <w:footnoteRef/>
      </w:r>
      <w:r w:rsidRPr="005B28E3">
        <w:t xml:space="preserve"> Žádoucí je, aby členem lokálního partnerství byl i zástupce obyvatel SVL.</w:t>
      </w:r>
    </w:p>
    <w:p w:rsidR="0027589E" w:rsidRDefault="0027589E">
      <w:pPr>
        <w:pStyle w:val="Textpoznpodarou"/>
      </w:pPr>
    </w:p>
  </w:footnote>
  <w:footnote w:id="45">
    <w:p w:rsidR="0027589E" w:rsidRPr="005B28E3" w:rsidRDefault="0027589E">
      <w:pPr>
        <w:pStyle w:val="Textpoznpodarou"/>
      </w:pPr>
      <w:r w:rsidRPr="005B28E3">
        <w:rPr>
          <w:rStyle w:val="Znakapoznpodarou"/>
        </w:rPr>
        <w:footnoteRef/>
      </w:r>
      <w:r w:rsidRPr="005B28E3">
        <w:t xml:space="preserve"> </w:t>
      </w:r>
      <w:r w:rsidRPr="005B28E3">
        <w:rPr>
          <w:rStyle w:val="TextpoznpodarouChar"/>
        </w:rPr>
        <w:t>Viz příloha č. 7c – „Formulář Vyjádření Agentury k SPSZ 5.0“. K MPI zpracuje Agentura vyjádření podle přílohy č. 7b - „Formulář Vyjádření Agentury k MPI 5.0“.</w:t>
      </w:r>
    </w:p>
  </w:footnote>
  <w:footnote w:id="46">
    <w:p w:rsidR="0027589E" w:rsidRPr="005B28E3" w:rsidRDefault="0027589E">
      <w:pPr>
        <w:pStyle w:val="Textpoznpodarou"/>
      </w:pPr>
      <w:r w:rsidRPr="005B28E3">
        <w:rPr>
          <w:rStyle w:val="Znakapoznpodarou"/>
        </w:rPr>
        <w:footnoteRef/>
      </w:r>
      <w:r w:rsidRPr="005B28E3">
        <w:t xml:space="preserve"> Zveřejnění na ESF fóru je pouze pro potřeby výzev vyhlašovaných v </w:t>
      </w:r>
      <w:proofErr w:type="gramStart"/>
      <w:r w:rsidRPr="005B28E3">
        <w:t>OP</w:t>
      </w:r>
      <w:proofErr w:type="gramEnd"/>
      <w:r w:rsidRPr="005B28E3">
        <w:t xml:space="preserve"> Z. </w:t>
      </w:r>
    </w:p>
  </w:footnote>
  <w:footnote w:id="47">
    <w:p w:rsidR="0027589E" w:rsidRPr="005B28E3" w:rsidRDefault="0027589E" w:rsidP="00365CD6">
      <w:pPr>
        <w:pStyle w:val="Textpoznpodarou"/>
      </w:pPr>
      <w:r w:rsidRPr="005B28E3">
        <w:rPr>
          <w:rStyle w:val="Znakapoznpodarou"/>
        </w:rPr>
        <w:footnoteRef/>
      </w:r>
      <w:r w:rsidRPr="005B28E3">
        <w:t xml:space="preserve"> Viz příloha č.  7aa – „Potvrzení ASZ k projektu OP Z 5.0“, příloha č. 7ab – „Potvrzení ASZ k projektu OP VVV 5.0“, příloha č. 7ac –„Potvrzení ASZ k projektu IROP 5.0“.</w:t>
      </w:r>
    </w:p>
  </w:footnote>
  <w:footnote w:id="48">
    <w:p w:rsidR="0027589E" w:rsidRPr="00D804B2" w:rsidRDefault="0027589E">
      <w:pPr>
        <w:pStyle w:val="Textpoznpodarou"/>
      </w:pPr>
      <w:r w:rsidRPr="005B28E3">
        <w:rPr>
          <w:rStyle w:val="Znakapoznpodarou"/>
        </w:rPr>
        <w:footnoteRef/>
      </w:r>
      <w:r w:rsidRPr="005B28E3">
        <w:t xml:space="preserve"> V případě, že žadatel provede v žádosti po vydání Potvrzení ASZ k projektu změny, které by mohly ovlivnit výsledek posouzení ze strany Agentury, je nutné vydání nového potvrzení.</w:t>
      </w:r>
    </w:p>
  </w:footnote>
  <w:footnote w:id="49">
    <w:p w:rsidR="0027589E" w:rsidRPr="00A92100" w:rsidRDefault="0027589E">
      <w:pPr>
        <w:pStyle w:val="Textpoznpodarou"/>
        <w:rPr>
          <w:vertAlign w:val="superscript"/>
        </w:rPr>
      </w:pPr>
      <w:r w:rsidRPr="00BF2E2B">
        <w:rPr>
          <w:rStyle w:val="Znakapoznpodarou"/>
        </w:rPr>
        <w:footnoteRef/>
      </w:r>
      <w:r w:rsidRPr="00BF2E2B">
        <w:t xml:space="preserve"> Domovská stránka - www.esfcr.cz [</w:t>
      </w:r>
      <w:r>
        <w:t>online]. Copyright ©M [cit. 07. 10. 2017</w:t>
      </w:r>
      <w:r w:rsidRPr="00BF2E2B">
        <w:t>]. Dostupné z: </w:t>
      </w:r>
      <w:hyperlink r:id="rId8" w:history="1">
        <w:r w:rsidRPr="00BF2E2B">
          <w:rPr>
            <w:rStyle w:val="Hypertextovodkaz"/>
            <w:color w:val="auto"/>
            <w:u w:val="none"/>
          </w:rPr>
          <w:t>https://www.esfcr.cz/documents/21802/1862744/Komunitn%C3%AD+soci%C3%A1ln%C3%AD+pr%C3%A1ce+z+hlediska+MPSV/ab9115d4-b914-48f8-8b14-f36faf2e5b3f?version=1.0&amp;previewFileIndex=</w:t>
        </w:r>
      </w:hyperlink>
    </w:p>
  </w:footnote>
  <w:footnote w:id="50">
    <w:p w:rsidR="0027589E" w:rsidRDefault="0027589E" w:rsidP="00CC7FA2">
      <w:pPr>
        <w:pStyle w:val="Textpoznpodarou"/>
        <w:jc w:val="left"/>
      </w:pPr>
      <w:r>
        <w:rPr>
          <w:rStyle w:val="Znakapoznpodarou"/>
        </w:rPr>
        <w:footnoteRef/>
      </w:r>
      <w:r>
        <w:t xml:space="preserve"> Viz např.: </w:t>
      </w:r>
      <w:r w:rsidRPr="00CC7FA2">
        <w:t>https://www.esfcr.cz/documents/21802/1862744/Komunitn%C3%AD+soci%C3%A1ln%C3%AD+pr%C3%A1ce+z+hlediska+MPSV/ab9115d4-b914-48f8-8b14-f36faf2e5b3f?version=1.0&amp;previewFileIndex=</w:t>
      </w:r>
    </w:p>
  </w:footnote>
  <w:footnote w:id="51">
    <w:p w:rsidR="0027589E" w:rsidRPr="005B28E3" w:rsidRDefault="0027589E" w:rsidP="00AD599F">
      <w:pPr>
        <w:pStyle w:val="Textpoznpodarou"/>
      </w:pPr>
      <w:r w:rsidRPr="005B28E3">
        <w:rPr>
          <w:rStyle w:val="Znakapoznpodarou"/>
        </w:rPr>
        <w:footnoteRef/>
      </w:r>
      <w:r w:rsidRPr="005B28E3">
        <w:t xml:space="preserve"> Podpora uchazečů o zaměstnání při přechodu z nezaměstnanosti přes tréninkové pracovní místo, dotované pracovní místo až k zaměstnání na volném trhu, více viz </w:t>
      </w:r>
      <w:hyperlink r:id="rId9" w:history="1">
        <w:r w:rsidRPr="005B28E3">
          <w:rPr>
            <w:rStyle w:val="Hypertextovodkaz"/>
          </w:rPr>
          <w:t>http://www.socialni-zaclenovani.cz/prostupne-zamestnavani-metodika-a-manual-dobrych-praxi-ke-stazeni</w:t>
        </w:r>
      </w:hyperlink>
      <w:r w:rsidRPr="005B28E3">
        <w:rPr>
          <w:rStyle w:val="Hypertextovodkaz"/>
        </w:rPr>
        <w:t>.</w:t>
      </w:r>
    </w:p>
  </w:footnote>
  <w:footnote w:id="52">
    <w:p w:rsidR="0027589E" w:rsidRPr="005B28E3" w:rsidRDefault="0027589E" w:rsidP="00156B87">
      <w:pPr>
        <w:pStyle w:val="Textpoznpodarou"/>
      </w:pPr>
      <w:r w:rsidRPr="005B28E3">
        <w:rPr>
          <w:rStyle w:val="Znakapoznpodarou"/>
        </w:rPr>
        <w:footnoteRef/>
      </w:r>
      <w:r w:rsidRPr="005B28E3">
        <w:t xml:space="preserve"> Podrobněji viz kap. 3.1 Metodiky.</w:t>
      </w:r>
    </w:p>
  </w:footnote>
  <w:footnote w:id="53">
    <w:p w:rsidR="0027589E" w:rsidRPr="00DF082D" w:rsidRDefault="0027589E" w:rsidP="00156B87">
      <w:pPr>
        <w:pStyle w:val="Textpoznpodarou"/>
        <w:rPr>
          <w:sz w:val="18"/>
        </w:rPr>
      </w:pPr>
      <w:r w:rsidRPr="005B28E3">
        <w:rPr>
          <w:rStyle w:val="Znakapoznpodarou"/>
        </w:rPr>
        <w:footnoteRef/>
      </w:r>
      <w:r w:rsidRPr="005B28E3">
        <w:t xml:space="preserve"> V roce 2015 byla schválena Koncepce sociálního bydlení, následně připravovaný zákon o sociálním bydlení nebyl dosud schválen.</w:t>
      </w:r>
    </w:p>
  </w:footnote>
  <w:footnote w:id="54">
    <w:p w:rsidR="0027589E" w:rsidRPr="005B28E3" w:rsidRDefault="0027589E" w:rsidP="003146E2">
      <w:pPr>
        <w:pStyle w:val="Textpoznpodarou"/>
      </w:pPr>
      <w:r w:rsidRPr="005B28E3">
        <w:rPr>
          <w:rStyle w:val="Znakapoznpodarou"/>
        </w:rPr>
        <w:footnoteRef/>
      </w:r>
      <w:r w:rsidRPr="005B28E3">
        <w:t xml:space="preserve">Kapitola 3.4 Metodiky je zpracovávána v úzké vazbě na metodiky MAP a KAP a dohodu MŠMT s Agenturou o provázanosti těchto metodik se SPSZ a KPSVL. Současný stupeň rozpracovanosti metodik MAP a KAP indikuje také stupeň rozpracovanosti a podrobnosti metodického postupu při zpracování vzdělávací </w:t>
      </w:r>
      <w:r>
        <w:t>části SPSZ. Předpokládá se, že M</w:t>
      </w:r>
      <w:r w:rsidRPr="005B28E3">
        <w:t xml:space="preserve">etodika v kapitole 3.4 bude dále dopracována. </w:t>
      </w:r>
    </w:p>
  </w:footnote>
  <w:footnote w:id="55">
    <w:p w:rsidR="0027589E" w:rsidRPr="005B28E3" w:rsidRDefault="0027589E" w:rsidP="008045CA">
      <w:pPr>
        <w:pStyle w:val="Textpoznpodarou"/>
      </w:pPr>
      <w:r w:rsidRPr="005B28E3">
        <w:rPr>
          <w:rStyle w:val="Znakapoznpodarou"/>
        </w:rPr>
        <w:footnoteRef/>
      </w:r>
      <w:r w:rsidRPr="005B28E3">
        <w:t xml:space="preserve">Agentura prostřednictvím konzultanta inkluzivního vzdělávání spoluvytváří Místní plán inkluze pro oblast vzdělávání (MPI) jako přílohu schváleného SPSZ.  MPI vymezuje navrhovaná opatření na podporu inkluzivního a kvalitního vzdělávání, která musí mimo reagovat mimo jiné i na kapacity škol a školských zařízení v území s ohledem na vzdělávání dětí a žáků se speciálními vzdělávacími potřebami (SVP), s důrazem na žáky a žákyně s odlišnými životními podmínkami a pocházející z odlišného kulturního prostředí. Pro nastavení opatření bude také sloužit analýza místní vzdělávací sítě, primárně budou zjišťovány systémové bariéry v přístupu ke vzdělávání. </w:t>
      </w:r>
    </w:p>
    <w:p w:rsidR="0027589E" w:rsidRDefault="0027589E" w:rsidP="00156B87">
      <w:pPr>
        <w:pStyle w:val="Textpoznpodarou"/>
      </w:pPr>
    </w:p>
  </w:footnote>
  <w:footnote w:id="56">
    <w:p w:rsidR="0027589E" w:rsidRPr="005B28E3" w:rsidRDefault="0027589E" w:rsidP="00156B87">
      <w:pPr>
        <w:pStyle w:val="Textpoznpodarou"/>
      </w:pPr>
      <w:r w:rsidRPr="005B28E3">
        <w:rPr>
          <w:rStyle w:val="Znakapoznpodarou"/>
        </w:rPr>
        <w:footnoteRef/>
      </w:r>
      <w:r w:rsidRPr="005B28E3">
        <w:t xml:space="preserve"> Která může svým rozhodnutím zřizovat pracovní skupinu se zaměřením na vzdělávání. </w:t>
      </w:r>
    </w:p>
  </w:footnote>
  <w:footnote w:id="57">
    <w:p w:rsidR="0027589E" w:rsidRPr="005B28E3" w:rsidRDefault="0027589E" w:rsidP="003A280E">
      <w:pPr>
        <w:pStyle w:val="Textkomente"/>
      </w:pPr>
      <w:r w:rsidRPr="005B28E3">
        <w:rPr>
          <w:rStyle w:val="Znakapoznpodarou"/>
        </w:rPr>
        <w:footnoteRef/>
      </w:r>
      <w:r w:rsidRPr="005B28E3">
        <w:t xml:space="preserve"> Vyplývá z: Postupy zpracování MAP – Příloha č. 2 „Výzvy k předkládání projektů 5.0“. (viz kap. „Složení partnerství a organizační struktura“ – „Řídicí výbor“).</w:t>
      </w:r>
    </w:p>
  </w:footnote>
  <w:footnote w:id="58">
    <w:p w:rsidR="0027589E" w:rsidRPr="007441E2" w:rsidRDefault="0027589E" w:rsidP="005D5905">
      <w:pPr>
        <w:pStyle w:val="Textpoznpodarou"/>
      </w:pPr>
      <w:r w:rsidRPr="007441E2">
        <w:rPr>
          <w:rStyle w:val="Znakapoznpodarou"/>
        </w:rPr>
        <w:footnoteRef/>
      </w:r>
      <w:r w:rsidRPr="007441E2">
        <w:t xml:space="preserve"> </w:t>
      </w:r>
      <w:hyperlink r:id="rId10" w:history="1">
        <w:r w:rsidRPr="007441E2">
          <w:t>http://www.mvcr.cz/clanek/bezpecnostni-dobrovolnik.aspx</w:t>
        </w:r>
      </w:hyperlink>
      <w:r w:rsidRPr="007441E2">
        <w:t>; opatření je uvedeno ve Strategii prevence kriminality ČR na léta 2016 – 2020 (viz „Působení dalších subjektů v systému prevence kriminality“)</w:t>
      </w:r>
    </w:p>
    <w:p w:rsidR="0027589E" w:rsidRDefault="0027589E">
      <w:pPr>
        <w:pStyle w:val="Textpoznpodarou"/>
      </w:pPr>
    </w:p>
  </w:footnote>
  <w:footnote w:id="59">
    <w:p w:rsidR="0027589E" w:rsidRPr="00DF082D" w:rsidRDefault="0027589E" w:rsidP="008C63BB">
      <w:pPr>
        <w:pStyle w:val="Textpoznpodarou"/>
        <w:rPr>
          <w:sz w:val="18"/>
        </w:rPr>
      </w:pPr>
      <w:r w:rsidRPr="00D804B2">
        <w:rPr>
          <w:rStyle w:val="Znakapoznpodarou"/>
        </w:rPr>
        <w:footnoteRef/>
      </w:r>
      <w:r w:rsidRPr="00D804B2">
        <w:t xml:space="preserve"> </w:t>
      </w:r>
      <w:r w:rsidRPr="00DF082D">
        <w:rPr>
          <w:sz w:val="18"/>
        </w:rPr>
        <w:t xml:space="preserve">Viz např. OP PMP: </w:t>
      </w:r>
    </w:p>
    <w:p w:rsidR="0027589E" w:rsidRPr="00D804B2" w:rsidRDefault="0027589E" w:rsidP="008C63BB">
      <w:pPr>
        <w:pStyle w:val="Textpoznpodarou"/>
      </w:pPr>
      <w:hyperlink r:id="rId11" w:history="1">
        <w:r w:rsidRPr="00DF082D">
          <w:rPr>
            <w:rStyle w:val="Hypertextovodkaz"/>
            <w:color w:val="auto"/>
            <w:sz w:val="18"/>
            <w:u w:val="none"/>
          </w:rPr>
          <w:t>https://www.mpsv.cz/files/clanky/23931/Operacni_program_potravinove_a_materialni_pomoci__2014-2020__2_CZ.pdf</w:t>
        </w:r>
      </w:hyperlink>
      <w:r w:rsidRPr="00DF082D">
        <w:rPr>
          <w:sz w:val="18"/>
        </w:rPr>
        <w:t>. nebo http://www.obedyprodeti.cz/.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E19F2"/>
    <w:multiLevelType w:val="hybridMultilevel"/>
    <w:tmpl w:val="FD3C91F2"/>
    <w:lvl w:ilvl="0" w:tplc="76C279A4">
      <w:start w:val="1"/>
      <w:numFmt w:val="bullet"/>
      <w:pStyle w:val="odstavecsfajfkou"/>
      <w:lvlText w:val=""/>
      <w:lvlJc w:val="left"/>
      <w:pPr>
        <w:tabs>
          <w:tab w:val="num" w:pos="1077"/>
        </w:tabs>
        <w:ind w:left="1077" w:hanging="360"/>
      </w:pPr>
      <w:rPr>
        <w:rFonts w:ascii="Wingdings" w:hAnsi="Wingdings" w:hint="default"/>
      </w:rPr>
    </w:lvl>
    <w:lvl w:ilvl="1" w:tplc="04050003" w:tentative="1">
      <w:start w:val="1"/>
      <w:numFmt w:val="bullet"/>
      <w:lvlText w:val="o"/>
      <w:lvlJc w:val="left"/>
      <w:pPr>
        <w:tabs>
          <w:tab w:val="num" w:pos="1797"/>
        </w:tabs>
        <w:ind w:left="1797" w:hanging="360"/>
      </w:pPr>
      <w:rPr>
        <w:rFonts w:ascii="Courier New" w:hAnsi="Courier New" w:cs="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cs="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cs="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
    <w:nsid w:val="113B41DE"/>
    <w:multiLevelType w:val="hybridMultilevel"/>
    <w:tmpl w:val="6B3677AE"/>
    <w:lvl w:ilvl="0" w:tplc="E2961C74">
      <w:start w:val="1"/>
      <w:numFmt w:val="bullet"/>
      <w:pStyle w:val="odstavecseipkou"/>
      <w:lvlText w:val=""/>
      <w:lvlJc w:val="left"/>
      <w:pPr>
        <w:tabs>
          <w:tab w:val="num" w:pos="717"/>
        </w:tabs>
        <w:ind w:left="717" w:hanging="360"/>
      </w:pPr>
      <w:rPr>
        <w:rFonts w:ascii="Wingdings" w:hAnsi="Wingdings"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2">
    <w:nsid w:val="15E52B34"/>
    <w:multiLevelType w:val="hybridMultilevel"/>
    <w:tmpl w:val="5FEEB394"/>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1BB35166"/>
    <w:multiLevelType w:val="hybridMultilevel"/>
    <w:tmpl w:val="0C78BC8A"/>
    <w:lvl w:ilvl="0" w:tplc="732486CC">
      <w:start w:val="1"/>
      <w:numFmt w:val="bullet"/>
      <w:pStyle w:val="Odstavecrove2"/>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1EBB2153"/>
    <w:multiLevelType w:val="hybridMultilevel"/>
    <w:tmpl w:val="F6D264C8"/>
    <w:lvl w:ilvl="0" w:tplc="B052D3CE">
      <w:start w:val="1"/>
      <w:numFmt w:val="lowerLetter"/>
      <w:pStyle w:val="Odstavecseseznamem2"/>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255A32E8"/>
    <w:multiLevelType w:val="hybridMultilevel"/>
    <w:tmpl w:val="70F86FC6"/>
    <w:lvl w:ilvl="0" w:tplc="A1ACBA30">
      <w:start w:val="1"/>
      <w:numFmt w:val="bullet"/>
      <w:pStyle w:val="Odstavecseseznamem"/>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78025F8"/>
    <w:multiLevelType w:val="hybridMultilevel"/>
    <w:tmpl w:val="2202054C"/>
    <w:lvl w:ilvl="0" w:tplc="04050001">
      <w:start w:val="1"/>
      <w:numFmt w:val="bullet"/>
      <w:lvlText w:val="o"/>
      <w:lvlJc w:val="left"/>
      <w:pPr>
        <w:ind w:left="360" w:hanging="360"/>
      </w:pPr>
      <w:rPr>
        <w:rFonts w:ascii="Courier New" w:hAnsi="Courier New" w:cs="Courier New" w:hint="default"/>
      </w:rPr>
    </w:lvl>
    <w:lvl w:ilvl="1" w:tplc="786C4246">
      <w:start w:val="1"/>
      <w:numFmt w:val="bullet"/>
      <w:lvlText w:val=""/>
      <w:lvlJc w:val="left"/>
      <w:pPr>
        <w:ind w:left="1800" w:hanging="360"/>
      </w:pPr>
      <w:rPr>
        <w:rFonts w:ascii="Symbol" w:hAnsi="Symbol"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3B3108AA"/>
    <w:multiLevelType w:val="hybridMultilevel"/>
    <w:tmpl w:val="E72C1F1E"/>
    <w:lvl w:ilvl="0" w:tplc="92F40896">
      <w:start w:val="1"/>
      <w:numFmt w:val="bullet"/>
      <w:lvlText w:val="-"/>
      <w:lvlJc w:val="left"/>
      <w:pPr>
        <w:ind w:left="360" w:hanging="360"/>
      </w:pPr>
      <w:rPr>
        <w:rFonts w:ascii="Calibri" w:eastAsia="SimSun" w:hAnsi="Calibri" w:cs="Times New Roman" w:hint="default"/>
        <w:b w:val="0"/>
        <w:color w:val="auto"/>
        <w:sz w:val="22"/>
        <w:u w:val="none"/>
      </w:rPr>
    </w:lvl>
    <w:lvl w:ilvl="1" w:tplc="2198325E">
      <w:start w:val="1"/>
      <w:numFmt w:val="bullet"/>
      <w:pStyle w:val="Odstavecseseznamem-odrkyII"/>
      <w:lvlText w:val="-"/>
      <w:lvlJc w:val="left"/>
      <w:pPr>
        <w:ind w:left="1440" w:hanging="360"/>
      </w:pPr>
      <w:rPr>
        <w:rFonts w:ascii="Calibri" w:eastAsia="SimSun" w:hAnsi="Calibri" w:cs="Times New Roman" w:hint="default"/>
      </w:rPr>
    </w:lvl>
    <w:lvl w:ilvl="2" w:tplc="A6FA5CA8">
      <w:start w:val="1"/>
      <w:numFmt w:val="decimal"/>
      <w:lvlText w:val="%3."/>
      <w:lvlJc w:val="left"/>
      <w:pPr>
        <w:ind w:left="2340" w:hanging="360"/>
      </w:pPr>
      <w:rPr>
        <w:rFonts w:hint="default"/>
      </w:rPr>
    </w:lvl>
    <w:lvl w:ilvl="3" w:tplc="1C66F1BE">
      <w:start w:val="1"/>
      <w:numFmt w:val="lowerLetter"/>
      <w:lvlText w:val="%4)"/>
      <w:lvlJc w:val="left"/>
      <w:pPr>
        <w:ind w:left="2880" w:hanging="360"/>
      </w:pPr>
      <w:rPr>
        <w:rFonts w:hint="default"/>
      </w:rPr>
    </w:lvl>
    <w:lvl w:ilvl="4" w:tplc="D28828C0" w:tentative="1">
      <w:start w:val="1"/>
      <w:numFmt w:val="lowerLetter"/>
      <w:lvlText w:val="%5."/>
      <w:lvlJc w:val="left"/>
      <w:pPr>
        <w:ind w:left="3600" w:hanging="360"/>
      </w:pPr>
    </w:lvl>
    <w:lvl w:ilvl="5" w:tplc="A052F5E4" w:tentative="1">
      <w:start w:val="1"/>
      <w:numFmt w:val="lowerRoman"/>
      <w:lvlText w:val="%6."/>
      <w:lvlJc w:val="right"/>
      <w:pPr>
        <w:ind w:left="4320" w:hanging="180"/>
      </w:pPr>
    </w:lvl>
    <w:lvl w:ilvl="6" w:tplc="C3D66430" w:tentative="1">
      <w:start w:val="1"/>
      <w:numFmt w:val="decimal"/>
      <w:lvlText w:val="%7."/>
      <w:lvlJc w:val="left"/>
      <w:pPr>
        <w:ind w:left="5040" w:hanging="360"/>
      </w:pPr>
    </w:lvl>
    <w:lvl w:ilvl="7" w:tplc="F56CCFEA" w:tentative="1">
      <w:start w:val="1"/>
      <w:numFmt w:val="lowerLetter"/>
      <w:lvlText w:val="%8."/>
      <w:lvlJc w:val="left"/>
      <w:pPr>
        <w:ind w:left="5760" w:hanging="360"/>
      </w:pPr>
    </w:lvl>
    <w:lvl w:ilvl="8" w:tplc="C4047E48" w:tentative="1">
      <w:start w:val="1"/>
      <w:numFmt w:val="lowerRoman"/>
      <w:lvlText w:val="%9."/>
      <w:lvlJc w:val="right"/>
      <w:pPr>
        <w:ind w:left="6480" w:hanging="180"/>
      </w:pPr>
    </w:lvl>
  </w:abstractNum>
  <w:abstractNum w:abstractNumId="8">
    <w:nsid w:val="3D6A58B7"/>
    <w:multiLevelType w:val="hybridMultilevel"/>
    <w:tmpl w:val="3A8685B6"/>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9">
    <w:nsid w:val="491A1EA7"/>
    <w:multiLevelType w:val="hybridMultilevel"/>
    <w:tmpl w:val="86665DE8"/>
    <w:lvl w:ilvl="0" w:tplc="E28EF3CC">
      <w:start w:val="1"/>
      <w:numFmt w:val="bullet"/>
      <w:pStyle w:val="Tab1"/>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50A50373"/>
    <w:multiLevelType w:val="hybridMultilevel"/>
    <w:tmpl w:val="56B8326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6AE11480"/>
    <w:multiLevelType w:val="multilevel"/>
    <w:tmpl w:val="9C504C6E"/>
    <w:lvl w:ilvl="0">
      <w:start w:val="1"/>
      <w:numFmt w:val="decimal"/>
      <w:pStyle w:val="Nadpis1"/>
      <w:lvlText w:val="%1."/>
      <w:lvlJc w:val="left"/>
      <w:pPr>
        <w:ind w:left="360" w:hanging="360"/>
      </w:pPr>
    </w:lvl>
    <w:lvl w:ilvl="1">
      <w:start w:val="1"/>
      <w:numFmt w:val="decimal"/>
      <w:pStyle w:val="Nadpis2"/>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2">
    <w:nsid w:val="6E6C63EE"/>
    <w:multiLevelType w:val="hybridMultilevel"/>
    <w:tmpl w:val="EAF20A7A"/>
    <w:lvl w:ilvl="0" w:tplc="4FDAD90C">
      <w:start w:val="1"/>
      <w:numFmt w:val="decimal"/>
      <w:pStyle w:val="OdstavecseseznamemII"/>
      <w:lvlText w:val="(%1.)"/>
      <w:lvlJc w:val="left"/>
      <w:pPr>
        <w:ind w:left="360" w:hanging="360"/>
      </w:pPr>
      <w:rPr>
        <w:rFonts w:ascii="Times New Roman" w:hAnsi="Times New Roman" w:cs="Times New Roman" w:hint="default"/>
        <w:b w:val="0"/>
        <w:color w:val="auto"/>
        <w:u w:val="none"/>
      </w:rPr>
    </w:lvl>
    <w:lvl w:ilvl="1" w:tplc="C9E4D78A">
      <w:start w:val="1"/>
      <w:numFmt w:val="lowerLetter"/>
      <w:lvlText w:val="%2."/>
      <w:lvlJc w:val="left"/>
      <w:pPr>
        <w:ind w:left="1014" w:hanging="360"/>
      </w:pPr>
    </w:lvl>
    <w:lvl w:ilvl="2" w:tplc="608A2DB8" w:tentative="1">
      <w:start w:val="1"/>
      <w:numFmt w:val="lowerRoman"/>
      <w:lvlText w:val="%3."/>
      <w:lvlJc w:val="right"/>
      <w:pPr>
        <w:ind w:left="1734" w:hanging="180"/>
      </w:pPr>
    </w:lvl>
    <w:lvl w:ilvl="3" w:tplc="45E491CC" w:tentative="1">
      <w:start w:val="1"/>
      <w:numFmt w:val="decimal"/>
      <w:lvlText w:val="%4."/>
      <w:lvlJc w:val="left"/>
      <w:pPr>
        <w:ind w:left="2454" w:hanging="360"/>
      </w:pPr>
    </w:lvl>
    <w:lvl w:ilvl="4" w:tplc="D28828C0" w:tentative="1">
      <w:start w:val="1"/>
      <w:numFmt w:val="lowerLetter"/>
      <w:lvlText w:val="%5."/>
      <w:lvlJc w:val="left"/>
      <w:pPr>
        <w:ind w:left="3174" w:hanging="360"/>
      </w:pPr>
    </w:lvl>
    <w:lvl w:ilvl="5" w:tplc="A052F5E4" w:tentative="1">
      <w:start w:val="1"/>
      <w:numFmt w:val="lowerRoman"/>
      <w:lvlText w:val="%6."/>
      <w:lvlJc w:val="right"/>
      <w:pPr>
        <w:ind w:left="3894" w:hanging="180"/>
      </w:pPr>
    </w:lvl>
    <w:lvl w:ilvl="6" w:tplc="C3D66430" w:tentative="1">
      <w:start w:val="1"/>
      <w:numFmt w:val="decimal"/>
      <w:lvlText w:val="%7."/>
      <w:lvlJc w:val="left"/>
      <w:pPr>
        <w:ind w:left="4614" w:hanging="360"/>
      </w:pPr>
    </w:lvl>
    <w:lvl w:ilvl="7" w:tplc="F56CCFEA" w:tentative="1">
      <w:start w:val="1"/>
      <w:numFmt w:val="lowerLetter"/>
      <w:lvlText w:val="%8."/>
      <w:lvlJc w:val="left"/>
      <w:pPr>
        <w:ind w:left="5334" w:hanging="360"/>
      </w:pPr>
    </w:lvl>
    <w:lvl w:ilvl="8" w:tplc="C4047E48" w:tentative="1">
      <w:start w:val="1"/>
      <w:numFmt w:val="lowerRoman"/>
      <w:lvlText w:val="%9."/>
      <w:lvlJc w:val="right"/>
      <w:pPr>
        <w:ind w:left="6054" w:hanging="180"/>
      </w:pPr>
    </w:lvl>
  </w:abstractNum>
  <w:num w:numId="1">
    <w:abstractNumId w:val="12"/>
  </w:num>
  <w:num w:numId="2">
    <w:abstractNumId w:val="11"/>
  </w:num>
  <w:num w:numId="3">
    <w:abstractNumId w:val="6"/>
  </w:num>
  <w:num w:numId="4">
    <w:abstractNumId w:val="10"/>
  </w:num>
  <w:num w:numId="5">
    <w:abstractNumId w:val="3"/>
  </w:num>
  <w:num w:numId="6">
    <w:abstractNumId w:val="5"/>
  </w:num>
  <w:num w:numId="7">
    <w:abstractNumId w:val="8"/>
  </w:num>
  <w:num w:numId="8">
    <w:abstractNumId w:val="4"/>
  </w:num>
  <w:num w:numId="9">
    <w:abstractNumId w:val="1"/>
  </w:num>
  <w:num w:numId="10">
    <w:abstractNumId w:val="0"/>
  </w:num>
  <w:num w:numId="11">
    <w:abstractNumId w:val="7"/>
  </w:num>
  <w:num w:numId="12">
    <w:abstractNumId w:val="9"/>
  </w:num>
  <w:num w:numId="13">
    <w:abstractNumId w:val="11"/>
    <w:lvlOverride w:ilvl="0">
      <w:startOverride w:val="2"/>
    </w:lvlOverride>
    <w:lvlOverride w:ilvl="1">
      <w:startOverride w:val="1"/>
    </w:lvlOverride>
    <w:lvlOverride w:ilvl="2">
      <w:startOverride w:val="3"/>
    </w:lvlOverride>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01E00"/>
    <w:rsid w:val="000030D4"/>
    <w:rsid w:val="00003618"/>
    <w:rsid w:val="000053C4"/>
    <w:rsid w:val="000056B5"/>
    <w:rsid w:val="000062B8"/>
    <w:rsid w:val="000067A2"/>
    <w:rsid w:val="00006D44"/>
    <w:rsid w:val="00006D89"/>
    <w:rsid w:val="000070DF"/>
    <w:rsid w:val="0000721C"/>
    <w:rsid w:val="000077AC"/>
    <w:rsid w:val="0001061A"/>
    <w:rsid w:val="000113C6"/>
    <w:rsid w:val="00011465"/>
    <w:rsid w:val="00011D50"/>
    <w:rsid w:val="00011D64"/>
    <w:rsid w:val="00011DAB"/>
    <w:rsid w:val="00012352"/>
    <w:rsid w:val="000151D9"/>
    <w:rsid w:val="00015787"/>
    <w:rsid w:val="00015B2C"/>
    <w:rsid w:val="00015B57"/>
    <w:rsid w:val="0001623E"/>
    <w:rsid w:val="000162CD"/>
    <w:rsid w:val="000174DE"/>
    <w:rsid w:val="000202B7"/>
    <w:rsid w:val="000203B9"/>
    <w:rsid w:val="000203FA"/>
    <w:rsid w:val="00020730"/>
    <w:rsid w:val="000207BA"/>
    <w:rsid w:val="000213E3"/>
    <w:rsid w:val="00021F02"/>
    <w:rsid w:val="00021F47"/>
    <w:rsid w:val="00022804"/>
    <w:rsid w:val="00022C66"/>
    <w:rsid w:val="00023BCB"/>
    <w:rsid w:val="00024886"/>
    <w:rsid w:val="0002523D"/>
    <w:rsid w:val="000257CF"/>
    <w:rsid w:val="0002589F"/>
    <w:rsid w:val="000264BB"/>
    <w:rsid w:val="000272F8"/>
    <w:rsid w:val="00027BDC"/>
    <w:rsid w:val="00027F6C"/>
    <w:rsid w:val="00030420"/>
    <w:rsid w:val="00030477"/>
    <w:rsid w:val="000306F5"/>
    <w:rsid w:val="000319D4"/>
    <w:rsid w:val="00031DF7"/>
    <w:rsid w:val="000320EB"/>
    <w:rsid w:val="00032B92"/>
    <w:rsid w:val="00032EA7"/>
    <w:rsid w:val="00033790"/>
    <w:rsid w:val="0003467A"/>
    <w:rsid w:val="0003607D"/>
    <w:rsid w:val="00037A3C"/>
    <w:rsid w:val="00037E39"/>
    <w:rsid w:val="000400E4"/>
    <w:rsid w:val="000403E7"/>
    <w:rsid w:val="00040A43"/>
    <w:rsid w:val="000423B7"/>
    <w:rsid w:val="00042545"/>
    <w:rsid w:val="0004299A"/>
    <w:rsid w:val="00042C82"/>
    <w:rsid w:val="00043DC2"/>
    <w:rsid w:val="00043E60"/>
    <w:rsid w:val="00045396"/>
    <w:rsid w:val="00045F65"/>
    <w:rsid w:val="000461E6"/>
    <w:rsid w:val="000466C5"/>
    <w:rsid w:val="00046C54"/>
    <w:rsid w:val="00046E95"/>
    <w:rsid w:val="00047328"/>
    <w:rsid w:val="00047D6C"/>
    <w:rsid w:val="00050369"/>
    <w:rsid w:val="000503E2"/>
    <w:rsid w:val="00050DBF"/>
    <w:rsid w:val="00050E4B"/>
    <w:rsid w:val="00051D4E"/>
    <w:rsid w:val="0005277B"/>
    <w:rsid w:val="00052D3B"/>
    <w:rsid w:val="00053943"/>
    <w:rsid w:val="00053EC9"/>
    <w:rsid w:val="00053EF4"/>
    <w:rsid w:val="000544E1"/>
    <w:rsid w:val="00054A28"/>
    <w:rsid w:val="00054F1B"/>
    <w:rsid w:val="00054FCD"/>
    <w:rsid w:val="00056AF3"/>
    <w:rsid w:val="00056C4C"/>
    <w:rsid w:val="00057A6D"/>
    <w:rsid w:val="00060C1A"/>
    <w:rsid w:val="00061074"/>
    <w:rsid w:val="000616C5"/>
    <w:rsid w:val="00061960"/>
    <w:rsid w:val="00061A06"/>
    <w:rsid w:val="00062D66"/>
    <w:rsid w:val="00063852"/>
    <w:rsid w:val="00064130"/>
    <w:rsid w:val="00064A21"/>
    <w:rsid w:val="00064FAB"/>
    <w:rsid w:val="000653A5"/>
    <w:rsid w:val="00065E2A"/>
    <w:rsid w:val="00066823"/>
    <w:rsid w:val="00067AA9"/>
    <w:rsid w:val="00067B4A"/>
    <w:rsid w:val="00070046"/>
    <w:rsid w:val="000701EC"/>
    <w:rsid w:val="000704EA"/>
    <w:rsid w:val="0007074E"/>
    <w:rsid w:val="00070C9B"/>
    <w:rsid w:val="00071250"/>
    <w:rsid w:val="00071C92"/>
    <w:rsid w:val="00072228"/>
    <w:rsid w:val="000722AA"/>
    <w:rsid w:val="00073218"/>
    <w:rsid w:val="000738DE"/>
    <w:rsid w:val="0007465C"/>
    <w:rsid w:val="00074A05"/>
    <w:rsid w:val="0007533B"/>
    <w:rsid w:val="000755C9"/>
    <w:rsid w:val="000760C8"/>
    <w:rsid w:val="0007616C"/>
    <w:rsid w:val="000766FD"/>
    <w:rsid w:val="000769A7"/>
    <w:rsid w:val="00080013"/>
    <w:rsid w:val="00080611"/>
    <w:rsid w:val="0008076E"/>
    <w:rsid w:val="00080A71"/>
    <w:rsid w:val="00081203"/>
    <w:rsid w:val="00081363"/>
    <w:rsid w:val="00081798"/>
    <w:rsid w:val="00081813"/>
    <w:rsid w:val="000837DD"/>
    <w:rsid w:val="00084016"/>
    <w:rsid w:val="00084121"/>
    <w:rsid w:val="0008431B"/>
    <w:rsid w:val="0008435F"/>
    <w:rsid w:val="00084375"/>
    <w:rsid w:val="0008450D"/>
    <w:rsid w:val="00084BEF"/>
    <w:rsid w:val="000858D5"/>
    <w:rsid w:val="00086495"/>
    <w:rsid w:val="000873AF"/>
    <w:rsid w:val="000874B3"/>
    <w:rsid w:val="000877FE"/>
    <w:rsid w:val="000879DA"/>
    <w:rsid w:val="00087A50"/>
    <w:rsid w:val="00087D64"/>
    <w:rsid w:val="00087ED9"/>
    <w:rsid w:val="000900DE"/>
    <w:rsid w:val="000914D0"/>
    <w:rsid w:val="00091863"/>
    <w:rsid w:val="00091CAD"/>
    <w:rsid w:val="00092CC5"/>
    <w:rsid w:val="00094F4C"/>
    <w:rsid w:val="00095516"/>
    <w:rsid w:val="000959C1"/>
    <w:rsid w:val="00096C8B"/>
    <w:rsid w:val="00096CF2"/>
    <w:rsid w:val="00097BFD"/>
    <w:rsid w:val="000A042A"/>
    <w:rsid w:val="000A05B8"/>
    <w:rsid w:val="000A0766"/>
    <w:rsid w:val="000A0920"/>
    <w:rsid w:val="000A0AA9"/>
    <w:rsid w:val="000A0DC6"/>
    <w:rsid w:val="000A12DC"/>
    <w:rsid w:val="000A18FD"/>
    <w:rsid w:val="000A2147"/>
    <w:rsid w:val="000A24FA"/>
    <w:rsid w:val="000A2BE6"/>
    <w:rsid w:val="000A2DC0"/>
    <w:rsid w:val="000A3517"/>
    <w:rsid w:val="000A364E"/>
    <w:rsid w:val="000A3811"/>
    <w:rsid w:val="000A4B8A"/>
    <w:rsid w:val="000A520E"/>
    <w:rsid w:val="000A5278"/>
    <w:rsid w:val="000A5E70"/>
    <w:rsid w:val="000A67AB"/>
    <w:rsid w:val="000A7345"/>
    <w:rsid w:val="000A789F"/>
    <w:rsid w:val="000B0024"/>
    <w:rsid w:val="000B1D2D"/>
    <w:rsid w:val="000B1FB9"/>
    <w:rsid w:val="000B39E5"/>
    <w:rsid w:val="000B3FE2"/>
    <w:rsid w:val="000B4090"/>
    <w:rsid w:val="000B5709"/>
    <w:rsid w:val="000B5B9F"/>
    <w:rsid w:val="000C045C"/>
    <w:rsid w:val="000C04AC"/>
    <w:rsid w:val="000C0DBE"/>
    <w:rsid w:val="000C1021"/>
    <w:rsid w:val="000C1FE3"/>
    <w:rsid w:val="000C2038"/>
    <w:rsid w:val="000C2D58"/>
    <w:rsid w:val="000C3367"/>
    <w:rsid w:val="000C3599"/>
    <w:rsid w:val="000C43ED"/>
    <w:rsid w:val="000C4688"/>
    <w:rsid w:val="000C4E33"/>
    <w:rsid w:val="000C4F61"/>
    <w:rsid w:val="000C4F62"/>
    <w:rsid w:val="000C5212"/>
    <w:rsid w:val="000C533A"/>
    <w:rsid w:val="000C5FB2"/>
    <w:rsid w:val="000C6CD7"/>
    <w:rsid w:val="000C6D4B"/>
    <w:rsid w:val="000C71D4"/>
    <w:rsid w:val="000C7616"/>
    <w:rsid w:val="000C7A02"/>
    <w:rsid w:val="000C7E15"/>
    <w:rsid w:val="000D01D8"/>
    <w:rsid w:val="000D163C"/>
    <w:rsid w:val="000D22A2"/>
    <w:rsid w:val="000D2897"/>
    <w:rsid w:val="000D2E23"/>
    <w:rsid w:val="000D314B"/>
    <w:rsid w:val="000D3E70"/>
    <w:rsid w:val="000D47B3"/>
    <w:rsid w:val="000D513A"/>
    <w:rsid w:val="000D5260"/>
    <w:rsid w:val="000D5B8B"/>
    <w:rsid w:val="000D5D78"/>
    <w:rsid w:val="000D68C2"/>
    <w:rsid w:val="000D785D"/>
    <w:rsid w:val="000D7E32"/>
    <w:rsid w:val="000E0147"/>
    <w:rsid w:val="000E03D4"/>
    <w:rsid w:val="000E04AA"/>
    <w:rsid w:val="000E0B28"/>
    <w:rsid w:val="000E16FB"/>
    <w:rsid w:val="000E16FF"/>
    <w:rsid w:val="000E1906"/>
    <w:rsid w:val="000E1B21"/>
    <w:rsid w:val="000E1EEC"/>
    <w:rsid w:val="000E1FC0"/>
    <w:rsid w:val="000E2752"/>
    <w:rsid w:val="000E3512"/>
    <w:rsid w:val="000E35D6"/>
    <w:rsid w:val="000E3784"/>
    <w:rsid w:val="000E37A7"/>
    <w:rsid w:val="000E42B8"/>
    <w:rsid w:val="000E464E"/>
    <w:rsid w:val="000E4AE9"/>
    <w:rsid w:val="000E504D"/>
    <w:rsid w:val="000E5250"/>
    <w:rsid w:val="000E5E29"/>
    <w:rsid w:val="000E7648"/>
    <w:rsid w:val="000E76E0"/>
    <w:rsid w:val="000E7A4D"/>
    <w:rsid w:val="000F0877"/>
    <w:rsid w:val="000F0F51"/>
    <w:rsid w:val="000F0FAD"/>
    <w:rsid w:val="000F1481"/>
    <w:rsid w:val="000F1576"/>
    <w:rsid w:val="000F1DC7"/>
    <w:rsid w:val="000F2608"/>
    <w:rsid w:val="000F2B6A"/>
    <w:rsid w:val="000F40B1"/>
    <w:rsid w:val="000F41F0"/>
    <w:rsid w:val="000F4658"/>
    <w:rsid w:val="000F4AB1"/>
    <w:rsid w:val="000F4BD7"/>
    <w:rsid w:val="000F6242"/>
    <w:rsid w:val="000F6E72"/>
    <w:rsid w:val="0010011B"/>
    <w:rsid w:val="00100840"/>
    <w:rsid w:val="00101048"/>
    <w:rsid w:val="001017C4"/>
    <w:rsid w:val="00101AB6"/>
    <w:rsid w:val="0010242B"/>
    <w:rsid w:val="00104B6C"/>
    <w:rsid w:val="0010510B"/>
    <w:rsid w:val="001052C4"/>
    <w:rsid w:val="0010573B"/>
    <w:rsid w:val="00106003"/>
    <w:rsid w:val="00106141"/>
    <w:rsid w:val="001078CC"/>
    <w:rsid w:val="00107CA4"/>
    <w:rsid w:val="00107F1A"/>
    <w:rsid w:val="00107FE0"/>
    <w:rsid w:val="00111389"/>
    <w:rsid w:val="001113A0"/>
    <w:rsid w:val="001116F2"/>
    <w:rsid w:val="001119BD"/>
    <w:rsid w:val="00111BF3"/>
    <w:rsid w:val="0011310D"/>
    <w:rsid w:val="0011333C"/>
    <w:rsid w:val="00113704"/>
    <w:rsid w:val="00114053"/>
    <w:rsid w:val="00114197"/>
    <w:rsid w:val="00114CD7"/>
    <w:rsid w:val="00114ECA"/>
    <w:rsid w:val="0011509E"/>
    <w:rsid w:val="0011511A"/>
    <w:rsid w:val="00115242"/>
    <w:rsid w:val="00115703"/>
    <w:rsid w:val="00115FA3"/>
    <w:rsid w:val="001165B6"/>
    <w:rsid w:val="001174A7"/>
    <w:rsid w:val="00117AA6"/>
    <w:rsid w:val="00117C82"/>
    <w:rsid w:val="00117D9D"/>
    <w:rsid w:val="00121BB4"/>
    <w:rsid w:val="00122383"/>
    <w:rsid w:val="001225B5"/>
    <w:rsid w:val="0012299C"/>
    <w:rsid w:val="00122F11"/>
    <w:rsid w:val="00123D03"/>
    <w:rsid w:val="00124616"/>
    <w:rsid w:val="0012496E"/>
    <w:rsid w:val="0012553C"/>
    <w:rsid w:val="001267F8"/>
    <w:rsid w:val="00126BBC"/>
    <w:rsid w:val="00126E2B"/>
    <w:rsid w:val="00126EAE"/>
    <w:rsid w:val="001279CF"/>
    <w:rsid w:val="00127A13"/>
    <w:rsid w:val="00127BF4"/>
    <w:rsid w:val="00127FA3"/>
    <w:rsid w:val="00130432"/>
    <w:rsid w:val="001307F8"/>
    <w:rsid w:val="00131727"/>
    <w:rsid w:val="001324B1"/>
    <w:rsid w:val="00132F1A"/>
    <w:rsid w:val="00133F05"/>
    <w:rsid w:val="00133F73"/>
    <w:rsid w:val="00134C9B"/>
    <w:rsid w:val="00134D7A"/>
    <w:rsid w:val="00134E6C"/>
    <w:rsid w:val="0013617D"/>
    <w:rsid w:val="0013622E"/>
    <w:rsid w:val="001366E0"/>
    <w:rsid w:val="00137860"/>
    <w:rsid w:val="00137F45"/>
    <w:rsid w:val="001401A5"/>
    <w:rsid w:val="00141067"/>
    <w:rsid w:val="00141717"/>
    <w:rsid w:val="001417BF"/>
    <w:rsid w:val="00142385"/>
    <w:rsid w:val="00142FA2"/>
    <w:rsid w:val="00143817"/>
    <w:rsid w:val="00143F63"/>
    <w:rsid w:val="00144EB1"/>
    <w:rsid w:val="001457FB"/>
    <w:rsid w:val="001459A8"/>
    <w:rsid w:val="00145B8B"/>
    <w:rsid w:val="00145D1F"/>
    <w:rsid w:val="00145EAC"/>
    <w:rsid w:val="001465D8"/>
    <w:rsid w:val="00146818"/>
    <w:rsid w:val="001468C2"/>
    <w:rsid w:val="00146D64"/>
    <w:rsid w:val="00147FC8"/>
    <w:rsid w:val="00150135"/>
    <w:rsid w:val="00150C03"/>
    <w:rsid w:val="00151272"/>
    <w:rsid w:val="0015189D"/>
    <w:rsid w:val="00151AB8"/>
    <w:rsid w:val="00151B09"/>
    <w:rsid w:val="00152083"/>
    <w:rsid w:val="001535A6"/>
    <w:rsid w:val="00153F89"/>
    <w:rsid w:val="00154B04"/>
    <w:rsid w:val="0015504D"/>
    <w:rsid w:val="00155115"/>
    <w:rsid w:val="00156B87"/>
    <w:rsid w:val="00157678"/>
    <w:rsid w:val="0016117C"/>
    <w:rsid w:val="00161184"/>
    <w:rsid w:val="0016249F"/>
    <w:rsid w:val="00162DEA"/>
    <w:rsid w:val="0016339C"/>
    <w:rsid w:val="00164CD8"/>
    <w:rsid w:val="00165540"/>
    <w:rsid w:val="00165B62"/>
    <w:rsid w:val="00165FCB"/>
    <w:rsid w:val="00166600"/>
    <w:rsid w:val="00167015"/>
    <w:rsid w:val="00167028"/>
    <w:rsid w:val="00167251"/>
    <w:rsid w:val="001704F5"/>
    <w:rsid w:val="00170B59"/>
    <w:rsid w:val="00170EA8"/>
    <w:rsid w:val="00171023"/>
    <w:rsid w:val="001713C7"/>
    <w:rsid w:val="00171D44"/>
    <w:rsid w:val="001720CC"/>
    <w:rsid w:val="0017213A"/>
    <w:rsid w:val="001721E8"/>
    <w:rsid w:val="00172BA4"/>
    <w:rsid w:val="00173B6D"/>
    <w:rsid w:val="0017572B"/>
    <w:rsid w:val="0017579B"/>
    <w:rsid w:val="0017587B"/>
    <w:rsid w:val="001760B1"/>
    <w:rsid w:val="00176486"/>
    <w:rsid w:val="0017660C"/>
    <w:rsid w:val="00176E8C"/>
    <w:rsid w:val="001779CD"/>
    <w:rsid w:val="0018022C"/>
    <w:rsid w:val="001812CA"/>
    <w:rsid w:val="00181A12"/>
    <w:rsid w:val="00181A76"/>
    <w:rsid w:val="00182486"/>
    <w:rsid w:val="0018269A"/>
    <w:rsid w:val="00183205"/>
    <w:rsid w:val="0018321E"/>
    <w:rsid w:val="00183AD6"/>
    <w:rsid w:val="00183B93"/>
    <w:rsid w:val="00184370"/>
    <w:rsid w:val="00184424"/>
    <w:rsid w:val="00184602"/>
    <w:rsid w:val="00184954"/>
    <w:rsid w:val="00185620"/>
    <w:rsid w:val="001861C4"/>
    <w:rsid w:val="0018630D"/>
    <w:rsid w:val="001867A4"/>
    <w:rsid w:val="001870F1"/>
    <w:rsid w:val="00187225"/>
    <w:rsid w:val="0018791D"/>
    <w:rsid w:val="001879F0"/>
    <w:rsid w:val="0019004F"/>
    <w:rsid w:val="001900F3"/>
    <w:rsid w:val="001901BF"/>
    <w:rsid w:val="001904D2"/>
    <w:rsid w:val="00190993"/>
    <w:rsid w:val="00190D2D"/>
    <w:rsid w:val="001912C3"/>
    <w:rsid w:val="001914E5"/>
    <w:rsid w:val="00191C80"/>
    <w:rsid w:val="00192768"/>
    <w:rsid w:val="0019283E"/>
    <w:rsid w:val="00192BA0"/>
    <w:rsid w:val="001944FB"/>
    <w:rsid w:val="00194973"/>
    <w:rsid w:val="00195048"/>
    <w:rsid w:val="001952DF"/>
    <w:rsid w:val="001954B4"/>
    <w:rsid w:val="00195DCF"/>
    <w:rsid w:val="00197035"/>
    <w:rsid w:val="001971C1"/>
    <w:rsid w:val="00197A31"/>
    <w:rsid w:val="00197CFE"/>
    <w:rsid w:val="00197E37"/>
    <w:rsid w:val="00197F25"/>
    <w:rsid w:val="001A0712"/>
    <w:rsid w:val="001A0A6C"/>
    <w:rsid w:val="001A0BEA"/>
    <w:rsid w:val="001A0EFD"/>
    <w:rsid w:val="001A1216"/>
    <w:rsid w:val="001A2CDD"/>
    <w:rsid w:val="001A307F"/>
    <w:rsid w:val="001A377B"/>
    <w:rsid w:val="001A38AF"/>
    <w:rsid w:val="001A3949"/>
    <w:rsid w:val="001A39FB"/>
    <w:rsid w:val="001A3D73"/>
    <w:rsid w:val="001A3DBA"/>
    <w:rsid w:val="001A42DE"/>
    <w:rsid w:val="001A457D"/>
    <w:rsid w:val="001A4D36"/>
    <w:rsid w:val="001A52BE"/>
    <w:rsid w:val="001A5783"/>
    <w:rsid w:val="001A5934"/>
    <w:rsid w:val="001A5DB8"/>
    <w:rsid w:val="001A5F26"/>
    <w:rsid w:val="001A634A"/>
    <w:rsid w:val="001A6459"/>
    <w:rsid w:val="001A6BB2"/>
    <w:rsid w:val="001A6FD9"/>
    <w:rsid w:val="001A72DB"/>
    <w:rsid w:val="001A7484"/>
    <w:rsid w:val="001A74D6"/>
    <w:rsid w:val="001A7975"/>
    <w:rsid w:val="001A7BDF"/>
    <w:rsid w:val="001A7C13"/>
    <w:rsid w:val="001B08A3"/>
    <w:rsid w:val="001B10A6"/>
    <w:rsid w:val="001B19F5"/>
    <w:rsid w:val="001B1FB0"/>
    <w:rsid w:val="001B22EA"/>
    <w:rsid w:val="001B23A3"/>
    <w:rsid w:val="001B3B3A"/>
    <w:rsid w:val="001B3B86"/>
    <w:rsid w:val="001B4888"/>
    <w:rsid w:val="001B4898"/>
    <w:rsid w:val="001B5C06"/>
    <w:rsid w:val="001B60C7"/>
    <w:rsid w:val="001B6355"/>
    <w:rsid w:val="001B6E49"/>
    <w:rsid w:val="001B70AA"/>
    <w:rsid w:val="001B7CAE"/>
    <w:rsid w:val="001C0064"/>
    <w:rsid w:val="001C0455"/>
    <w:rsid w:val="001C0609"/>
    <w:rsid w:val="001C0CD9"/>
    <w:rsid w:val="001C1C11"/>
    <w:rsid w:val="001C2356"/>
    <w:rsid w:val="001C24BF"/>
    <w:rsid w:val="001C2A6D"/>
    <w:rsid w:val="001C2B07"/>
    <w:rsid w:val="001C2C1F"/>
    <w:rsid w:val="001C2F18"/>
    <w:rsid w:val="001C34D9"/>
    <w:rsid w:val="001C41AF"/>
    <w:rsid w:val="001C4455"/>
    <w:rsid w:val="001C527A"/>
    <w:rsid w:val="001C5E46"/>
    <w:rsid w:val="001C640E"/>
    <w:rsid w:val="001C6769"/>
    <w:rsid w:val="001C773A"/>
    <w:rsid w:val="001D0E7E"/>
    <w:rsid w:val="001D12B3"/>
    <w:rsid w:val="001D142C"/>
    <w:rsid w:val="001D15F1"/>
    <w:rsid w:val="001D2A32"/>
    <w:rsid w:val="001D2C87"/>
    <w:rsid w:val="001D5730"/>
    <w:rsid w:val="001D731B"/>
    <w:rsid w:val="001D7519"/>
    <w:rsid w:val="001D790B"/>
    <w:rsid w:val="001D7B3F"/>
    <w:rsid w:val="001E06DF"/>
    <w:rsid w:val="001E0C88"/>
    <w:rsid w:val="001E0E6D"/>
    <w:rsid w:val="001E1679"/>
    <w:rsid w:val="001E1EB4"/>
    <w:rsid w:val="001E25FB"/>
    <w:rsid w:val="001E28DB"/>
    <w:rsid w:val="001E3440"/>
    <w:rsid w:val="001E39DA"/>
    <w:rsid w:val="001E3C26"/>
    <w:rsid w:val="001E5E11"/>
    <w:rsid w:val="001E6349"/>
    <w:rsid w:val="001E6E48"/>
    <w:rsid w:val="001E6E6E"/>
    <w:rsid w:val="001E7D58"/>
    <w:rsid w:val="001F05C0"/>
    <w:rsid w:val="001F076B"/>
    <w:rsid w:val="001F0AB6"/>
    <w:rsid w:val="001F16DA"/>
    <w:rsid w:val="001F196B"/>
    <w:rsid w:val="001F2D6D"/>
    <w:rsid w:val="001F321F"/>
    <w:rsid w:val="001F3EB2"/>
    <w:rsid w:val="001F4EF2"/>
    <w:rsid w:val="001F5970"/>
    <w:rsid w:val="001F5BB6"/>
    <w:rsid w:val="001F5DE1"/>
    <w:rsid w:val="001F663D"/>
    <w:rsid w:val="001F69D3"/>
    <w:rsid w:val="001F6C3A"/>
    <w:rsid w:val="001F72A2"/>
    <w:rsid w:val="001F790C"/>
    <w:rsid w:val="00200AF7"/>
    <w:rsid w:val="0020131A"/>
    <w:rsid w:val="0020133E"/>
    <w:rsid w:val="0020175B"/>
    <w:rsid w:val="00201C34"/>
    <w:rsid w:val="00202C3F"/>
    <w:rsid w:val="0020324C"/>
    <w:rsid w:val="002035C4"/>
    <w:rsid w:val="002038BD"/>
    <w:rsid w:val="00203BC8"/>
    <w:rsid w:val="00203D50"/>
    <w:rsid w:val="00203E52"/>
    <w:rsid w:val="002040CB"/>
    <w:rsid w:val="00204576"/>
    <w:rsid w:val="0020569A"/>
    <w:rsid w:val="002064F8"/>
    <w:rsid w:val="002069BD"/>
    <w:rsid w:val="00206AD5"/>
    <w:rsid w:val="00210CC2"/>
    <w:rsid w:val="002111AC"/>
    <w:rsid w:val="002113B6"/>
    <w:rsid w:val="0021145E"/>
    <w:rsid w:val="00211666"/>
    <w:rsid w:val="00211E8A"/>
    <w:rsid w:val="002123C3"/>
    <w:rsid w:val="00213372"/>
    <w:rsid w:val="0021340C"/>
    <w:rsid w:val="00213553"/>
    <w:rsid w:val="0021359C"/>
    <w:rsid w:val="00213E80"/>
    <w:rsid w:val="00213EEB"/>
    <w:rsid w:val="00214099"/>
    <w:rsid w:val="00214197"/>
    <w:rsid w:val="002149A7"/>
    <w:rsid w:val="00214AFC"/>
    <w:rsid w:val="00215525"/>
    <w:rsid w:val="00216F27"/>
    <w:rsid w:val="00217C82"/>
    <w:rsid w:val="0022002C"/>
    <w:rsid w:val="0022034E"/>
    <w:rsid w:val="00220501"/>
    <w:rsid w:val="002222BE"/>
    <w:rsid w:val="00222F91"/>
    <w:rsid w:val="0022339B"/>
    <w:rsid w:val="0022423A"/>
    <w:rsid w:val="0022426E"/>
    <w:rsid w:val="00224F5D"/>
    <w:rsid w:val="002254B4"/>
    <w:rsid w:val="00225806"/>
    <w:rsid w:val="0022598C"/>
    <w:rsid w:val="00226695"/>
    <w:rsid w:val="002268D0"/>
    <w:rsid w:val="002269BC"/>
    <w:rsid w:val="00226D1E"/>
    <w:rsid w:val="002279FD"/>
    <w:rsid w:val="00227DDC"/>
    <w:rsid w:val="00227E4A"/>
    <w:rsid w:val="0023125F"/>
    <w:rsid w:val="00231278"/>
    <w:rsid w:val="002313D1"/>
    <w:rsid w:val="0023178A"/>
    <w:rsid w:val="00232F13"/>
    <w:rsid w:val="00233132"/>
    <w:rsid w:val="002339B9"/>
    <w:rsid w:val="00233AD2"/>
    <w:rsid w:val="002345D4"/>
    <w:rsid w:val="002347B3"/>
    <w:rsid w:val="00234BAA"/>
    <w:rsid w:val="00236266"/>
    <w:rsid w:val="00237173"/>
    <w:rsid w:val="00237C13"/>
    <w:rsid w:val="00237D9C"/>
    <w:rsid w:val="00237E1B"/>
    <w:rsid w:val="00237F0B"/>
    <w:rsid w:val="00240417"/>
    <w:rsid w:val="00240A59"/>
    <w:rsid w:val="0024363D"/>
    <w:rsid w:val="002437EC"/>
    <w:rsid w:val="00243C5D"/>
    <w:rsid w:val="00244630"/>
    <w:rsid w:val="00244B09"/>
    <w:rsid w:val="00244B9C"/>
    <w:rsid w:val="00245540"/>
    <w:rsid w:val="002472F4"/>
    <w:rsid w:val="00250153"/>
    <w:rsid w:val="00250178"/>
    <w:rsid w:val="002501A5"/>
    <w:rsid w:val="00250243"/>
    <w:rsid w:val="002508AB"/>
    <w:rsid w:val="002509DE"/>
    <w:rsid w:val="00251300"/>
    <w:rsid w:val="00251B38"/>
    <w:rsid w:val="0025204D"/>
    <w:rsid w:val="00252074"/>
    <w:rsid w:val="002521E2"/>
    <w:rsid w:val="00252E72"/>
    <w:rsid w:val="002530E5"/>
    <w:rsid w:val="0025363E"/>
    <w:rsid w:val="0025383E"/>
    <w:rsid w:val="002541B6"/>
    <w:rsid w:val="00254544"/>
    <w:rsid w:val="0025566D"/>
    <w:rsid w:val="00255707"/>
    <w:rsid w:val="00256B1B"/>
    <w:rsid w:val="0025707D"/>
    <w:rsid w:val="00257F95"/>
    <w:rsid w:val="00260028"/>
    <w:rsid w:val="00260181"/>
    <w:rsid w:val="00260F84"/>
    <w:rsid w:val="00262A82"/>
    <w:rsid w:val="00262AB1"/>
    <w:rsid w:val="00262F62"/>
    <w:rsid w:val="0026387E"/>
    <w:rsid w:val="002649FD"/>
    <w:rsid w:val="00264F5C"/>
    <w:rsid w:val="002651DD"/>
    <w:rsid w:val="00265499"/>
    <w:rsid w:val="002654CB"/>
    <w:rsid w:val="00265F7A"/>
    <w:rsid w:val="0026619B"/>
    <w:rsid w:val="00270BE1"/>
    <w:rsid w:val="00270DE3"/>
    <w:rsid w:val="00270E6E"/>
    <w:rsid w:val="00270EEC"/>
    <w:rsid w:val="0027167F"/>
    <w:rsid w:val="00271DEA"/>
    <w:rsid w:val="00272259"/>
    <w:rsid w:val="0027268D"/>
    <w:rsid w:val="00272DE0"/>
    <w:rsid w:val="0027320D"/>
    <w:rsid w:val="0027423B"/>
    <w:rsid w:val="00274684"/>
    <w:rsid w:val="00274853"/>
    <w:rsid w:val="00274B43"/>
    <w:rsid w:val="00274D46"/>
    <w:rsid w:val="00275546"/>
    <w:rsid w:val="0027589E"/>
    <w:rsid w:val="00276808"/>
    <w:rsid w:val="0027707D"/>
    <w:rsid w:val="0027762A"/>
    <w:rsid w:val="002801E1"/>
    <w:rsid w:val="002806B0"/>
    <w:rsid w:val="00280A5D"/>
    <w:rsid w:val="00280D44"/>
    <w:rsid w:val="00281871"/>
    <w:rsid w:val="0028252B"/>
    <w:rsid w:val="00282AF4"/>
    <w:rsid w:val="002842F2"/>
    <w:rsid w:val="00284446"/>
    <w:rsid w:val="00284A46"/>
    <w:rsid w:val="00284B62"/>
    <w:rsid w:val="00284E12"/>
    <w:rsid w:val="00284F96"/>
    <w:rsid w:val="002866AC"/>
    <w:rsid w:val="00286981"/>
    <w:rsid w:val="00286983"/>
    <w:rsid w:val="00286CB2"/>
    <w:rsid w:val="00286EEB"/>
    <w:rsid w:val="00286FFA"/>
    <w:rsid w:val="0029002E"/>
    <w:rsid w:val="002904A4"/>
    <w:rsid w:val="00290ED5"/>
    <w:rsid w:val="002915CF"/>
    <w:rsid w:val="00291AC6"/>
    <w:rsid w:val="00292D04"/>
    <w:rsid w:val="002933A7"/>
    <w:rsid w:val="00293DF9"/>
    <w:rsid w:val="0029509C"/>
    <w:rsid w:val="0029579B"/>
    <w:rsid w:val="00295811"/>
    <w:rsid w:val="00295A05"/>
    <w:rsid w:val="00296F42"/>
    <w:rsid w:val="002976BC"/>
    <w:rsid w:val="002A0746"/>
    <w:rsid w:val="002A0C45"/>
    <w:rsid w:val="002A10A2"/>
    <w:rsid w:val="002A10E9"/>
    <w:rsid w:val="002A124B"/>
    <w:rsid w:val="002A1681"/>
    <w:rsid w:val="002A21AC"/>
    <w:rsid w:val="002A2A9C"/>
    <w:rsid w:val="002A2F63"/>
    <w:rsid w:val="002A3652"/>
    <w:rsid w:val="002A3712"/>
    <w:rsid w:val="002A4045"/>
    <w:rsid w:val="002A5BA0"/>
    <w:rsid w:val="002A6672"/>
    <w:rsid w:val="002A69F8"/>
    <w:rsid w:val="002A7067"/>
    <w:rsid w:val="002A7236"/>
    <w:rsid w:val="002A73D5"/>
    <w:rsid w:val="002A764C"/>
    <w:rsid w:val="002A7A6D"/>
    <w:rsid w:val="002B0E40"/>
    <w:rsid w:val="002B1A26"/>
    <w:rsid w:val="002B1CAA"/>
    <w:rsid w:val="002B1E00"/>
    <w:rsid w:val="002B450A"/>
    <w:rsid w:val="002B4713"/>
    <w:rsid w:val="002B4B16"/>
    <w:rsid w:val="002B4E41"/>
    <w:rsid w:val="002B52BE"/>
    <w:rsid w:val="002B57DB"/>
    <w:rsid w:val="002B606F"/>
    <w:rsid w:val="002B69CB"/>
    <w:rsid w:val="002B73CB"/>
    <w:rsid w:val="002B76A9"/>
    <w:rsid w:val="002C007E"/>
    <w:rsid w:val="002C06F4"/>
    <w:rsid w:val="002C099D"/>
    <w:rsid w:val="002C1429"/>
    <w:rsid w:val="002C1ED8"/>
    <w:rsid w:val="002C1F41"/>
    <w:rsid w:val="002C264C"/>
    <w:rsid w:val="002C2B99"/>
    <w:rsid w:val="002C34C4"/>
    <w:rsid w:val="002C3699"/>
    <w:rsid w:val="002C42DF"/>
    <w:rsid w:val="002C458E"/>
    <w:rsid w:val="002C48EB"/>
    <w:rsid w:val="002C54CD"/>
    <w:rsid w:val="002C5B2C"/>
    <w:rsid w:val="002C6411"/>
    <w:rsid w:val="002C6A68"/>
    <w:rsid w:val="002D152E"/>
    <w:rsid w:val="002D2B9C"/>
    <w:rsid w:val="002D2F4E"/>
    <w:rsid w:val="002D3F63"/>
    <w:rsid w:val="002D3F6A"/>
    <w:rsid w:val="002D448A"/>
    <w:rsid w:val="002D467A"/>
    <w:rsid w:val="002D48FA"/>
    <w:rsid w:val="002D4DF2"/>
    <w:rsid w:val="002D4E15"/>
    <w:rsid w:val="002D52B6"/>
    <w:rsid w:val="002D5AA0"/>
    <w:rsid w:val="002D5C12"/>
    <w:rsid w:val="002D5DE1"/>
    <w:rsid w:val="002D5E56"/>
    <w:rsid w:val="002D6AFD"/>
    <w:rsid w:val="002D6ED3"/>
    <w:rsid w:val="002D714F"/>
    <w:rsid w:val="002D7480"/>
    <w:rsid w:val="002D7E63"/>
    <w:rsid w:val="002E0075"/>
    <w:rsid w:val="002E043D"/>
    <w:rsid w:val="002E0718"/>
    <w:rsid w:val="002E0EFA"/>
    <w:rsid w:val="002E2146"/>
    <w:rsid w:val="002E2D2F"/>
    <w:rsid w:val="002E2DA6"/>
    <w:rsid w:val="002E38E9"/>
    <w:rsid w:val="002E6315"/>
    <w:rsid w:val="002E6F1A"/>
    <w:rsid w:val="002E77F7"/>
    <w:rsid w:val="002E7816"/>
    <w:rsid w:val="002E7BB6"/>
    <w:rsid w:val="002F08AD"/>
    <w:rsid w:val="002F0DA0"/>
    <w:rsid w:val="002F196F"/>
    <w:rsid w:val="002F19C7"/>
    <w:rsid w:val="002F1F5B"/>
    <w:rsid w:val="002F241B"/>
    <w:rsid w:val="002F261F"/>
    <w:rsid w:val="002F2FBC"/>
    <w:rsid w:val="002F306F"/>
    <w:rsid w:val="002F3101"/>
    <w:rsid w:val="002F360C"/>
    <w:rsid w:val="002F3736"/>
    <w:rsid w:val="002F3C2F"/>
    <w:rsid w:val="002F3E1E"/>
    <w:rsid w:val="002F41B1"/>
    <w:rsid w:val="002F4783"/>
    <w:rsid w:val="002F49CE"/>
    <w:rsid w:val="002F61E2"/>
    <w:rsid w:val="002F66CB"/>
    <w:rsid w:val="002F68AB"/>
    <w:rsid w:val="002F6C14"/>
    <w:rsid w:val="002F7362"/>
    <w:rsid w:val="002F74C5"/>
    <w:rsid w:val="002F7F52"/>
    <w:rsid w:val="00300161"/>
    <w:rsid w:val="00300BA1"/>
    <w:rsid w:val="00300D69"/>
    <w:rsid w:val="00300FCE"/>
    <w:rsid w:val="003012F9"/>
    <w:rsid w:val="003021B4"/>
    <w:rsid w:val="0030265E"/>
    <w:rsid w:val="0030351E"/>
    <w:rsid w:val="00303A19"/>
    <w:rsid w:val="00303A65"/>
    <w:rsid w:val="00304205"/>
    <w:rsid w:val="003053A4"/>
    <w:rsid w:val="0030594E"/>
    <w:rsid w:val="003062C5"/>
    <w:rsid w:val="003069ED"/>
    <w:rsid w:val="00306C08"/>
    <w:rsid w:val="0030735D"/>
    <w:rsid w:val="00307FE9"/>
    <w:rsid w:val="0031043A"/>
    <w:rsid w:val="00310B76"/>
    <w:rsid w:val="00310ED3"/>
    <w:rsid w:val="003111E9"/>
    <w:rsid w:val="0031144B"/>
    <w:rsid w:val="00311DA7"/>
    <w:rsid w:val="00312726"/>
    <w:rsid w:val="00313135"/>
    <w:rsid w:val="003145EE"/>
    <w:rsid w:val="003146E2"/>
    <w:rsid w:val="0031506C"/>
    <w:rsid w:val="00316084"/>
    <w:rsid w:val="0031612D"/>
    <w:rsid w:val="003208B4"/>
    <w:rsid w:val="00321A36"/>
    <w:rsid w:val="00323E28"/>
    <w:rsid w:val="00323F70"/>
    <w:rsid w:val="00324403"/>
    <w:rsid w:val="0032445F"/>
    <w:rsid w:val="0032470A"/>
    <w:rsid w:val="0032495A"/>
    <w:rsid w:val="0032583F"/>
    <w:rsid w:val="00325911"/>
    <w:rsid w:val="00326275"/>
    <w:rsid w:val="00327B8B"/>
    <w:rsid w:val="00327C73"/>
    <w:rsid w:val="003305C6"/>
    <w:rsid w:val="00331332"/>
    <w:rsid w:val="00331F11"/>
    <w:rsid w:val="00332160"/>
    <w:rsid w:val="0033267B"/>
    <w:rsid w:val="00333795"/>
    <w:rsid w:val="00334032"/>
    <w:rsid w:val="0033527F"/>
    <w:rsid w:val="0033540E"/>
    <w:rsid w:val="00335BA0"/>
    <w:rsid w:val="00335D84"/>
    <w:rsid w:val="00335EDE"/>
    <w:rsid w:val="00335FF9"/>
    <w:rsid w:val="0033604A"/>
    <w:rsid w:val="00336DA5"/>
    <w:rsid w:val="00336E6E"/>
    <w:rsid w:val="00337083"/>
    <w:rsid w:val="00340138"/>
    <w:rsid w:val="003403EA"/>
    <w:rsid w:val="00341B9E"/>
    <w:rsid w:val="00341CEB"/>
    <w:rsid w:val="00342CB8"/>
    <w:rsid w:val="00342F23"/>
    <w:rsid w:val="00342FA8"/>
    <w:rsid w:val="00343724"/>
    <w:rsid w:val="00343B96"/>
    <w:rsid w:val="0034422F"/>
    <w:rsid w:val="00344938"/>
    <w:rsid w:val="00345070"/>
    <w:rsid w:val="003455F9"/>
    <w:rsid w:val="003456D3"/>
    <w:rsid w:val="00345C97"/>
    <w:rsid w:val="00345DD7"/>
    <w:rsid w:val="003463D4"/>
    <w:rsid w:val="003465E6"/>
    <w:rsid w:val="00346F49"/>
    <w:rsid w:val="00347AFF"/>
    <w:rsid w:val="0035012A"/>
    <w:rsid w:val="00350D3C"/>
    <w:rsid w:val="003515AF"/>
    <w:rsid w:val="0035242E"/>
    <w:rsid w:val="00352B67"/>
    <w:rsid w:val="0035309A"/>
    <w:rsid w:val="003530D0"/>
    <w:rsid w:val="00353885"/>
    <w:rsid w:val="00354081"/>
    <w:rsid w:val="00355C3F"/>
    <w:rsid w:val="00356075"/>
    <w:rsid w:val="00356CB1"/>
    <w:rsid w:val="00356CC6"/>
    <w:rsid w:val="00356CFA"/>
    <w:rsid w:val="00357923"/>
    <w:rsid w:val="00357B21"/>
    <w:rsid w:val="00357D82"/>
    <w:rsid w:val="00357F45"/>
    <w:rsid w:val="00360027"/>
    <w:rsid w:val="003604A9"/>
    <w:rsid w:val="00360731"/>
    <w:rsid w:val="00360FF0"/>
    <w:rsid w:val="003619CF"/>
    <w:rsid w:val="00361C4C"/>
    <w:rsid w:val="00362410"/>
    <w:rsid w:val="00363631"/>
    <w:rsid w:val="00363805"/>
    <w:rsid w:val="00363E69"/>
    <w:rsid w:val="00364EF0"/>
    <w:rsid w:val="00364F0D"/>
    <w:rsid w:val="00365CD6"/>
    <w:rsid w:val="003665EB"/>
    <w:rsid w:val="00366ED5"/>
    <w:rsid w:val="00367797"/>
    <w:rsid w:val="003708EE"/>
    <w:rsid w:val="003714B0"/>
    <w:rsid w:val="00371949"/>
    <w:rsid w:val="00371BAF"/>
    <w:rsid w:val="00371D73"/>
    <w:rsid w:val="0037226E"/>
    <w:rsid w:val="00372718"/>
    <w:rsid w:val="0037276D"/>
    <w:rsid w:val="00372B4E"/>
    <w:rsid w:val="00372E73"/>
    <w:rsid w:val="00373920"/>
    <w:rsid w:val="0037408D"/>
    <w:rsid w:val="003749E7"/>
    <w:rsid w:val="00374ACA"/>
    <w:rsid w:val="00374E2C"/>
    <w:rsid w:val="003765AA"/>
    <w:rsid w:val="00376BA4"/>
    <w:rsid w:val="00377198"/>
    <w:rsid w:val="00377572"/>
    <w:rsid w:val="0038037C"/>
    <w:rsid w:val="003809F3"/>
    <w:rsid w:val="00380A5D"/>
    <w:rsid w:val="00381C69"/>
    <w:rsid w:val="00381F16"/>
    <w:rsid w:val="003825F6"/>
    <w:rsid w:val="00382A1D"/>
    <w:rsid w:val="003830D6"/>
    <w:rsid w:val="00383C27"/>
    <w:rsid w:val="003849AD"/>
    <w:rsid w:val="00384A3A"/>
    <w:rsid w:val="00385E95"/>
    <w:rsid w:val="003860FF"/>
    <w:rsid w:val="003862A3"/>
    <w:rsid w:val="003866E5"/>
    <w:rsid w:val="0038734B"/>
    <w:rsid w:val="00387915"/>
    <w:rsid w:val="00387B67"/>
    <w:rsid w:val="00390988"/>
    <w:rsid w:val="00390C7C"/>
    <w:rsid w:val="00390D2C"/>
    <w:rsid w:val="0039192C"/>
    <w:rsid w:val="00391A5B"/>
    <w:rsid w:val="00391F11"/>
    <w:rsid w:val="003925F1"/>
    <w:rsid w:val="003928DA"/>
    <w:rsid w:val="00393237"/>
    <w:rsid w:val="00393C12"/>
    <w:rsid w:val="00394271"/>
    <w:rsid w:val="00394700"/>
    <w:rsid w:val="00394CDB"/>
    <w:rsid w:val="003955EF"/>
    <w:rsid w:val="00397779"/>
    <w:rsid w:val="00397E80"/>
    <w:rsid w:val="003A00B6"/>
    <w:rsid w:val="003A041B"/>
    <w:rsid w:val="003A0BB5"/>
    <w:rsid w:val="003A280E"/>
    <w:rsid w:val="003A2C0D"/>
    <w:rsid w:val="003A2D8A"/>
    <w:rsid w:val="003A30B5"/>
    <w:rsid w:val="003A3949"/>
    <w:rsid w:val="003A40B6"/>
    <w:rsid w:val="003A5147"/>
    <w:rsid w:val="003A5535"/>
    <w:rsid w:val="003A598D"/>
    <w:rsid w:val="003A5B8F"/>
    <w:rsid w:val="003A625D"/>
    <w:rsid w:val="003A6619"/>
    <w:rsid w:val="003A7740"/>
    <w:rsid w:val="003A7960"/>
    <w:rsid w:val="003B0DB9"/>
    <w:rsid w:val="003B0FC9"/>
    <w:rsid w:val="003B19A3"/>
    <w:rsid w:val="003B202B"/>
    <w:rsid w:val="003B271C"/>
    <w:rsid w:val="003B273A"/>
    <w:rsid w:val="003B323A"/>
    <w:rsid w:val="003B359E"/>
    <w:rsid w:val="003B393C"/>
    <w:rsid w:val="003B3BDC"/>
    <w:rsid w:val="003B3DEE"/>
    <w:rsid w:val="003B3E02"/>
    <w:rsid w:val="003B3EE2"/>
    <w:rsid w:val="003B41C2"/>
    <w:rsid w:val="003B43FA"/>
    <w:rsid w:val="003B4720"/>
    <w:rsid w:val="003B4845"/>
    <w:rsid w:val="003B4982"/>
    <w:rsid w:val="003B4B3E"/>
    <w:rsid w:val="003B4EE5"/>
    <w:rsid w:val="003B52D9"/>
    <w:rsid w:val="003B538C"/>
    <w:rsid w:val="003B5A09"/>
    <w:rsid w:val="003B6821"/>
    <w:rsid w:val="003B6F0C"/>
    <w:rsid w:val="003B7087"/>
    <w:rsid w:val="003B719C"/>
    <w:rsid w:val="003B7471"/>
    <w:rsid w:val="003B74A2"/>
    <w:rsid w:val="003C090C"/>
    <w:rsid w:val="003C175E"/>
    <w:rsid w:val="003C2037"/>
    <w:rsid w:val="003C206F"/>
    <w:rsid w:val="003C2BAA"/>
    <w:rsid w:val="003C329A"/>
    <w:rsid w:val="003C3ACD"/>
    <w:rsid w:val="003C3D76"/>
    <w:rsid w:val="003C40FE"/>
    <w:rsid w:val="003C4C98"/>
    <w:rsid w:val="003C5128"/>
    <w:rsid w:val="003C5360"/>
    <w:rsid w:val="003C55D6"/>
    <w:rsid w:val="003C6833"/>
    <w:rsid w:val="003C6F9D"/>
    <w:rsid w:val="003C7321"/>
    <w:rsid w:val="003C752C"/>
    <w:rsid w:val="003D03AE"/>
    <w:rsid w:val="003D0C16"/>
    <w:rsid w:val="003D11EF"/>
    <w:rsid w:val="003D125E"/>
    <w:rsid w:val="003D19E7"/>
    <w:rsid w:val="003D1A6C"/>
    <w:rsid w:val="003D1D4F"/>
    <w:rsid w:val="003D3BD6"/>
    <w:rsid w:val="003D3D4E"/>
    <w:rsid w:val="003D4AE6"/>
    <w:rsid w:val="003D53E4"/>
    <w:rsid w:val="003D568D"/>
    <w:rsid w:val="003D6644"/>
    <w:rsid w:val="003D6EE3"/>
    <w:rsid w:val="003D7234"/>
    <w:rsid w:val="003E0792"/>
    <w:rsid w:val="003E0A09"/>
    <w:rsid w:val="003E21BF"/>
    <w:rsid w:val="003E29E9"/>
    <w:rsid w:val="003E2F87"/>
    <w:rsid w:val="003E376A"/>
    <w:rsid w:val="003E3BB9"/>
    <w:rsid w:val="003E461C"/>
    <w:rsid w:val="003E4C81"/>
    <w:rsid w:val="003E5C49"/>
    <w:rsid w:val="003E5C8B"/>
    <w:rsid w:val="003E6CD1"/>
    <w:rsid w:val="003E6DD6"/>
    <w:rsid w:val="003E74B4"/>
    <w:rsid w:val="003E7531"/>
    <w:rsid w:val="003E766D"/>
    <w:rsid w:val="003E7866"/>
    <w:rsid w:val="003E7912"/>
    <w:rsid w:val="003F14BA"/>
    <w:rsid w:val="003F1576"/>
    <w:rsid w:val="003F1BB2"/>
    <w:rsid w:val="003F2232"/>
    <w:rsid w:val="003F3964"/>
    <w:rsid w:val="003F4ABD"/>
    <w:rsid w:val="003F507B"/>
    <w:rsid w:val="003F5B8F"/>
    <w:rsid w:val="003F5C8E"/>
    <w:rsid w:val="003F62B3"/>
    <w:rsid w:val="003F6328"/>
    <w:rsid w:val="003F6D15"/>
    <w:rsid w:val="003F6DFC"/>
    <w:rsid w:val="003F7799"/>
    <w:rsid w:val="003F7DDD"/>
    <w:rsid w:val="003F7DEC"/>
    <w:rsid w:val="00400803"/>
    <w:rsid w:val="00400CD5"/>
    <w:rsid w:val="004016D4"/>
    <w:rsid w:val="004018E6"/>
    <w:rsid w:val="00402181"/>
    <w:rsid w:val="004031D3"/>
    <w:rsid w:val="00403619"/>
    <w:rsid w:val="004041AC"/>
    <w:rsid w:val="004041C3"/>
    <w:rsid w:val="004043B1"/>
    <w:rsid w:val="0040443B"/>
    <w:rsid w:val="00404C9D"/>
    <w:rsid w:val="004050A5"/>
    <w:rsid w:val="00407893"/>
    <w:rsid w:val="004078C3"/>
    <w:rsid w:val="0041006F"/>
    <w:rsid w:val="004102F3"/>
    <w:rsid w:val="004108BD"/>
    <w:rsid w:val="00410913"/>
    <w:rsid w:val="004121AF"/>
    <w:rsid w:val="00412B6E"/>
    <w:rsid w:val="00412ED6"/>
    <w:rsid w:val="004130BC"/>
    <w:rsid w:val="00413702"/>
    <w:rsid w:val="00413D8E"/>
    <w:rsid w:val="00414E90"/>
    <w:rsid w:val="00414FED"/>
    <w:rsid w:val="00416693"/>
    <w:rsid w:val="004167B5"/>
    <w:rsid w:val="00416949"/>
    <w:rsid w:val="00416A76"/>
    <w:rsid w:val="004175E5"/>
    <w:rsid w:val="00420533"/>
    <w:rsid w:val="004207EE"/>
    <w:rsid w:val="00421665"/>
    <w:rsid w:val="00422350"/>
    <w:rsid w:val="00422AD6"/>
    <w:rsid w:val="00423348"/>
    <w:rsid w:val="00424411"/>
    <w:rsid w:val="00424619"/>
    <w:rsid w:val="00424670"/>
    <w:rsid w:val="004248D0"/>
    <w:rsid w:val="00424DB3"/>
    <w:rsid w:val="0042537D"/>
    <w:rsid w:val="00425D71"/>
    <w:rsid w:val="004260F4"/>
    <w:rsid w:val="004261CB"/>
    <w:rsid w:val="00427165"/>
    <w:rsid w:val="00430E28"/>
    <w:rsid w:val="00431191"/>
    <w:rsid w:val="00431583"/>
    <w:rsid w:val="0043172A"/>
    <w:rsid w:val="00432538"/>
    <w:rsid w:val="0043298D"/>
    <w:rsid w:val="00432E15"/>
    <w:rsid w:val="004333B1"/>
    <w:rsid w:val="00434B8D"/>
    <w:rsid w:val="00435FEC"/>
    <w:rsid w:val="00437027"/>
    <w:rsid w:val="0043739D"/>
    <w:rsid w:val="004375A8"/>
    <w:rsid w:val="00437B4F"/>
    <w:rsid w:val="00437E79"/>
    <w:rsid w:val="00437EC3"/>
    <w:rsid w:val="00440446"/>
    <w:rsid w:val="00440BDC"/>
    <w:rsid w:val="004415EA"/>
    <w:rsid w:val="00441FA6"/>
    <w:rsid w:val="00442305"/>
    <w:rsid w:val="0044429D"/>
    <w:rsid w:val="0044505F"/>
    <w:rsid w:val="004458C9"/>
    <w:rsid w:val="00445C00"/>
    <w:rsid w:val="00446C96"/>
    <w:rsid w:val="004473F4"/>
    <w:rsid w:val="00447A8A"/>
    <w:rsid w:val="004500CB"/>
    <w:rsid w:val="004507D2"/>
    <w:rsid w:val="004508E8"/>
    <w:rsid w:val="004519EE"/>
    <w:rsid w:val="00452D78"/>
    <w:rsid w:val="004534E9"/>
    <w:rsid w:val="00453E2F"/>
    <w:rsid w:val="00453F98"/>
    <w:rsid w:val="00454297"/>
    <w:rsid w:val="00454B64"/>
    <w:rsid w:val="004550C0"/>
    <w:rsid w:val="0045519A"/>
    <w:rsid w:val="00456A39"/>
    <w:rsid w:val="0045768C"/>
    <w:rsid w:val="00457AAC"/>
    <w:rsid w:val="00460914"/>
    <w:rsid w:val="0046140D"/>
    <w:rsid w:val="00461951"/>
    <w:rsid w:val="00461A4B"/>
    <w:rsid w:val="00461C64"/>
    <w:rsid w:val="00461F93"/>
    <w:rsid w:val="00462E9E"/>
    <w:rsid w:val="00462FFA"/>
    <w:rsid w:val="00463380"/>
    <w:rsid w:val="00463400"/>
    <w:rsid w:val="00463792"/>
    <w:rsid w:val="004639D6"/>
    <w:rsid w:val="004645B1"/>
    <w:rsid w:val="004646BD"/>
    <w:rsid w:val="00464B02"/>
    <w:rsid w:val="00464E2C"/>
    <w:rsid w:val="004660EC"/>
    <w:rsid w:val="00467DF2"/>
    <w:rsid w:val="00470363"/>
    <w:rsid w:val="00470F8A"/>
    <w:rsid w:val="00471740"/>
    <w:rsid w:val="00471F7C"/>
    <w:rsid w:val="0047211A"/>
    <w:rsid w:val="00472645"/>
    <w:rsid w:val="00472681"/>
    <w:rsid w:val="00473020"/>
    <w:rsid w:val="00473475"/>
    <w:rsid w:val="00473AC1"/>
    <w:rsid w:val="00473BBD"/>
    <w:rsid w:val="0047401D"/>
    <w:rsid w:val="00474B34"/>
    <w:rsid w:val="004751EB"/>
    <w:rsid w:val="004759AD"/>
    <w:rsid w:val="00475C89"/>
    <w:rsid w:val="004762DB"/>
    <w:rsid w:val="004764DF"/>
    <w:rsid w:val="00476C33"/>
    <w:rsid w:val="00476E59"/>
    <w:rsid w:val="00477E77"/>
    <w:rsid w:val="00480670"/>
    <w:rsid w:val="004808BE"/>
    <w:rsid w:val="004809C2"/>
    <w:rsid w:val="00481BE8"/>
    <w:rsid w:val="00481BF9"/>
    <w:rsid w:val="004825F3"/>
    <w:rsid w:val="004839D9"/>
    <w:rsid w:val="00484381"/>
    <w:rsid w:val="0048485A"/>
    <w:rsid w:val="00484905"/>
    <w:rsid w:val="00485233"/>
    <w:rsid w:val="00485581"/>
    <w:rsid w:val="0048573A"/>
    <w:rsid w:val="00486117"/>
    <w:rsid w:val="00486899"/>
    <w:rsid w:val="004900C1"/>
    <w:rsid w:val="00490214"/>
    <w:rsid w:val="00490CDB"/>
    <w:rsid w:val="004914F6"/>
    <w:rsid w:val="00491793"/>
    <w:rsid w:val="0049198E"/>
    <w:rsid w:val="00491B93"/>
    <w:rsid w:val="00491F49"/>
    <w:rsid w:val="004928D8"/>
    <w:rsid w:val="00494007"/>
    <w:rsid w:val="00494358"/>
    <w:rsid w:val="0049458D"/>
    <w:rsid w:val="004949C6"/>
    <w:rsid w:val="00494A2D"/>
    <w:rsid w:val="00495B20"/>
    <w:rsid w:val="0049628A"/>
    <w:rsid w:val="004963FF"/>
    <w:rsid w:val="00496504"/>
    <w:rsid w:val="00496A29"/>
    <w:rsid w:val="00496B97"/>
    <w:rsid w:val="004A02F5"/>
    <w:rsid w:val="004A0573"/>
    <w:rsid w:val="004A0B0B"/>
    <w:rsid w:val="004A16B7"/>
    <w:rsid w:val="004A198A"/>
    <w:rsid w:val="004A2C0F"/>
    <w:rsid w:val="004A2EB1"/>
    <w:rsid w:val="004A31C3"/>
    <w:rsid w:val="004A3A88"/>
    <w:rsid w:val="004A3DDC"/>
    <w:rsid w:val="004A3F36"/>
    <w:rsid w:val="004A457F"/>
    <w:rsid w:val="004A522E"/>
    <w:rsid w:val="004A5361"/>
    <w:rsid w:val="004A59F5"/>
    <w:rsid w:val="004A615D"/>
    <w:rsid w:val="004A637A"/>
    <w:rsid w:val="004A6E02"/>
    <w:rsid w:val="004A7169"/>
    <w:rsid w:val="004A7477"/>
    <w:rsid w:val="004B033F"/>
    <w:rsid w:val="004B0907"/>
    <w:rsid w:val="004B0C9C"/>
    <w:rsid w:val="004B0CB3"/>
    <w:rsid w:val="004B0DDB"/>
    <w:rsid w:val="004B1060"/>
    <w:rsid w:val="004B1D4E"/>
    <w:rsid w:val="004B3162"/>
    <w:rsid w:val="004B532B"/>
    <w:rsid w:val="004B5B98"/>
    <w:rsid w:val="004B5EEA"/>
    <w:rsid w:val="004B6149"/>
    <w:rsid w:val="004C0021"/>
    <w:rsid w:val="004C00B5"/>
    <w:rsid w:val="004C2609"/>
    <w:rsid w:val="004C262D"/>
    <w:rsid w:val="004C2E82"/>
    <w:rsid w:val="004C3694"/>
    <w:rsid w:val="004C39B3"/>
    <w:rsid w:val="004C3AD9"/>
    <w:rsid w:val="004C4317"/>
    <w:rsid w:val="004C4370"/>
    <w:rsid w:val="004C469C"/>
    <w:rsid w:val="004C470B"/>
    <w:rsid w:val="004C4A90"/>
    <w:rsid w:val="004C4AD8"/>
    <w:rsid w:val="004C4ECF"/>
    <w:rsid w:val="004C4EF1"/>
    <w:rsid w:val="004C4F3C"/>
    <w:rsid w:val="004C50CA"/>
    <w:rsid w:val="004C528E"/>
    <w:rsid w:val="004C56A2"/>
    <w:rsid w:val="004C57D6"/>
    <w:rsid w:val="004C5C17"/>
    <w:rsid w:val="004C5C1F"/>
    <w:rsid w:val="004C5DCD"/>
    <w:rsid w:val="004C644B"/>
    <w:rsid w:val="004C71B3"/>
    <w:rsid w:val="004C7206"/>
    <w:rsid w:val="004C761D"/>
    <w:rsid w:val="004C795C"/>
    <w:rsid w:val="004C79DE"/>
    <w:rsid w:val="004C7B51"/>
    <w:rsid w:val="004C7B99"/>
    <w:rsid w:val="004C7E6B"/>
    <w:rsid w:val="004C7FE9"/>
    <w:rsid w:val="004D0512"/>
    <w:rsid w:val="004D1687"/>
    <w:rsid w:val="004D1785"/>
    <w:rsid w:val="004D20A1"/>
    <w:rsid w:val="004D2EBA"/>
    <w:rsid w:val="004D32F1"/>
    <w:rsid w:val="004D39BB"/>
    <w:rsid w:val="004D3B3E"/>
    <w:rsid w:val="004D3BE8"/>
    <w:rsid w:val="004D430E"/>
    <w:rsid w:val="004D4E65"/>
    <w:rsid w:val="004D50A7"/>
    <w:rsid w:val="004D5CD8"/>
    <w:rsid w:val="004D61C0"/>
    <w:rsid w:val="004D6297"/>
    <w:rsid w:val="004D6573"/>
    <w:rsid w:val="004D727F"/>
    <w:rsid w:val="004D7549"/>
    <w:rsid w:val="004D7B12"/>
    <w:rsid w:val="004D7B2B"/>
    <w:rsid w:val="004D7D15"/>
    <w:rsid w:val="004E00AD"/>
    <w:rsid w:val="004E0873"/>
    <w:rsid w:val="004E0B07"/>
    <w:rsid w:val="004E1177"/>
    <w:rsid w:val="004E1C05"/>
    <w:rsid w:val="004E2043"/>
    <w:rsid w:val="004E2639"/>
    <w:rsid w:val="004E27B6"/>
    <w:rsid w:val="004E2E45"/>
    <w:rsid w:val="004E3255"/>
    <w:rsid w:val="004E35CC"/>
    <w:rsid w:val="004E3B9B"/>
    <w:rsid w:val="004E3F68"/>
    <w:rsid w:val="004E45E2"/>
    <w:rsid w:val="004E4940"/>
    <w:rsid w:val="004E5D6B"/>
    <w:rsid w:val="004E5E01"/>
    <w:rsid w:val="004E683C"/>
    <w:rsid w:val="004E718C"/>
    <w:rsid w:val="004F0492"/>
    <w:rsid w:val="004F0719"/>
    <w:rsid w:val="004F193B"/>
    <w:rsid w:val="004F1A7D"/>
    <w:rsid w:val="004F228F"/>
    <w:rsid w:val="004F22A3"/>
    <w:rsid w:val="004F33B2"/>
    <w:rsid w:val="004F4C80"/>
    <w:rsid w:val="004F5D0E"/>
    <w:rsid w:val="004F62B7"/>
    <w:rsid w:val="004F6592"/>
    <w:rsid w:val="004F6F85"/>
    <w:rsid w:val="004F7377"/>
    <w:rsid w:val="004F7761"/>
    <w:rsid w:val="005000C7"/>
    <w:rsid w:val="00500198"/>
    <w:rsid w:val="00500560"/>
    <w:rsid w:val="00500840"/>
    <w:rsid w:val="00501123"/>
    <w:rsid w:val="00501743"/>
    <w:rsid w:val="00501EBB"/>
    <w:rsid w:val="005020C9"/>
    <w:rsid w:val="005022BB"/>
    <w:rsid w:val="005027ED"/>
    <w:rsid w:val="00502BD8"/>
    <w:rsid w:val="005035D3"/>
    <w:rsid w:val="00503C7C"/>
    <w:rsid w:val="00503E6E"/>
    <w:rsid w:val="005040A0"/>
    <w:rsid w:val="0050431D"/>
    <w:rsid w:val="00505E7D"/>
    <w:rsid w:val="00505FC1"/>
    <w:rsid w:val="0050645A"/>
    <w:rsid w:val="00507247"/>
    <w:rsid w:val="00507889"/>
    <w:rsid w:val="00507EB3"/>
    <w:rsid w:val="00510448"/>
    <w:rsid w:val="00510E55"/>
    <w:rsid w:val="00510E76"/>
    <w:rsid w:val="00510E7E"/>
    <w:rsid w:val="00513165"/>
    <w:rsid w:val="00515C5C"/>
    <w:rsid w:val="00516732"/>
    <w:rsid w:val="005169FF"/>
    <w:rsid w:val="00517157"/>
    <w:rsid w:val="005174B7"/>
    <w:rsid w:val="005201FB"/>
    <w:rsid w:val="00520556"/>
    <w:rsid w:val="0052061D"/>
    <w:rsid w:val="00520F85"/>
    <w:rsid w:val="0052101D"/>
    <w:rsid w:val="0052105C"/>
    <w:rsid w:val="0052143E"/>
    <w:rsid w:val="0052172E"/>
    <w:rsid w:val="00521A5D"/>
    <w:rsid w:val="00521E70"/>
    <w:rsid w:val="00522821"/>
    <w:rsid w:val="0052299C"/>
    <w:rsid w:val="00522C51"/>
    <w:rsid w:val="00523443"/>
    <w:rsid w:val="00523546"/>
    <w:rsid w:val="00523B24"/>
    <w:rsid w:val="00523D6F"/>
    <w:rsid w:val="00523F97"/>
    <w:rsid w:val="00523FE3"/>
    <w:rsid w:val="0052429B"/>
    <w:rsid w:val="005242F5"/>
    <w:rsid w:val="005242F8"/>
    <w:rsid w:val="00524E5E"/>
    <w:rsid w:val="00524FEE"/>
    <w:rsid w:val="00525366"/>
    <w:rsid w:val="00526A3E"/>
    <w:rsid w:val="00527902"/>
    <w:rsid w:val="00527924"/>
    <w:rsid w:val="00527D85"/>
    <w:rsid w:val="00530449"/>
    <w:rsid w:val="00530E96"/>
    <w:rsid w:val="00531173"/>
    <w:rsid w:val="00531A78"/>
    <w:rsid w:val="00531FB8"/>
    <w:rsid w:val="005320D3"/>
    <w:rsid w:val="005322F1"/>
    <w:rsid w:val="005322FE"/>
    <w:rsid w:val="0053235D"/>
    <w:rsid w:val="00532BB1"/>
    <w:rsid w:val="0053375D"/>
    <w:rsid w:val="00533A17"/>
    <w:rsid w:val="00533C55"/>
    <w:rsid w:val="00533CC6"/>
    <w:rsid w:val="00536135"/>
    <w:rsid w:val="00536B0D"/>
    <w:rsid w:val="00537692"/>
    <w:rsid w:val="00537C2E"/>
    <w:rsid w:val="00537E6C"/>
    <w:rsid w:val="00537EDB"/>
    <w:rsid w:val="0054029D"/>
    <w:rsid w:val="005403D4"/>
    <w:rsid w:val="0054160E"/>
    <w:rsid w:val="0054168E"/>
    <w:rsid w:val="005426EB"/>
    <w:rsid w:val="00543213"/>
    <w:rsid w:val="00543D03"/>
    <w:rsid w:val="00543FB8"/>
    <w:rsid w:val="00544ED0"/>
    <w:rsid w:val="00544EFC"/>
    <w:rsid w:val="00545A00"/>
    <w:rsid w:val="00545A8E"/>
    <w:rsid w:val="00547F0A"/>
    <w:rsid w:val="00550004"/>
    <w:rsid w:val="005505C2"/>
    <w:rsid w:val="005510D4"/>
    <w:rsid w:val="005512C1"/>
    <w:rsid w:val="00551A58"/>
    <w:rsid w:val="00551FF4"/>
    <w:rsid w:val="00553178"/>
    <w:rsid w:val="0055327A"/>
    <w:rsid w:val="00553734"/>
    <w:rsid w:val="005543E3"/>
    <w:rsid w:val="00555BAC"/>
    <w:rsid w:val="00555D7B"/>
    <w:rsid w:val="005564C9"/>
    <w:rsid w:val="005577F4"/>
    <w:rsid w:val="00557EC6"/>
    <w:rsid w:val="005609CF"/>
    <w:rsid w:val="005614F3"/>
    <w:rsid w:val="005615D9"/>
    <w:rsid w:val="00561BF5"/>
    <w:rsid w:val="00561E5E"/>
    <w:rsid w:val="005625C3"/>
    <w:rsid w:val="005630DE"/>
    <w:rsid w:val="005631F9"/>
    <w:rsid w:val="00563528"/>
    <w:rsid w:val="00563CC2"/>
    <w:rsid w:val="00563E22"/>
    <w:rsid w:val="00564ACE"/>
    <w:rsid w:val="005659C4"/>
    <w:rsid w:val="00565C12"/>
    <w:rsid w:val="0056635E"/>
    <w:rsid w:val="005666A2"/>
    <w:rsid w:val="00566DA4"/>
    <w:rsid w:val="0056710E"/>
    <w:rsid w:val="00570B79"/>
    <w:rsid w:val="00571018"/>
    <w:rsid w:val="005710E7"/>
    <w:rsid w:val="0057123D"/>
    <w:rsid w:val="005716E0"/>
    <w:rsid w:val="00571A0C"/>
    <w:rsid w:val="00572222"/>
    <w:rsid w:val="0057241E"/>
    <w:rsid w:val="005727AF"/>
    <w:rsid w:val="00573AB8"/>
    <w:rsid w:val="00573E25"/>
    <w:rsid w:val="005753FE"/>
    <w:rsid w:val="00575B8C"/>
    <w:rsid w:val="00575C6E"/>
    <w:rsid w:val="00576021"/>
    <w:rsid w:val="00576798"/>
    <w:rsid w:val="0057703B"/>
    <w:rsid w:val="005777BA"/>
    <w:rsid w:val="00580878"/>
    <w:rsid w:val="005817BC"/>
    <w:rsid w:val="0058182E"/>
    <w:rsid w:val="00581C92"/>
    <w:rsid w:val="005828D3"/>
    <w:rsid w:val="00582991"/>
    <w:rsid w:val="00583472"/>
    <w:rsid w:val="00585EF0"/>
    <w:rsid w:val="00587169"/>
    <w:rsid w:val="0058753B"/>
    <w:rsid w:val="00587C0E"/>
    <w:rsid w:val="00590286"/>
    <w:rsid w:val="00590F71"/>
    <w:rsid w:val="005922BB"/>
    <w:rsid w:val="00592331"/>
    <w:rsid w:val="005928CC"/>
    <w:rsid w:val="005945BE"/>
    <w:rsid w:val="0059466A"/>
    <w:rsid w:val="00594C08"/>
    <w:rsid w:val="00594C44"/>
    <w:rsid w:val="00594D3F"/>
    <w:rsid w:val="00595CB4"/>
    <w:rsid w:val="005963EA"/>
    <w:rsid w:val="0059703B"/>
    <w:rsid w:val="0059745B"/>
    <w:rsid w:val="00597DC1"/>
    <w:rsid w:val="005A00C7"/>
    <w:rsid w:val="005A02A9"/>
    <w:rsid w:val="005A0BDD"/>
    <w:rsid w:val="005A0C8A"/>
    <w:rsid w:val="005A13DB"/>
    <w:rsid w:val="005A147A"/>
    <w:rsid w:val="005A2CE7"/>
    <w:rsid w:val="005A3D40"/>
    <w:rsid w:val="005A48E3"/>
    <w:rsid w:val="005A4A35"/>
    <w:rsid w:val="005A4B3C"/>
    <w:rsid w:val="005A4FCE"/>
    <w:rsid w:val="005A5455"/>
    <w:rsid w:val="005A5A83"/>
    <w:rsid w:val="005A6A5C"/>
    <w:rsid w:val="005A6CC5"/>
    <w:rsid w:val="005A7868"/>
    <w:rsid w:val="005A78B6"/>
    <w:rsid w:val="005B0F40"/>
    <w:rsid w:val="005B1822"/>
    <w:rsid w:val="005B2767"/>
    <w:rsid w:val="005B2782"/>
    <w:rsid w:val="005B284C"/>
    <w:rsid w:val="005B28E3"/>
    <w:rsid w:val="005B359E"/>
    <w:rsid w:val="005B35DE"/>
    <w:rsid w:val="005B4562"/>
    <w:rsid w:val="005B4935"/>
    <w:rsid w:val="005B530C"/>
    <w:rsid w:val="005B567B"/>
    <w:rsid w:val="005C01B2"/>
    <w:rsid w:val="005C01BF"/>
    <w:rsid w:val="005C1786"/>
    <w:rsid w:val="005C17B3"/>
    <w:rsid w:val="005C2904"/>
    <w:rsid w:val="005C2B0F"/>
    <w:rsid w:val="005C353D"/>
    <w:rsid w:val="005C4AFE"/>
    <w:rsid w:val="005C4B06"/>
    <w:rsid w:val="005C5E78"/>
    <w:rsid w:val="005C71F1"/>
    <w:rsid w:val="005C7490"/>
    <w:rsid w:val="005C7900"/>
    <w:rsid w:val="005D01BD"/>
    <w:rsid w:val="005D1112"/>
    <w:rsid w:val="005D162F"/>
    <w:rsid w:val="005D1C6F"/>
    <w:rsid w:val="005D1CC6"/>
    <w:rsid w:val="005D3778"/>
    <w:rsid w:val="005D3A3E"/>
    <w:rsid w:val="005D3EEE"/>
    <w:rsid w:val="005D433A"/>
    <w:rsid w:val="005D48B2"/>
    <w:rsid w:val="005D4C57"/>
    <w:rsid w:val="005D4D85"/>
    <w:rsid w:val="005D4E57"/>
    <w:rsid w:val="005D5905"/>
    <w:rsid w:val="005D65C6"/>
    <w:rsid w:val="005D708A"/>
    <w:rsid w:val="005D777F"/>
    <w:rsid w:val="005D7D7F"/>
    <w:rsid w:val="005E147D"/>
    <w:rsid w:val="005E24AA"/>
    <w:rsid w:val="005E30DA"/>
    <w:rsid w:val="005E3353"/>
    <w:rsid w:val="005E370B"/>
    <w:rsid w:val="005E3B15"/>
    <w:rsid w:val="005E4339"/>
    <w:rsid w:val="005E4379"/>
    <w:rsid w:val="005E4A79"/>
    <w:rsid w:val="005E4DA3"/>
    <w:rsid w:val="005E52B2"/>
    <w:rsid w:val="005E6E6E"/>
    <w:rsid w:val="005E74DF"/>
    <w:rsid w:val="005E7FAB"/>
    <w:rsid w:val="005F057F"/>
    <w:rsid w:val="005F199A"/>
    <w:rsid w:val="005F1AD9"/>
    <w:rsid w:val="005F1D64"/>
    <w:rsid w:val="005F231D"/>
    <w:rsid w:val="005F2CA5"/>
    <w:rsid w:val="005F2D4A"/>
    <w:rsid w:val="005F324B"/>
    <w:rsid w:val="005F517F"/>
    <w:rsid w:val="005F5349"/>
    <w:rsid w:val="005F614C"/>
    <w:rsid w:val="005F61AF"/>
    <w:rsid w:val="005F6858"/>
    <w:rsid w:val="005F6899"/>
    <w:rsid w:val="005F6909"/>
    <w:rsid w:val="005F6B3D"/>
    <w:rsid w:val="005F7583"/>
    <w:rsid w:val="005F7B7D"/>
    <w:rsid w:val="005F7D70"/>
    <w:rsid w:val="00600A90"/>
    <w:rsid w:val="00600C6F"/>
    <w:rsid w:val="006026B9"/>
    <w:rsid w:val="00603235"/>
    <w:rsid w:val="0060335D"/>
    <w:rsid w:val="00604286"/>
    <w:rsid w:val="0060491F"/>
    <w:rsid w:val="0060526A"/>
    <w:rsid w:val="0060582D"/>
    <w:rsid w:val="00605F26"/>
    <w:rsid w:val="0060649D"/>
    <w:rsid w:val="0060664D"/>
    <w:rsid w:val="00606CE8"/>
    <w:rsid w:val="0060751E"/>
    <w:rsid w:val="00607A70"/>
    <w:rsid w:val="00607F73"/>
    <w:rsid w:val="00610281"/>
    <w:rsid w:val="0061152D"/>
    <w:rsid w:val="00611607"/>
    <w:rsid w:val="00611624"/>
    <w:rsid w:val="0061168E"/>
    <w:rsid w:val="00611943"/>
    <w:rsid w:val="006122D6"/>
    <w:rsid w:val="006123A6"/>
    <w:rsid w:val="006124AE"/>
    <w:rsid w:val="00612B3B"/>
    <w:rsid w:val="006137FE"/>
    <w:rsid w:val="00613E8A"/>
    <w:rsid w:val="006154B1"/>
    <w:rsid w:val="006154BE"/>
    <w:rsid w:val="00615C52"/>
    <w:rsid w:val="006162B9"/>
    <w:rsid w:val="00617BC9"/>
    <w:rsid w:val="00617F10"/>
    <w:rsid w:val="00620D57"/>
    <w:rsid w:val="00621011"/>
    <w:rsid w:val="00622500"/>
    <w:rsid w:val="0062588F"/>
    <w:rsid w:val="00625E1B"/>
    <w:rsid w:val="00625FF2"/>
    <w:rsid w:val="0062606A"/>
    <w:rsid w:val="00626521"/>
    <w:rsid w:val="00626E16"/>
    <w:rsid w:val="006270B7"/>
    <w:rsid w:val="0062735B"/>
    <w:rsid w:val="006276CD"/>
    <w:rsid w:val="006277C6"/>
    <w:rsid w:val="00627A56"/>
    <w:rsid w:val="00627AF6"/>
    <w:rsid w:val="00627F23"/>
    <w:rsid w:val="0063006C"/>
    <w:rsid w:val="006313F7"/>
    <w:rsid w:val="00631778"/>
    <w:rsid w:val="006321A0"/>
    <w:rsid w:val="00633976"/>
    <w:rsid w:val="00635A23"/>
    <w:rsid w:val="0063688E"/>
    <w:rsid w:val="00637CBC"/>
    <w:rsid w:val="00637F79"/>
    <w:rsid w:val="00640566"/>
    <w:rsid w:val="00640D02"/>
    <w:rsid w:val="00641E65"/>
    <w:rsid w:val="0064226E"/>
    <w:rsid w:val="00642C22"/>
    <w:rsid w:val="00644987"/>
    <w:rsid w:val="00644BDD"/>
    <w:rsid w:val="00646212"/>
    <w:rsid w:val="00646482"/>
    <w:rsid w:val="006467BE"/>
    <w:rsid w:val="00646842"/>
    <w:rsid w:val="00646993"/>
    <w:rsid w:val="0064708D"/>
    <w:rsid w:val="0064717B"/>
    <w:rsid w:val="0064719D"/>
    <w:rsid w:val="00650A7A"/>
    <w:rsid w:val="00650FB1"/>
    <w:rsid w:val="00651C1C"/>
    <w:rsid w:val="00651C5F"/>
    <w:rsid w:val="00651C75"/>
    <w:rsid w:val="00651F2B"/>
    <w:rsid w:val="00652FF0"/>
    <w:rsid w:val="00653538"/>
    <w:rsid w:val="00653D9A"/>
    <w:rsid w:val="00654780"/>
    <w:rsid w:val="006561C2"/>
    <w:rsid w:val="00656706"/>
    <w:rsid w:val="00657635"/>
    <w:rsid w:val="00660098"/>
    <w:rsid w:val="006601F5"/>
    <w:rsid w:val="00660935"/>
    <w:rsid w:val="0066094E"/>
    <w:rsid w:val="00660D18"/>
    <w:rsid w:val="00661E98"/>
    <w:rsid w:val="006626BA"/>
    <w:rsid w:val="0066270D"/>
    <w:rsid w:val="00662DEA"/>
    <w:rsid w:val="00663978"/>
    <w:rsid w:val="00663B30"/>
    <w:rsid w:val="006646F6"/>
    <w:rsid w:val="0066513A"/>
    <w:rsid w:val="0066516E"/>
    <w:rsid w:val="006661F8"/>
    <w:rsid w:val="00666F21"/>
    <w:rsid w:val="00667607"/>
    <w:rsid w:val="00667E07"/>
    <w:rsid w:val="00667F92"/>
    <w:rsid w:val="00671F62"/>
    <w:rsid w:val="0067206A"/>
    <w:rsid w:val="00672230"/>
    <w:rsid w:val="006726EA"/>
    <w:rsid w:val="006727DA"/>
    <w:rsid w:val="00672946"/>
    <w:rsid w:val="00672ACD"/>
    <w:rsid w:val="0067323D"/>
    <w:rsid w:val="006734B9"/>
    <w:rsid w:val="006736C7"/>
    <w:rsid w:val="00673ACA"/>
    <w:rsid w:val="00673F58"/>
    <w:rsid w:val="00674B22"/>
    <w:rsid w:val="00675DB8"/>
    <w:rsid w:val="006761DB"/>
    <w:rsid w:val="006801C4"/>
    <w:rsid w:val="00680806"/>
    <w:rsid w:val="00680FEB"/>
    <w:rsid w:val="006812C6"/>
    <w:rsid w:val="006816B1"/>
    <w:rsid w:val="006817A9"/>
    <w:rsid w:val="006822D9"/>
    <w:rsid w:val="006824CE"/>
    <w:rsid w:val="0068251B"/>
    <w:rsid w:val="0068266D"/>
    <w:rsid w:val="00683461"/>
    <w:rsid w:val="006838F1"/>
    <w:rsid w:val="00683C8B"/>
    <w:rsid w:val="0068467F"/>
    <w:rsid w:val="006849AA"/>
    <w:rsid w:val="00684A6C"/>
    <w:rsid w:val="00684FC2"/>
    <w:rsid w:val="00686140"/>
    <w:rsid w:val="00687C62"/>
    <w:rsid w:val="00690894"/>
    <w:rsid w:val="00690D00"/>
    <w:rsid w:val="00691148"/>
    <w:rsid w:val="00692450"/>
    <w:rsid w:val="0069418C"/>
    <w:rsid w:val="006948F4"/>
    <w:rsid w:val="00695437"/>
    <w:rsid w:val="006965E8"/>
    <w:rsid w:val="006968FA"/>
    <w:rsid w:val="006975F0"/>
    <w:rsid w:val="00697E69"/>
    <w:rsid w:val="00697EC8"/>
    <w:rsid w:val="006A02CA"/>
    <w:rsid w:val="006A0536"/>
    <w:rsid w:val="006A0ED2"/>
    <w:rsid w:val="006A20D5"/>
    <w:rsid w:val="006A28A9"/>
    <w:rsid w:val="006A3247"/>
    <w:rsid w:val="006A367E"/>
    <w:rsid w:val="006A3CCD"/>
    <w:rsid w:val="006A53F0"/>
    <w:rsid w:val="006A53FC"/>
    <w:rsid w:val="006A5659"/>
    <w:rsid w:val="006A5C82"/>
    <w:rsid w:val="006A5DAB"/>
    <w:rsid w:val="006A5F98"/>
    <w:rsid w:val="006A61E3"/>
    <w:rsid w:val="006A72FE"/>
    <w:rsid w:val="006A78B9"/>
    <w:rsid w:val="006B0329"/>
    <w:rsid w:val="006B0618"/>
    <w:rsid w:val="006B0DF3"/>
    <w:rsid w:val="006B1989"/>
    <w:rsid w:val="006B229A"/>
    <w:rsid w:val="006B23E6"/>
    <w:rsid w:val="006B2705"/>
    <w:rsid w:val="006B278A"/>
    <w:rsid w:val="006B3291"/>
    <w:rsid w:val="006B3533"/>
    <w:rsid w:val="006B375C"/>
    <w:rsid w:val="006B429D"/>
    <w:rsid w:val="006B4A9F"/>
    <w:rsid w:val="006B4C47"/>
    <w:rsid w:val="006B52FE"/>
    <w:rsid w:val="006B532E"/>
    <w:rsid w:val="006B5AEA"/>
    <w:rsid w:val="006B5C81"/>
    <w:rsid w:val="006B6941"/>
    <w:rsid w:val="006B7552"/>
    <w:rsid w:val="006B76B9"/>
    <w:rsid w:val="006B7ACD"/>
    <w:rsid w:val="006C117B"/>
    <w:rsid w:val="006C1AA7"/>
    <w:rsid w:val="006C207E"/>
    <w:rsid w:val="006C2588"/>
    <w:rsid w:val="006C2AB3"/>
    <w:rsid w:val="006C368B"/>
    <w:rsid w:val="006C36A0"/>
    <w:rsid w:val="006C3CB3"/>
    <w:rsid w:val="006C3D40"/>
    <w:rsid w:val="006C4167"/>
    <w:rsid w:val="006C4683"/>
    <w:rsid w:val="006C4A55"/>
    <w:rsid w:val="006C57AC"/>
    <w:rsid w:val="006C59C1"/>
    <w:rsid w:val="006C5A07"/>
    <w:rsid w:val="006C5E53"/>
    <w:rsid w:val="006C7540"/>
    <w:rsid w:val="006C7DFE"/>
    <w:rsid w:val="006D03D7"/>
    <w:rsid w:val="006D0CB9"/>
    <w:rsid w:val="006D1EC4"/>
    <w:rsid w:val="006D1F47"/>
    <w:rsid w:val="006D2229"/>
    <w:rsid w:val="006D2519"/>
    <w:rsid w:val="006D3B38"/>
    <w:rsid w:val="006D3DED"/>
    <w:rsid w:val="006D3EFB"/>
    <w:rsid w:val="006D4757"/>
    <w:rsid w:val="006D484D"/>
    <w:rsid w:val="006D547C"/>
    <w:rsid w:val="006D5947"/>
    <w:rsid w:val="006D6685"/>
    <w:rsid w:val="006D6FBA"/>
    <w:rsid w:val="006D6FBD"/>
    <w:rsid w:val="006D74CE"/>
    <w:rsid w:val="006D7802"/>
    <w:rsid w:val="006D7FD4"/>
    <w:rsid w:val="006E0570"/>
    <w:rsid w:val="006E06B6"/>
    <w:rsid w:val="006E0BCA"/>
    <w:rsid w:val="006E0E5D"/>
    <w:rsid w:val="006E113B"/>
    <w:rsid w:val="006E155B"/>
    <w:rsid w:val="006E25C5"/>
    <w:rsid w:val="006E3110"/>
    <w:rsid w:val="006E4270"/>
    <w:rsid w:val="006E4C6B"/>
    <w:rsid w:val="006E5455"/>
    <w:rsid w:val="006E6CF3"/>
    <w:rsid w:val="006E770F"/>
    <w:rsid w:val="006F0385"/>
    <w:rsid w:val="006F0B95"/>
    <w:rsid w:val="006F155A"/>
    <w:rsid w:val="006F1EC2"/>
    <w:rsid w:val="006F22E8"/>
    <w:rsid w:val="006F2A2D"/>
    <w:rsid w:val="006F2EB7"/>
    <w:rsid w:val="006F33B0"/>
    <w:rsid w:val="006F4531"/>
    <w:rsid w:val="006F5834"/>
    <w:rsid w:val="006F612A"/>
    <w:rsid w:val="006F622B"/>
    <w:rsid w:val="006F6483"/>
    <w:rsid w:val="006F6A20"/>
    <w:rsid w:val="006F74FB"/>
    <w:rsid w:val="006F7928"/>
    <w:rsid w:val="006F7AEF"/>
    <w:rsid w:val="00700AC4"/>
    <w:rsid w:val="00701B12"/>
    <w:rsid w:val="00702169"/>
    <w:rsid w:val="0070229B"/>
    <w:rsid w:val="00702411"/>
    <w:rsid w:val="00702F7E"/>
    <w:rsid w:val="007035C0"/>
    <w:rsid w:val="00703DE6"/>
    <w:rsid w:val="00704461"/>
    <w:rsid w:val="00704BEC"/>
    <w:rsid w:val="007072DA"/>
    <w:rsid w:val="007072E8"/>
    <w:rsid w:val="007077B8"/>
    <w:rsid w:val="00707D55"/>
    <w:rsid w:val="00710485"/>
    <w:rsid w:val="00710A66"/>
    <w:rsid w:val="0071189A"/>
    <w:rsid w:val="007141F8"/>
    <w:rsid w:val="007143F9"/>
    <w:rsid w:val="0071493D"/>
    <w:rsid w:val="00715F4E"/>
    <w:rsid w:val="00716125"/>
    <w:rsid w:val="00716446"/>
    <w:rsid w:val="0071675C"/>
    <w:rsid w:val="007167F4"/>
    <w:rsid w:val="00716CAF"/>
    <w:rsid w:val="00716D2F"/>
    <w:rsid w:val="007171C1"/>
    <w:rsid w:val="007178AD"/>
    <w:rsid w:val="00720B87"/>
    <w:rsid w:val="007211D2"/>
    <w:rsid w:val="00721B55"/>
    <w:rsid w:val="00722029"/>
    <w:rsid w:val="00722C90"/>
    <w:rsid w:val="00723BF2"/>
    <w:rsid w:val="007244BA"/>
    <w:rsid w:val="00724AF9"/>
    <w:rsid w:val="00725990"/>
    <w:rsid w:val="0072668F"/>
    <w:rsid w:val="007270F3"/>
    <w:rsid w:val="00727323"/>
    <w:rsid w:val="007274D3"/>
    <w:rsid w:val="00727B74"/>
    <w:rsid w:val="0073003C"/>
    <w:rsid w:val="007303A3"/>
    <w:rsid w:val="007304D0"/>
    <w:rsid w:val="00730B04"/>
    <w:rsid w:val="007315CC"/>
    <w:rsid w:val="00731B08"/>
    <w:rsid w:val="00731D58"/>
    <w:rsid w:val="00732200"/>
    <w:rsid w:val="00732294"/>
    <w:rsid w:val="00732342"/>
    <w:rsid w:val="00732A65"/>
    <w:rsid w:val="00732A9F"/>
    <w:rsid w:val="00733033"/>
    <w:rsid w:val="00733E4D"/>
    <w:rsid w:val="0073429A"/>
    <w:rsid w:val="00734A2A"/>
    <w:rsid w:val="007350B3"/>
    <w:rsid w:val="00735265"/>
    <w:rsid w:val="00735BEF"/>
    <w:rsid w:val="00735D1D"/>
    <w:rsid w:val="007366E2"/>
    <w:rsid w:val="00736867"/>
    <w:rsid w:val="007369C3"/>
    <w:rsid w:val="00736A90"/>
    <w:rsid w:val="00736D74"/>
    <w:rsid w:val="007376B9"/>
    <w:rsid w:val="00737FF2"/>
    <w:rsid w:val="0074009C"/>
    <w:rsid w:val="007412D4"/>
    <w:rsid w:val="007413DB"/>
    <w:rsid w:val="0074245F"/>
    <w:rsid w:val="00743028"/>
    <w:rsid w:val="007430D8"/>
    <w:rsid w:val="00743AAF"/>
    <w:rsid w:val="00743F6C"/>
    <w:rsid w:val="007441E2"/>
    <w:rsid w:val="0074442F"/>
    <w:rsid w:val="00745346"/>
    <w:rsid w:val="00745AA3"/>
    <w:rsid w:val="007461DA"/>
    <w:rsid w:val="0074712C"/>
    <w:rsid w:val="00747436"/>
    <w:rsid w:val="0075067F"/>
    <w:rsid w:val="00751692"/>
    <w:rsid w:val="007527FF"/>
    <w:rsid w:val="0075347C"/>
    <w:rsid w:val="00753611"/>
    <w:rsid w:val="0075394C"/>
    <w:rsid w:val="00753E6B"/>
    <w:rsid w:val="007542B6"/>
    <w:rsid w:val="00755AB6"/>
    <w:rsid w:val="00756847"/>
    <w:rsid w:val="00756D52"/>
    <w:rsid w:val="00756DBF"/>
    <w:rsid w:val="00757276"/>
    <w:rsid w:val="00757965"/>
    <w:rsid w:val="00757A65"/>
    <w:rsid w:val="00761BD0"/>
    <w:rsid w:val="00761BD9"/>
    <w:rsid w:val="00762B36"/>
    <w:rsid w:val="00762E5D"/>
    <w:rsid w:val="00764365"/>
    <w:rsid w:val="00764472"/>
    <w:rsid w:val="00764C14"/>
    <w:rsid w:val="00764F9D"/>
    <w:rsid w:val="00764FAE"/>
    <w:rsid w:val="007654C0"/>
    <w:rsid w:val="00765FC3"/>
    <w:rsid w:val="007661F7"/>
    <w:rsid w:val="00766820"/>
    <w:rsid w:val="0076710A"/>
    <w:rsid w:val="00767137"/>
    <w:rsid w:val="0076718C"/>
    <w:rsid w:val="0076729D"/>
    <w:rsid w:val="00767A80"/>
    <w:rsid w:val="00767B16"/>
    <w:rsid w:val="007716A4"/>
    <w:rsid w:val="007724CB"/>
    <w:rsid w:val="00772706"/>
    <w:rsid w:val="00772944"/>
    <w:rsid w:val="00772C37"/>
    <w:rsid w:val="007736D5"/>
    <w:rsid w:val="00773713"/>
    <w:rsid w:val="0077383C"/>
    <w:rsid w:val="007739B0"/>
    <w:rsid w:val="00773A80"/>
    <w:rsid w:val="0077491D"/>
    <w:rsid w:val="00774B38"/>
    <w:rsid w:val="00775197"/>
    <w:rsid w:val="007751FB"/>
    <w:rsid w:val="00775535"/>
    <w:rsid w:val="00775DEC"/>
    <w:rsid w:val="00775E41"/>
    <w:rsid w:val="00776B1B"/>
    <w:rsid w:val="0077729D"/>
    <w:rsid w:val="00777777"/>
    <w:rsid w:val="00777E38"/>
    <w:rsid w:val="007801BC"/>
    <w:rsid w:val="00780732"/>
    <w:rsid w:val="00781CCE"/>
    <w:rsid w:val="00783418"/>
    <w:rsid w:val="00784666"/>
    <w:rsid w:val="0078538C"/>
    <w:rsid w:val="00785972"/>
    <w:rsid w:val="007863B0"/>
    <w:rsid w:val="007869AB"/>
    <w:rsid w:val="00786A8D"/>
    <w:rsid w:val="00787385"/>
    <w:rsid w:val="00787A78"/>
    <w:rsid w:val="00790778"/>
    <w:rsid w:val="007909C2"/>
    <w:rsid w:val="00791003"/>
    <w:rsid w:val="00792A17"/>
    <w:rsid w:val="00792F88"/>
    <w:rsid w:val="007932CF"/>
    <w:rsid w:val="007941F0"/>
    <w:rsid w:val="00794317"/>
    <w:rsid w:val="007949FC"/>
    <w:rsid w:val="00795100"/>
    <w:rsid w:val="0079531F"/>
    <w:rsid w:val="00795364"/>
    <w:rsid w:val="00795674"/>
    <w:rsid w:val="00795FDB"/>
    <w:rsid w:val="00796504"/>
    <w:rsid w:val="00796957"/>
    <w:rsid w:val="00796A83"/>
    <w:rsid w:val="00796CE5"/>
    <w:rsid w:val="00797031"/>
    <w:rsid w:val="007A06C8"/>
    <w:rsid w:val="007A0AD0"/>
    <w:rsid w:val="007A1B37"/>
    <w:rsid w:val="007A1D4B"/>
    <w:rsid w:val="007A2FA8"/>
    <w:rsid w:val="007A3352"/>
    <w:rsid w:val="007A3A66"/>
    <w:rsid w:val="007A4CF8"/>
    <w:rsid w:val="007A5C72"/>
    <w:rsid w:val="007A69C4"/>
    <w:rsid w:val="007A7799"/>
    <w:rsid w:val="007A7E2A"/>
    <w:rsid w:val="007B0A3E"/>
    <w:rsid w:val="007B0DE4"/>
    <w:rsid w:val="007B1144"/>
    <w:rsid w:val="007B14CC"/>
    <w:rsid w:val="007B1666"/>
    <w:rsid w:val="007B1815"/>
    <w:rsid w:val="007B18DB"/>
    <w:rsid w:val="007B19C7"/>
    <w:rsid w:val="007B1B84"/>
    <w:rsid w:val="007B1EDD"/>
    <w:rsid w:val="007B20D9"/>
    <w:rsid w:val="007B2456"/>
    <w:rsid w:val="007B2D04"/>
    <w:rsid w:val="007B3034"/>
    <w:rsid w:val="007B31C5"/>
    <w:rsid w:val="007B3224"/>
    <w:rsid w:val="007B3D83"/>
    <w:rsid w:val="007B5833"/>
    <w:rsid w:val="007B5D80"/>
    <w:rsid w:val="007B62DB"/>
    <w:rsid w:val="007B6472"/>
    <w:rsid w:val="007B6678"/>
    <w:rsid w:val="007B6E33"/>
    <w:rsid w:val="007B7473"/>
    <w:rsid w:val="007C091A"/>
    <w:rsid w:val="007C0F55"/>
    <w:rsid w:val="007C177E"/>
    <w:rsid w:val="007C186B"/>
    <w:rsid w:val="007C1B78"/>
    <w:rsid w:val="007C2133"/>
    <w:rsid w:val="007C29C9"/>
    <w:rsid w:val="007C3212"/>
    <w:rsid w:val="007C3711"/>
    <w:rsid w:val="007C3754"/>
    <w:rsid w:val="007C38A6"/>
    <w:rsid w:val="007C54D3"/>
    <w:rsid w:val="007C5AF0"/>
    <w:rsid w:val="007C64AA"/>
    <w:rsid w:val="007C6E1D"/>
    <w:rsid w:val="007C7E7D"/>
    <w:rsid w:val="007D101B"/>
    <w:rsid w:val="007D1034"/>
    <w:rsid w:val="007D12D2"/>
    <w:rsid w:val="007D145D"/>
    <w:rsid w:val="007D164B"/>
    <w:rsid w:val="007D215E"/>
    <w:rsid w:val="007D2498"/>
    <w:rsid w:val="007D3039"/>
    <w:rsid w:val="007D4526"/>
    <w:rsid w:val="007D4B39"/>
    <w:rsid w:val="007D4DE7"/>
    <w:rsid w:val="007D4EDE"/>
    <w:rsid w:val="007D51AD"/>
    <w:rsid w:val="007D521B"/>
    <w:rsid w:val="007D5422"/>
    <w:rsid w:val="007D5841"/>
    <w:rsid w:val="007D5C96"/>
    <w:rsid w:val="007D5E4B"/>
    <w:rsid w:val="007D61A3"/>
    <w:rsid w:val="007D647D"/>
    <w:rsid w:val="007D7234"/>
    <w:rsid w:val="007D75B5"/>
    <w:rsid w:val="007E0838"/>
    <w:rsid w:val="007E0C84"/>
    <w:rsid w:val="007E128B"/>
    <w:rsid w:val="007E1330"/>
    <w:rsid w:val="007E17ED"/>
    <w:rsid w:val="007E1E73"/>
    <w:rsid w:val="007E39A5"/>
    <w:rsid w:val="007E45E1"/>
    <w:rsid w:val="007E4ED8"/>
    <w:rsid w:val="007E5C2E"/>
    <w:rsid w:val="007E6637"/>
    <w:rsid w:val="007E6CC5"/>
    <w:rsid w:val="007E7440"/>
    <w:rsid w:val="007E788B"/>
    <w:rsid w:val="007E7F97"/>
    <w:rsid w:val="007F0021"/>
    <w:rsid w:val="007F06DE"/>
    <w:rsid w:val="007F0972"/>
    <w:rsid w:val="007F0C7C"/>
    <w:rsid w:val="007F0F4F"/>
    <w:rsid w:val="007F2086"/>
    <w:rsid w:val="007F21DE"/>
    <w:rsid w:val="007F25B6"/>
    <w:rsid w:val="007F2F07"/>
    <w:rsid w:val="007F327B"/>
    <w:rsid w:val="007F3B12"/>
    <w:rsid w:val="007F3EF8"/>
    <w:rsid w:val="007F438D"/>
    <w:rsid w:val="007F44E1"/>
    <w:rsid w:val="007F49B2"/>
    <w:rsid w:val="007F5F5E"/>
    <w:rsid w:val="007F6365"/>
    <w:rsid w:val="007F63B1"/>
    <w:rsid w:val="007F79D5"/>
    <w:rsid w:val="007F7E5F"/>
    <w:rsid w:val="00800487"/>
    <w:rsid w:val="00800D3B"/>
    <w:rsid w:val="00801529"/>
    <w:rsid w:val="00801862"/>
    <w:rsid w:val="00801D0A"/>
    <w:rsid w:val="00802048"/>
    <w:rsid w:val="00802F78"/>
    <w:rsid w:val="00803C76"/>
    <w:rsid w:val="008045CA"/>
    <w:rsid w:val="00804D48"/>
    <w:rsid w:val="00805149"/>
    <w:rsid w:val="00806818"/>
    <w:rsid w:val="0080784B"/>
    <w:rsid w:val="008079BF"/>
    <w:rsid w:val="00807B55"/>
    <w:rsid w:val="0081048B"/>
    <w:rsid w:val="00810A6B"/>
    <w:rsid w:val="00811420"/>
    <w:rsid w:val="008118D1"/>
    <w:rsid w:val="00812E68"/>
    <w:rsid w:val="00812EDA"/>
    <w:rsid w:val="00813285"/>
    <w:rsid w:val="0081393C"/>
    <w:rsid w:val="00813A05"/>
    <w:rsid w:val="00813BE8"/>
    <w:rsid w:val="00814227"/>
    <w:rsid w:val="00814A71"/>
    <w:rsid w:val="00814AA6"/>
    <w:rsid w:val="00815217"/>
    <w:rsid w:val="00815639"/>
    <w:rsid w:val="0082010F"/>
    <w:rsid w:val="00820A4D"/>
    <w:rsid w:val="00820B08"/>
    <w:rsid w:val="00820E11"/>
    <w:rsid w:val="00820E6F"/>
    <w:rsid w:val="00821BBD"/>
    <w:rsid w:val="00821C33"/>
    <w:rsid w:val="008223E7"/>
    <w:rsid w:val="0082382E"/>
    <w:rsid w:val="00827825"/>
    <w:rsid w:val="00830087"/>
    <w:rsid w:val="00830BEF"/>
    <w:rsid w:val="00830D2E"/>
    <w:rsid w:val="008317A4"/>
    <w:rsid w:val="008317F7"/>
    <w:rsid w:val="00831EFE"/>
    <w:rsid w:val="00831F32"/>
    <w:rsid w:val="008325E1"/>
    <w:rsid w:val="008326B5"/>
    <w:rsid w:val="008327A4"/>
    <w:rsid w:val="0083378A"/>
    <w:rsid w:val="00834341"/>
    <w:rsid w:val="0083467E"/>
    <w:rsid w:val="00834B6C"/>
    <w:rsid w:val="00834CFF"/>
    <w:rsid w:val="00834EC4"/>
    <w:rsid w:val="00835347"/>
    <w:rsid w:val="0083555E"/>
    <w:rsid w:val="00835AA9"/>
    <w:rsid w:val="00837855"/>
    <w:rsid w:val="00840173"/>
    <w:rsid w:val="0084088A"/>
    <w:rsid w:val="00840F62"/>
    <w:rsid w:val="00841324"/>
    <w:rsid w:val="0084172D"/>
    <w:rsid w:val="00841934"/>
    <w:rsid w:val="00841AE2"/>
    <w:rsid w:val="00842AD8"/>
    <w:rsid w:val="00842BEB"/>
    <w:rsid w:val="00842FC4"/>
    <w:rsid w:val="008433F1"/>
    <w:rsid w:val="00843BEF"/>
    <w:rsid w:val="00845487"/>
    <w:rsid w:val="008460B8"/>
    <w:rsid w:val="008462C0"/>
    <w:rsid w:val="0084635B"/>
    <w:rsid w:val="00846813"/>
    <w:rsid w:val="00847084"/>
    <w:rsid w:val="0084732D"/>
    <w:rsid w:val="00847885"/>
    <w:rsid w:val="00847927"/>
    <w:rsid w:val="00850017"/>
    <w:rsid w:val="008506ED"/>
    <w:rsid w:val="0085070C"/>
    <w:rsid w:val="008507A7"/>
    <w:rsid w:val="00850AE9"/>
    <w:rsid w:val="00850E22"/>
    <w:rsid w:val="008511D3"/>
    <w:rsid w:val="00851E37"/>
    <w:rsid w:val="00852119"/>
    <w:rsid w:val="008523DF"/>
    <w:rsid w:val="00853890"/>
    <w:rsid w:val="00854462"/>
    <w:rsid w:val="00854CBB"/>
    <w:rsid w:val="00854CFD"/>
    <w:rsid w:val="0085517B"/>
    <w:rsid w:val="00855864"/>
    <w:rsid w:val="00855E21"/>
    <w:rsid w:val="0085692C"/>
    <w:rsid w:val="0085757D"/>
    <w:rsid w:val="00857B43"/>
    <w:rsid w:val="00857B54"/>
    <w:rsid w:val="00857C36"/>
    <w:rsid w:val="00857CD4"/>
    <w:rsid w:val="0086005F"/>
    <w:rsid w:val="008605C2"/>
    <w:rsid w:val="0086114A"/>
    <w:rsid w:val="0086240D"/>
    <w:rsid w:val="00862A32"/>
    <w:rsid w:val="008637D9"/>
    <w:rsid w:val="008637F1"/>
    <w:rsid w:val="00863B2A"/>
    <w:rsid w:val="00864061"/>
    <w:rsid w:val="00865263"/>
    <w:rsid w:val="00865334"/>
    <w:rsid w:val="00865EB0"/>
    <w:rsid w:val="00865ED6"/>
    <w:rsid w:val="008661BB"/>
    <w:rsid w:val="008668B3"/>
    <w:rsid w:val="008669AF"/>
    <w:rsid w:val="0086708D"/>
    <w:rsid w:val="00867C75"/>
    <w:rsid w:val="00867C99"/>
    <w:rsid w:val="00867D38"/>
    <w:rsid w:val="00870006"/>
    <w:rsid w:val="00870722"/>
    <w:rsid w:val="00870C73"/>
    <w:rsid w:val="008728D2"/>
    <w:rsid w:val="00872D3A"/>
    <w:rsid w:val="00872FF3"/>
    <w:rsid w:val="00873B50"/>
    <w:rsid w:val="00873BD5"/>
    <w:rsid w:val="00873D88"/>
    <w:rsid w:val="00874E6E"/>
    <w:rsid w:val="008750E8"/>
    <w:rsid w:val="00875A85"/>
    <w:rsid w:val="00875AD0"/>
    <w:rsid w:val="00875DC8"/>
    <w:rsid w:val="008761C2"/>
    <w:rsid w:val="00876450"/>
    <w:rsid w:val="0087730F"/>
    <w:rsid w:val="00877912"/>
    <w:rsid w:val="00877DEF"/>
    <w:rsid w:val="0088048B"/>
    <w:rsid w:val="008810B0"/>
    <w:rsid w:val="008813FF"/>
    <w:rsid w:val="0088287C"/>
    <w:rsid w:val="00883CBB"/>
    <w:rsid w:val="0088450E"/>
    <w:rsid w:val="008848CC"/>
    <w:rsid w:val="00884D4A"/>
    <w:rsid w:val="00884FC1"/>
    <w:rsid w:val="00885A3C"/>
    <w:rsid w:val="00885B8F"/>
    <w:rsid w:val="00885D0C"/>
    <w:rsid w:val="00885DB3"/>
    <w:rsid w:val="00885E31"/>
    <w:rsid w:val="00886B33"/>
    <w:rsid w:val="00886C57"/>
    <w:rsid w:val="008876C4"/>
    <w:rsid w:val="0088774A"/>
    <w:rsid w:val="00887982"/>
    <w:rsid w:val="00887E88"/>
    <w:rsid w:val="00887F88"/>
    <w:rsid w:val="008908AC"/>
    <w:rsid w:val="00890F5C"/>
    <w:rsid w:val="00891275"/>
    <w:rsid w:val="008912F4"/>
    <w:rsid w:val="008913FC"/>
    <w:rsid w:val="008915EB"/>
    <w:rsid w:val="00891824"/>
    <w:rsid w:val="008922AA"/>
    <w:rsid w:val="00892728"/>
    <w:rsid w:val="00892A81"/>
    <w:rsid w:val="00893C63"/>
    <w:rsid w:val="00895678"/>
    <w:rsid w:val="008957F3"/>
    <w:rsid w:val="00896A14"/>
    <w:rsid w:val="00897ADB"/>
    <w:rsid w:val="00897C0B"/>
    <w:rsid w:val="008A025E"/>
    <w:rsid w:val="008A111F"/>
    <w:rsid w:val="008A11C0"/>
    <w:rsid w:val="008A1204"/>
    <w:rsid w:val="008A125E"/>
    <w:rsid w:val="008A1BB7"/>
    <w:rsid w:val="008A1F0E"/>
    <w:rsid w:val="008A22E9"/>
    <w:rsid w:val="008A285F"/>
    <w:rsid w:val="008A3F3A"/>
    <w:rsid w:val="008A496F"/>
    <w:rsid w:val="008A4B73"/>
    <w:rsid w:val="008A517F"/>
    <w:rsid w:val="008A5640"/>
    <w:rsid w:val="008A58E6"/>
    <w:rsid w:val="008A63DD"/>
    <w:rsid w:val="008A7383"/>
    <w:rsid w:val="008A7A34"/>
    <w:rsid w:val="008A7A79"/>
    <w:rsid w:val="008A7AEB"/>
    <w:rsid w:val="008B03DD"/>
    <w:rsid w:val="008B0D3D"/>
    <w:rsid w:val="008B1AFA"/>
    <w:rsid w:val="008B1B2D"/>
    <w:rsid w:val="008B1EF2"/>
    <w:rsid w:val="008B2242"/>
    <w:rsid w:val="008B22CA"/>
    <w:rsid w:val="008B29DC"/>
    <w:rsid w:val="008B2A75"/>
    <w:rsid w:val="008B3027"/>
    <w:rsid w:val="008B3D76"/>
    <w:rsid w:val="008B471E"/>
    <w:rsid w:val="008B54FF"/>
    <w:rsid w:val="008B6184"/>
    <w:rsid w:val="008B6DA6"/>
    <w:rsid w:val="008B7184"/>
    <w:rsid w:val="008B7838"/>
    <w:rsid w:val="008B790B"/>
    <w:rsid w:val="008C0531"/>
    <w:rsid w:val="008C1005"/>
    <w:rsid w:val="008C1049"/>
    <w:rsid w:val="008C1235"/>
    <w:rsid w:val="008C1A73"/>
    <w:rsid w:val="008C2D1D"/>
    <w:rsid w:val="008C465A"/>
    <w:rsid w:val="008C5252"/>
    <w:rsid w:val="008C63BB"/>
    <w:rsid w:val="008C65FD"/>
    <w:rsid w:val="008C6688"/>
    <w:rsid w:val="008C730F"/>
    <w:rsid w:val="008C7449"/>
    <w:rsid w:val="008C760C"/>
    <w:rsid w:val="008D07BE"/>
    <w:rsid w:val="008D08B0"/>
    <w:rsid w:val="008D204A"/>
    <w:rsid w:val="008D22D3"/>
    <w:rsid w:val="008D2745"/>
    <w:rsid w:val="008D2F8E"/>
    <w:rsid w:val="008D3697"/>
    <w:rsid w:val="008D43DC"/>
    <w:rsid w:val="008D47B6"/>
    <w:rsid w:val="008D4BBD"/>
    <w:rsid w:val="008D5386"/>
    <w:rsid w:val="008D5863"/>
    <w:rsid w:val="008D587C"/>
    <w:rsid w:val="008D693A"/>
    <w:rsid w:val="008D6B25"/>
    <w:rsid w:val="008D70B1"/>
    <w:rsid w:val="008D748F"/>
    <w:rsid w:val="008D7B50"/>
    <w:rsid w:val="008E0416"/>
    <w:rsid w:val="008E05AB"/>
    <w:rsid w:val="008E0BC9"/>
    <w:rsid w:val="008E173E"/>
    <w:rsid w:val="008E1A52"/>
    <w:rsid w:val="008E1C77"/>
    <w:rsid w:val="008E1F9C"/>
    <w:rsid w:val="008E2569"/>
    <w:rsid w:val="008E3026"/>
    <w:rsid w:val="008E3289"/>
    <w:rsid w:val="008E398D"/>
    <w:rsid w:val="008E3E81"/>
    <w:rsid w:val="008E4AAC"/>
    <w:rsid w:val="008E5AA3"/>
    <w:rsid w:val="008E6099"/>
    <w:rsid w:val="008E6555"/>
    <w:rsid w:val="008E792D"/>
    <w:rsid w:val="008E7E91"/>
    <w:rsid w:val="008F0571"/>
    <w:rsid w:val="008F1450"/>
    <w:rsid w:val="008F1594"/>
    <w:rsid w:val="008F1DC1"/>
    <w:rsid w:val="008F206A"/>
    <w:rsid w:val="008F2BFF"/>
    <w:rsid w:val="008F30CA"/>
    <w:rsid w:val="008F3ABD"/>
    <w:rsid w:val="008F3AD8"/>
    <w:rsid w:val="008F4CEE"/>
    <w:rsid w:val="008F4E5E"/>
    <w:rsid w:val="008F6175"/>
    <w:rsid w:val="008F6888"/>
    <w:rsid w:val="008F6C0F"/>
    <w:rsid w:val="008F7518"/>
    <w:rsid w:val="008F7D46"/>
    <w:rsid w:val="0090095B"/>
    <w:rsid w:val="00900FC3"/>
    <w:rsid w:val="009010B3"/>
    <w:rsid w:val="00901190"/>
    <w:rsid w:val="00901C19"/>
    <w:rsid w:val="009023A0"/>
    <w:rsid w:val="00902728"/>
    <w:rsid w:val="00902885"/>
    <w:rsid w:val="00903237"/>
    <w:rsid w:val="00903820"/>
    <w:rsid w:val="00903ADE"/>
    <w:rsid w:val="00904DD8"/>
    <w:rsid w:val="009051A7"/>
    <w:rsid w:val="009051FB"/>
    <w:rsid w:val="0090629B"/>
    <w:rsid w:val="009069EC"/>
    <w:rsid w:val="009079C3"/>
    <w:rsid w:val="009105CD"/>
    <w:rsid w:val="009108C5"/>
    <w:rsid w:val="009112A8"/>
    <w:rsid w:val="00911B6F"/>
    <w:rsid w:val="0091240F"/>
    <w:rsid w:val="009132B6"/>
    <w:rsid w:val="00914549"/>
    <w:rsid w:val="00914BD9"/>
    <w:rsid w:val="00914FAE"/>
    <w:rsid w:val="00915572"/>
    <w:rsid w:val="00915749"/>
    <w:rsid w:val="00915C7E"/>
    <w:rsid w:val="00917E07"/>
    <w:rsid w:val="00920AAE"/>
    <w:rsid w:val="00920AF6"/>
    <w:rsid w:val="009210B4"/>
    <w:rsid w:val="009211BE"/>
    <w:rsid w:val="00921425"/>
    <w:rsid w:val="009219D7"/>
    <w:rsid w:val="00921DC2"/>
    <w:rsid w:val="0092453E"/>
    <w:rsid w:val="0092483B"/>
    <w:rsid w:val="00924882"/>
    <w:rsid w:val="009251AD"/>
    <w:rsid w:val="0092555F"/>
    <w:rsid w:val="009255A8"/>
    <w:rsid w:val="00925A2A"/>
    <w:rsid w:val="00925A94"/>
    <w:rsid w:val="00925FAC"/>
    <w:rsid w:val="0092606A"/>
    <w:rsid w:val="00926BC5"/>
    <w:rsid w:val="009277DC"/>
    <w:rsid w:val="00927DD1"/>
    <w:rsid w:val="009306EA"/>
    <w:rsid w:val="00931501"/>
    <w:rsid w:val="00931847"/>
    <w:rsid w:val="0093197C"/>
    <w:rsid w:val="00931BF8"/>
    <w:rsid w:val="009327A4"/>
    <w:rsid w:val="00932ACB"/>
    <w:rsid w:val="00933154"/>
    <w:rsid w:val="009335F4"/>
    <w:rsid w:val="009344E3"/>
    <w:rsid w:val="0093497C"/>
    <w:rsid w:val="00934A72"/>
    <w:rsid w:val="00934A73"/>
    <w:rsid w:val="00934B97"/>
    <w:rsid w:val="00935238"/>
    <w:rsid w:val="00935CB4"/>
    <w:rsid w:val="00935D94"/>
    <w:rsid w:val="0093677A"/>
    <w:rsid w:val="009400A4"/>
    <w:rsid w:val="00940B1A"/>
    <w:rsid w:val="00940CE8"/>
    <w:rsid w:val="0094199D"/>
    <w:rsid w:val="00941B4D"/>
    <w:rsid w:val="0094278C"/>
    <w:rsid w:val="0094357F"/>
    <w:rsid w:val="0094424C"/>
    <w:rsid w:val="0094437D"/>
    <w:rsid w:val="00944DD2"/>
    <w:rsid w:val="00945A4A"/>
    <w:rsid w:val="00945C4F"/>
    <w:rsid w:val="00945FC4"/>
    <w:rsid w:val="00946079"/>
    <w:rsid w:val="009460FE"/>
    <w:rsid w:val="009464B0"/>
    <w:rsid w:val="00946585"/>
    <w:rsid w:val="00946D41"/>
    <w:rsid w:val="009478F5"/>
    <w:rsid w:val="0095095B"/>
    <w:rsid w:val="0095166D"/>
    <w:rsid w:val="00951B62"/>
    <w:rsid w:val="00952245"/>
    <w:rsid w:val="00953615"/>
    <w:rsid w:val="0095383F"/>
    <w:rsid w:val="009538E7"/>
    <w:rsid w:val="009545A3"/>
    <w:rsid w:val="009561BD"/>
    <w:rsid w:val="009568FE"/>
    <w:rsid w:val="00956A2D"/>
    <w:rsid w:val="00956AB0"/>
    <w:rsid w:val="00956C15"/>
    <w:rsid w:val="00956EA3"/>
    <w:rsid w:val="009575D4"/>
    <w:rsid w:val="00957983"/>
    <w:rsid w:val="009579E6"/>
    <w:rsid w:val="00957A02"/>
    <w:rsid w:val="00957B1F"/>
    <w:rsid w:val="00957B3E"/>
    <w:rsid w:val="00957BB0"/>
    <w:rsid w:val="00960767"/>
    <w:rsid w:val="009607BB"/>
    <w:rsid w:val="0096134F"/>
    <w:rsid w:val="0096139E"/>
    <w:rsid w:val="00961E13"/>
    <w:rsid w:val="0096214F"/>
    <w:rsid w:val="00962864"/>
    <w:rsid w:val="00962D7D"/>
    <w:rsid w:val="00964AE9"/>
    <w:rsid w:val="00967308"/>
    <w:rsid w:val="0096736B"/>
    <w:rsid w:val="00967668"/>
    <w:rsid w:val="00967AFF"/>
    <w:rsid w:val="00970261"/>
    <w:rsid w:val="00970A6F"/>
    <w:rsid w:val="00970F42"/>
    <w:rsid w:val="00971266"/>
    <w:rsid w:val="00971DAB"/>
    <w:rsid w:val="00972A95"/>
    <w:rsid w:val="00974294"/>
    <w:rsid w:val="00974530"/>
    <w:rsid w:val="00974B03"/>
    <w:rsid w:val="00975B38"/>
    <w:rsid w:val="0097645B"/>
    <w:rsid w:val="0097674A"/>
    <w:rsid w:val="00976D63"/>
    <w:rsid w:val="00976DDF"/>
    <w:rsid w:val="0097796D"/>
    <w:rsid w:val="00977EE3"/>
    <w:rsid w:val="00977EFA"/>
    <w:rsid w:val="00980A16"/>
    <w:rsid w:val="00980D43"/>
    <w:rsid w:val="00981271"/>
    <w:rsid w:val="009816B5"/>
    <w:rsid w:val="00982C0B"/>
    <w:rsid w:val="009838B9"/>
    <w:rsid w:val="009839C6"/>
    <w:rsid w:val="009847F7"/>
    <w:rsid w:val="0098563D"/>
    <w:rsid w:val="00985F5D"/>
    <w:rsid w:val="00986D2B"/>
    <w:rsid w:val="00986F7A"/>
    <w:rsid w:val="00990425"/>
    <w:rsid w:val="009907A5"/>
    <w:rsid w:val="00990E09"/>
    <w:rsid w:val="00990EF3"/>
    <w:rsid w:val="0099102C"/>
    <w:rsid w:val="00991B76"/>
    <w:rsid w:val="00991C2B"/>
    <w:rsid w:val="0099251A"/>
    <w:rsid w:val="00992F42"/>
    <w:rsid w:val="00993855"/>
    <w:rsid w:val="009938E1"/>
    <w:rsid w:val="00993A1E"/>
    <w:rsid w:val="00993AAF"/>
    <w:rsid w:val="00993D5D"/>
    <w:rsid w:val="00994519"/>
    <w:rsid w:val="00995605"/>
    <w:rsid w:val="00995EA7"/>
    <w:rsid w:val="00996535"/>
    <w:rsid w:val="00996929"/>
    <w:rsid w:val="00997005"/>
    <w:rsid w:val="009979A0"/>
    <w:rsid w:val="009A0E50"/>
    <w:rsid w:val="009A10F4"/>
    <w:rsid w:val="009A12DC"/>
    <w:rsid w:val="009A29B2"/>
    <w:rsid w:val="009A310B"/>
    <w:rsid w:val="009A337D"/>
    <w:rsid w:val="009A3491"/>
    <w:rsid w:val="009A48BA"/>
    <w:rsid w:val="009A4DE8"/>
    <w:rsid w:val="009A50C4"/>
    <w:rsid w:val="009A54E8"/>
    <w:rsid w:val="009A5A8E"/>
    <w:rsid w:val="009A77C5"/>
    <w:rsid w:val="009B06FC"/>
    <w:rsid w:val="009B0C26"/>
    <w:rsid w:val="009B19F3"/>
    <w:rsid w:val="009B2E9E"/>
    <w:rsid w:val="009B2F31"/>
    <w:rsid w:val="009B4DA5"/>
    <w:rsid w:val="009B5F43"/>
    <w:rsid w:val="009B6430"/>
    <w:rsid w:val="009B66F6"/>
    <w:rsid w:val="009B76FD"/>
    <w:rsid w:val="009C088B"/>
    <w:rsid w:val="009C0C80"/>
    <w:rsid w:val="009C0C9B"/>
    <w:rsid w:val="009C0D7B"/>
    <w:rsid w:val="009C1218"/>
    <w:rsid w:val="009C13AC"/>
    <w:rsid w:val="009C156F"/>
    <w:rsid w:val="009C2466"/>
    <w:rsid w:val="009C2504"/>
    <w:rsid w:val="009C366B"/>
    <w:rsid w:val="009C46A3"/>
    <w:rsid w:val="009C48D6"/>
    <w:rsid w:val="009C6F3E"/>
    <w:rsid w:val="009C7825"/>
    <w:rsid w:val="009C7C11"/>
    <w:rsid w:val="009C7DE1"/>
    <w:rsid w:val="009C7F19"/>
    <w:rsid w:val="009D07C7"/>
    <w:rsid w:val="009D0975"/>
    <w:rsid w:val="009D25F1"/>
    <w:rsid w:val="009D2648"/>
    <w:rsid w:val="009D3273"/>
    <w:rsid w:val="009D32F9"/>
    <w:rsid w:val="009D433F"/>
    <w:rsid w:val="009D4876"/>
    <w:rsid w:val="009D4B29"/>
    <w:rsid w:val="009D5593"/>
    <w:rsid w:val="009D58A3"/>
    <w:rsid w:val="009D5AE0"/>
    <w:rsid w:val="009D6F89"/>
    <w:rsid w:val="009D7434"/>
    <w:rsid w:val="009E041E"/>
    <w:rsid w:val="009E0970"/>
    <w:rsid w:val="009E0A23"/>
    <w:rsid w:val="009E15D9"/>
    <w:rsid w:val="009E1B28"/>
    <w:rsid w:val="009E272B"/>
    <w:rsid w:val="009E2A71"/>
    <w:rsid w:val="009E40C6"/>
    <w:rsid w:val="009E5001"/>
    <w:rsid w:val="009E5CA3"/>
    <w:rsid w:val="009E65E9"/>
    <w:rsid w:val="009E6989"/>
    <w:rsid w:val="009E6DAE"/>
    <w:rsid w:val="009E72E3"/>
    <w:rsid w:val="009E7F7D"/>
    <w:rsid w:val="009F0381"/>
    <w:rsid w:val="009F0764"/>
    <w:rsid w:val="009F0B75"/>
    <w:rsid w:val="009F0CC7"/>
    <w:rsid w:val="009F0D47"/>
    <w:rsid w:val="009F1E88"/>
    <w:rsid w:val="009F2189"/>
    <w:rsid w:val="009F2239"/>
    <w:rsid w:val="009F519E"/>
    <w:rsid w:val="009F547A"/>
    <w:rsid w:val="009F561E"/>
    <w:rsid w:val="009F57C9"/>
    <w:rsid w:val="009F58C0"/>
    <w:rsid w:val="009F6200"/>
    <w:rsid w:val="009F65AE"/>
    <w:rsid w:val="009F6ED3"/>
    <w:rsid w:val="009F78E1"/>
    <w:rsid w:val="00A00A5B"/>
    <w:rsid w:val="00A00D47"/>
    <w:rsid w:val="00A00E7D"/>
    <w:rsid w:val="00A01D55"/>
    <w:rsid w:val="00A02172"/>
    <w:rsid w:val="00A029C8"/>
    <w:rsid w:val="00A04A07"/>
    <w:rsid w:val="00A04D54"/>
    <w:rsid w:val="00A050AF"/>
    <w:rsid w:val="00A05331"/>
    <w:rsid w:val="00A06192"/>
    <w:rsid w:val="00A0632D"/>
    <w:rsid w:val="00A06C17"/>
    <w:rsid w:val="00A07BC9"/>
    <w:rsid w:val="00A07CAA"/>
    <w:rsid w:val="00A105C5"/>
    <w:rsid w:val="00A11056"/>
    <w:rsid w:val="00A115F9"/>
    <w:rsid w:val="00A11E0F"/>
    <w:rsid w:val="00A1217E"/>
    <w:rsid w:val="00A12A7E"/>
    <w:rsid w:val="00A12D3E"/>
    <w:rsid w:val="00A13C34"/>
    <w:rsid w:val="00A1442E"/>
    <w:rsid w:val="00A148AC"/>
    <w:rsid w:val="00A16742"/>
    <w:rsid w:val="00A1740F"/>
    <w:rsid w:val="00A20B8D"/>
    <w:rsid w:val="00A20C1C"/>
    <w:rsid w:val="00A21038"/>
    <w:rsid w:val="00A2113D"/>
    <w:rsid w:val="00A21A3F"/>
    <w:rsid w:val="00A21FF6"/>
    <w:rsid w:val="00A223D1"/>
    <w:rsid w:val="00A22AA1"/>
    <w:rsid w:val="00A22F6F"/>
    <w:rsid w:val="00A236FF"/>
    <w:rsid w:val="00A23E84"/>
    <w:rsid w:val="00A24037"/>
    <w:rsid w:val="00A249C9"/>
    <w:rsid w:val="00A24D7B"/>
    <w:rsid w:val="00A252CE"/>
    <w:rsid w:val="00A253D5"/>
    <w:rsid w:val="00A25408"/>
    <w:rsid w:val="00A2561A"/>
    <w:rsid w:val="00A266DA"/>
    <w:rsid w:val="00A268ED"/>
    <w:rsid w:val="00A26D75"/>
    <w:rsid w:val="00A2739C"/>
    <w:rsid w:val="00A27515"/>
    <w:rsid w:val="00A30E91"/>
    <w:rsid w:val="00A30F09"/>
    <w:rsid w:val="00A31036"/>
    <w:rsid w:val="00A3115C"/>
    <w:rsid w:val="00A3183F"/>
    <w:rsid w:val="00A31917"/>
    <w:rsid w:val="00A31F07"/>
    <w:rsid w:val="00A31F17"/>
    <w:rsid w:val="00A32677"/>
    <w:rsid w:val="00A32C96"/>
    <w:rsid w:val="00A33745"/>
    <w:rsid w:val="00A3424D"/>
    <w:rsid w:val="00A345CC"/>
    <w:rsid w:val="00A34667"/>
    <w:rsid w:val="00A348C4"/>
    <w:rsid w:val="00A34A5E"/>
    <w:rsid w:val="00A34B1B"/>
    <w:rsid w:val="00A352DE"/>
    <w:rsid w:val="00A35CFB"/>
    <w:rsid w:val="00A3608E"/>
    <w:rsid w:val="00A36254"/>
    <w:rsid w:val="00A36424"/>
    <w:rsid w:val="00A3675B"/>
    <w:rsid w:val="00A36777"/>
    <w:rsid w:val="00A367AA"/>
    <w:rsid w:val="00A37298"/>
    <w:rsid w:val="00A3733F"/>
    <w:rsid w:val="00A408A5"/>
    <w:rsid w:val="00A40B83"/>
    <w:rsid w:val="00A40EA0"/>
    <w:rsid w:val="00A4236B"/>
    <w:rsid w:val="00A42BBE"/>
    <w:rsid w:val="00A42D2D"/>
    <w:rsid w:val="00A43036"/>
    <w:rsid w:val="00A4332B"/>
    <w:rsid w:val="00A440D8"/>
    <w:rsid w:val="00A4424A"/>
    <w:rsid w:val="00A44822"/>
    <w:rsid w:val="00A44935"/>
    <w:rsid w:val="00A44A81"/>
    <w:rsid w:val="00A45B2A"/>
    <w:rsid w:val="00A46487"/>
    <w:rsid w:val="00A46A37"/>
    <w:rsid w:val="00A47093"/>
    <w:rsid w:val="00A479ED"/>
    <w:rsid w:val="00A47FDD"/>
    <w:rsid w:val="00A5043D"/>
    <w:rsid w:val="00A50537"/>
    <w:rsid w:val="00A514C0"/>
    <w:rsid w:val="00A5188E"/>
    <w:rsid w:val="00A51A0C"/>
    <w:rsid w:val="00A51F78"/>
    <w:rsid w:val="00A51F8B"/>
    <w:rsid w:val="00A5220D"/>
    <w:rsid w:val="00A52677"/>
    <w:rsid w:val="00A52FD1"/>
    <w:rsid w:val="00A54979"/>
    <w:rsid w:val="00A54CBD"/>
    <w:rsid w:val="00A5570B"/>
    <w:rsid w:val="00A55CC8"/>
    <w:rsid w:val="00A56980"/>
    <w:rsid w:val="00A56ACC"/>
    <w:rsid w:val="00A56AD6"/>
    <w:rsid w:val="00A56AE3"/>
    <w:rsid w:val="00A56CF5"/>
    <w:rsid w:val="00A57B4E"/>
    <w:rsid w:val="00A57E6B"/>
    <w:rsid w:val="00A61029"/>
    <w:rsid w:val="00A61572"/>
    <w:rsid w:val="00A62065"/>
    <w:rsid w:val="00A62277"/>
    <w:rsid w:val="00A62672"/>
    <w:rsid w:val="00A63441"/>
    <w:rsid w:val="00A641A7"/>
    <w:rsid w:val="00A66425"/>
    <w:rsid w:val="00A66A43"/>
    <w:rsid w:val="00A66C07"/>
    <w:rsid w:val="00A67ACF"/>
    <w:rsid w:val="00A67C51"/>
    <w:rsid w:val="00A67F72"/>
    <w:rsid w:val="00A67FAE"/>
    <w:rsid w:val="00A7012B"/>
    <w:rsid w:val="00A703FB"/>
    <w:rsid w:val="00A70599"/>
    <w:rsid w:val="00A70994"/>
    <w:rsid w:val="00A70EFF"/>
    <w:rsid w:val="00A71109"/>
    <w:rsid w:val="00A71F22"/>
    <w:rsid w:val="00A7213D"/>
    <w:rsid w:val="00A72559"/>
    <w:rsid w:val="00A7413A"/>
    <w:rsid w:val="00A746FD"/>
    <w:rsid w:val="00A749B4"/>
    <w:rsid w:val="00A74BA6"/>
    <w:rsid w:val="00A757E3"/>
    <w:rsid w:val="00A75AC3"/>
    <w:rsid w:val="00A76AF6"/>
    <w:rsid w:val="00A76D84"/>
    <w:rsid w:val="00A770B2"/>
    <w:rsid w:val="00A77943"/>
    <w:rsid w:val="00A77A91"/>
    <w:rsid w:val="00A77B7C"/>
    <w:rsid w:val="00A80314"/>
    <w:rsid w:val="00A804E9"/>
    <w:rsid w:val="00A81351"/>
    <w:rsid w:val="00A82313"/>
    <w:rsid w:val="00A82317"/>
    <w:rsid w:val="00A8255C"/>
    <w:rsid w:val="00A82563"/>
    <w:rsid w:val="00A826FC"/>
    <w:rsid w:val="00A82AD5"/>
    <w:rsid w:val="00A82BEE"/>
    <w:rsid w:val="00A83494"/>
    <w:rsid w:val="00A835FD"/>
    <w:rsid w:val="00A83D21"/>
    <w:rsid w:val="00A855CD"/>
    <w:rsid w:val="00A86DEE"/>
    <w:rsid w:val="00A90021"/>
    <w:rsid w:val="00A901DB"/>
    <w:rsid w:val="00A9109A"/>
    <w:rsid w:val="00A91CB4"/>
    <w:rsid w:val="00A91F76"/>
    <w:rsid w:val="00A9207D"/>
    <w:rsid w:val="00A92100"/>
    <w:rsid w:val="00A9217B"/>
    <w:rsid w:val="00A92A9D"/>
    <w:rsid w:val="00A92CA6"/>
    <w:rsid w:val="00A9343E"/>
    <w:rsid w:val="00A948B0"/>
    <w:rsid w:val="00A953F9"/>
    <w:rsid w:val="00A96537"/>
    <w:rsid w:val="00A9667C"/>
    <w:rsid w:val="00A96BC6"/>
    <w:rsid w:val="00A96D09"/>
    <w:rsid w:val="00A96F27"/>
    <w:rsid w:val="00A97081"/>
    <w:rsid w:val="00A976B8"/>
    <w:rsid w:val="00AA0569"/>
    <w:rsid w:val="00AA06F8"/>
    <w:rsid w:val="00AA0743"/>
    <w:rsid w:val="00AA091D"/>
    <w:rsid w:val="00AA09F9"/>
    <w:rsid w:val="00AA1B52"/>
    <w:rsid w:val="00AA1C73"/>
    <w:rsid w:val="00AA2014"/>
    <w:rsid w:val="00AA230C"/>
    <w:rsid w:val="00AA2B35"/>
    <w:rsid w:val="00AA340E"/>
    <w:rsid w:val="00AA35CD"/>
    <w:rsid w:val="00AA4AD7"/>
    <w:rsid w:val="00AA509A"/>
    <w:rsid w:val="00AA50D1"/>
    <w:rsid w:val="00AA5375"/>
    <w:rsid w:val="00AA5610"/>
    <w:rsid w:val="00AA5A31"/>
    <w:rsid w:val="00AA5EA8"/>
    <w:rsid w:val="00AA636E"/>
    <w:rsid w:val="00AA6450"/>
    <w:rsid w:val="00AA64F9"/>
    <w:rsid w:val="00AA6AA3"/>
    <w:rsid w:val="00AA77B5"/>
    <w:rsid w:val="00AB04BC"/>
    <w:rsid w:val="00AB084E"/>
    <w:rsid w:val="00AB1141"/>
    <w:rsid w:val="00AB1770"/>
    <w:rsid w:val="00AB2398"/>
    <w:rsid w:val="00AB2F8A"/>
    <w:rsid w:val="00AB3528"/>
    <w:rsid w:val="00AB38E1"/>
    <w:rsid w:val="00AB39ED"/>
    <w:rsid w:val="00AB3BDD"/>
    <w:rsid w:val="00AB4EAF"/>
    <w:rsid w:val="00AB60CD"/>
    <w:rsid w:val="00AB63A8"/>
    <w:rsid w:val="00AB717A"/>
    <w:rsid w:val="00AB75F1"/>
    <w:rsid w:val="00AC0361"/>
    <w:rsid w:val="00AC09DE"/>
    <w:rsid w:val="00AC0A24"/>
    <w:rsid w:val="00AC0CD0"/>
    <w:rsid w:val="00AC1318"/>
    <w:rsid w:val="00AC2044"/>
    <w:rsid w:val="00AC209C"/>
    <w:rsid w:val="00AC2258"/>
    <w:rsid w:val="00AC2747"/>
    <w:rsid w:val="00AC325F"/>
    <w:rsid w:val="00AC44AA"/>
    <w:rsid w:val="00AC44C9"/>
    <w:rsid w:val="00AC481E"/>
    <w:rsid w:val="00AC4DCB"/>
    <w:rsid w:val="00AC5127"/>
    <w:rsid w:val="00AC62BB"/>
    <w:rsid w:val="00AC69CB"/>
    <w:rsid w:val="00AC7237"/>
    <w:rsid w:val="00AC7D5A"/>
    <w:rsid w:val="00AC7F46"/>
    <w:rsid w:val="00AD0190"/>
    <w:rsid w:val="00AD066A"/>
    <w:rsid w:val="00AD0A66"/>
    <w:rsid w:val="00AD2107"/>
    <w:rsid w:val="00AD22C2"/>
    <w:rsid w:val="00AD23A2"/>
    <w:rsid w:val="00AD23FE"/>
    <w:rsid w:val="00AD2545"/>
    <w:rsid w:val="00AD2AF3"/>
    <w:rsid w:val="00AD3043"/>
    <w:rsid w:val="00AD3447"/>
    <w:rsid w:val="00AD38BF"/>
    <w:rsid w:val="00AD4168"/>
    <w:rsid w:val="00AD441B"/>
    <w:rsid w:val="00AD4735"/>
    <w:rsid w:val="00AD5111"/>
    <w:rsid w:val="00AD523A"/>
    <w:rsid w:val="00AD58DD"/>
    <w:rsid w:val="00AD599F"/>
    <w:rsid w:val="00AD7025"/>
    <w:rsid w:val="00AD76DC"/>
    <w:rsid w:val="00AD785C"/>
    <w:rsid w:val="00AD78A5"/>
    <w:rsid w:val="00AD7F19"/>
    <w:rsid w:val="00AE018E"/>
    <w:rsid w:val="00AE04E7"/>
    <w:rsid w:val="00AE06F4"/>
    <w:rsid w:val="00AE0737"/>
    <w:rsid w:val="00AE1739"/>
    <w:rsid w:val="00AE17EE"/>
    <w:rsid w:val="00AE33D8"/>
    <w:rsid w:val="00AE38BF"/>
    <w:rsid w:val="00AE3F37"/>
    <w:rsid w:val="00AE47E9"/>
    <w:rsid w:val="00AE4CC6"/>
    <w:rsid w:val="00AE5D3E"/>
    <w:rsid w:val="00AE5E87"/>
    <w:rsid w:val="00AE6AF2"/>
    <w:rsid w:val="00AE6B61"/>
    <w:rsid w:val="00AE70AB"/>
    <w:rsid w:val="00AE718A"/>
    <w:rsid w:val="00AE78A0"/>
    <w:rsid w:val="00AF032D"/>
    <w:rsid w:val="00AF0A3E"/>
    <w:rsid w:val="00AF1105"/>
    <w:rsid w:val="00AF2890"/>
    <w:rsid w:val="00AF439E"/>
    <w:rsid w:val="00AF486D"/>
    <w:rsid w:val="00AF5163"/>
    <w:rsid w:val="00AF555D"/>
    <w:rsid w:val="00AF7238"/>
    <w:rsid w:val="00AF753F"/>
    <w:rsid w:val="00AF7FD3"/>
    <w:rsid w:val="00B0033A"/>
    <w:rsid w:val="00B007FF"/>
    <w:rsid w:val="00B00890"/>
    <w:rsid w:val="00B0108C"/>
    <w:rsid w:val="00B0143E"/>
    <w:rsid w:val="00B01F8F"/>
    <w:rsid w:val="00B02941"/>
    <w:rsid w:val="00B02A46"/>
    <w:rsid w:val="00B0425E"/>
    <w:rsid w:val="00B04C37"/>
    <w:rsid w:val="00B0541B"/>
    <w:rsid w:val="00B05439"/>
    <w:rsid w:val="00B067DE"/>
    <w:rsid w:val="00B06E69"/>
    <w:rsid w:val="00B078F7"/>
    <w:rsid w:val="00B0797B"/>
    <w:rsid w:val="00B118C1"/>
    <w:rsid w:val="00B13DB0"/>
    <w:rsid w:val="00B15776"/>
    <w:rsid w:val="00B15A4A"/>
    <w:rsid w:val="00B16359"/>
    <w:rsid w:val="00B17EF4"/>
    <w:rsid w:val="00B20173"/>
    <w:rsid w:val="00B201A5"/>
    <w:rsid w:val="00B20215"/>
    <w:rsid w:val="00B20937"/>
    <w:rsid w:val="00B2213F"/>
    <w:rsid w:val="00B22BCD"/>
    <w:rsid w:val="00B22E1C"/>
    <w:rsid w:val="00B254B6"/>
    <w:rsid w:val="00B25560"/>
    <w:rsid w:val="00B25F48"/>
    <w:rsid w:val="00B26069"/>
    <w:rsid w:val="00B2709B"/>
    <w:rsid w:val="00B2729C"/>
    <w:rsid w:val="00B272CC"/>
    <w:rsid w:val="00B27604"/>
    <w:rsid w:val="00B307A9"/>
    <w:rsid w:val="00B30AC8"/>
    <w:rsid w:val="00B31355"/>
    <w:rsid w:val="00B3142D"/>
    <w:rsid w:val="00B330C4"/>
    <w:rsid w:val="00B336BD"/>
    <w:rsid w:val="00B340CA"/>
    <w:rsid w:val="00B34183"/>
    <w:rsid w:val="00B34988"/>
    <w:rsid w:val="00B354BE"/>
    <w:rsid w:val="00B360C5"/>
    <w:rsid w:val="00B362BA"/>
    <w:rsid w:val="00B364F8"/>
    <w:rsid w:val="00B376E3"/>
    <w:rsid w:val="00B37DDB"/>
    <w:rsid w:val="00B403B9"/>
    <w:rsid w:val="00B40D43"/>
    <w:rsid w:val="00B4190C"/>
    <w:rsid w:val="00B41B96"/>
    <w:rsid w:val="00B41FEB"/>
    <w:rsid w:val="00B42211"/>
    <w:rsid w:val="00B43101"/>
    <w:rsid w:val="00B44632"/>
    <w:rsid w:val="00B44CE3"/>
    <w:rsid w:val="00B44F6A"/>
    <w:rsid w:val="00B45036"/>
    <w:rsid w:val="00B450AE"/>
    <w:rsid w:val="00B4512B"/>
    <w:rsid w:val="00B46ABC"/>
    <w:rsid w:val="00B46F6D"/>
    <w:rsid w:val="00B474A3"/>
    <w:rsid w:val="00B47951"/>
    <w:rsid w:val="00B47987"/>
    <w:rsid w:val="00B47B79"/>
    <w:rsid w:val="00B47C0F"/>
    <w:rsid w:val="00B507DE"/>
    <w:rsid w:val="00B50F3A"/>
    <w:rsid w:val="00B50F66"/>
    <w:rsid w:val="00B51FF4"/>
    <w:rsid w:val="00B52240"/>
    <w:rsid w:val="00B523E6"/>
    <w:rsid w:val="00B52992"/>
    <w:rsid w:val="00B53FC1"/>
    <w:rsid w:val="00B543B7"/>
    <w:rsid w:val="00B553F0"/>
    <w:rsid w:val="00B57364"/>
    <w:rsid w:val="00B57519"/>
    <w:rsid w:val="00B57AB6"/>
    <w:rsid w:val="00B6002C"/>
    <w:rsid w:val="00B60141"/>
    <w:rsid w:val="00B60305"/>
    <w:rsid w:val="00B60633"/>
    <w:rsid w:val="00B626E3"/>
    <w:rsid w:val="00B62C26"/>
    <w:rsid w:val="00B6325D"/>
    <w:rsid w:val="00B634EB"/>
    <w:rsid w:val="00B63BB3"/>
    <w:rsid w:val="00B63C03"/>
    <w:rsid w:val="00B63E4E"/>
    <w:rsid w:val="00B64004"/>
    <w:rsid w:val="00B64313"/>
    <w:rsid w:val="00B64F11"/>
    <w:rsid w:val="00B653D3"/>
    <w:rsid w:val="00B6599D"/>
    <w:rsid w:val="00B65E8B"/>
    <w:rsid w:val="00B66AD0"/>
    <w:rsid w:val="00B66B3B"/>
    <w:rsid w:val="00B67A85"/>
    <w:rsid w:val="00B706EB"/>
    <w:rsid w:val="00B70E14"/>
    <w:rsid w:val="00B71468"/>
    <w:rsid w:val="00B71F34"/>
    <w:rsid w:val="00B7354F"/>
    <w:rsid w:val="00B742D4"/>
    <w:rsid w:val="00B7430F"/>
    <w:rsid w:val="00B743B6"/>
    <w:rsid w:val="00B744AC"/>
    <w:rsid w:val="00B749F4"/>
    <w:rsid w:val="00B7566E"/>
    <w:rsid w:val="00B76770"/>
    <w:rsid w:val="00B8126D"/>
    <w:rsid w:val="00B81451"/>
    <w:rsid w:val="00B814CA"/>
    <w:rsid w:val="00B8168B"/>
    <w:rsid w:val="00B834E1"/>
    <w:rsid w:val="00B84C30"/>
    <w:rsid w:val="00B85CF0"/>
    <w:rsid w:val="00B86DA7"/>
    <w:rsid w:val="00B8747C"/>
    <w:rsid w:val="00B87F22"/>
    <w:rsid w:val="00B91368"/>
    <w:rsid w:val="00B9151A"/>
    <w:rsid w:val="00B915BF"/>
    <w:rsid w:val="00B9188D"/>
    <w:rsid w:val="00B91B5F"/>
    <w:rsid w:val="00B925E4"/>
    <w:rsid w:val="00B927B2"/>
    <w:rsid w:val="00B9343F"/>
    <w:rsid w:val="00B93471"/>
    <w:rsid w:val="00B948BC"/>
    <w:rsid w:val="00B94A09"/>
    <w:rsid w:val="00B95A71"/>
    <w:rsid w:val="00B95B64"/>
    <w:rsid w:val="00B960F4"/>
    <w:rsid w:val="00B963DB"/>
    <w:rsid w:val="00B97DEE"/>
    <w:rsid w:val="00BA0024"/>
    <w:rsid w:val="00BA02D6"/>
    <w:rsid w:val="00BA0581"/>
    <w:rsid w:val="00BA0C8D"/>
    <w:rsid w:val="00BA1107"/>
    <w:rsid w:val="00BA18B0"/>
    <w:rsid w:val="00BA246E"/>
    <w:rsid w:val="00BA281D"/>
    <w:rsid w:val="00BA37A8"/>
    <w:rsid w:val="00BA466C"/>
    <w:rsid w:val="00BA4B82"/>
    <w:rsid w:val="00BA514F"/>
    <w:rsid w:val="00BA5154"/>
    <w:rsid w:val="00BA677C"/>
    <w:rsid w:val="00BA688E"/>
    <w:rsid w:val="00BA6B46"/>
    <w:rsid w:val="00BA7A59"/>
    <w:rsid w:val="00BB083C"/>
    <w:rsid w:val="00BB0D04"/>
    <w:rsid w:val="00BB0E8C"/>
    <w:rsid w:val="00BB1107"/>
    <w:rsid w:val="00BB1380"/>
    <w:rsid w:val="00BB19B3"/>
    <w:rsid w:val="00BB1A13"/>
    <w:rsid w:val="00BB1A1E"/>
    <w:rsid w:val="00BB2AFE"/>
    <w:rsid w:val="00BB3281"/>
    <w:rsid w:val="00BB37ED"/>
    <w:rsid w:val="00BB3EF7"/>
    <w:rsid w:val="00BB43AD"/>
    <w:rsid w:val="00BB4BD2"/>
    <w:rsid w:val="00BB541D"/>
    <w:rsid w:val="00BB5A31"/>
    <w:rsid w:val="00BB5F2E"/>
    <w:rsid w:val="00BB602B"/>
    <w:rsid w:val="00BB6A00"/>
    <w:rsid w:val="00BB7BEC"/>
    <w:rsid w:val="00BC11D6"/>
    <w:rsid w:val="00BC11EF"/>
    <w:rsid w:val="00BC17B3"/>
    <w:rsid w:val="00BC1A12"/>
    <w:rsid w:val="00BC2238"/>
    <w:rsid w:val="00BC27BF"/>
    <w:rsid w:val="00BC3104"/>
    <w:rsid w:val="00BC3FB0"/>
    <w:rsid w:val="00BC4FED"/>
    <w:rsid w:val="00BC5115"/>
    <w:rsid w:val="00BC5730"/>
    <w:rsid w:val="00BC5CCC"/>
    <w:rsid w:val="00BC610C"/>
    <w:rsid w:val="00BC6506"/>
    <w:rsid w:val="00BC723E"/>
    <w:rsid w:val="00BC7741"/>
    <w:rsid w:val="00BC77D8"/>
    <w:rsid w:val="00BC7B65"/>
    <w:rsid w:val="00BD1F54"/>
    <w:rsid w:val="00BD2685"/>
    <w:rsid w:val="00BD2C05"/>
    <w:rsid w:val="00BD4F4A"/>
    <w:rsid w:val="00BD4FCF"/>
    <w:rsid w:val="00BD60FB"/>
    <w:rsid w:val="00BD63ED"/>
    <w:rsid w:val="00BD740F"/>
    <w:rsid w:val="00BD7DF9"/>
    <w:rsid w:val="00BD7FA2"/>
    <w:rsid w:val="00BE03DC"/>
    <w:rsid w:val="00BE0B3A"/>
    <w:rsid w:val="00BE0F99"/>
    <w:rsid w:val="00BE1540"/>
    <w:rsid w:val="00BE1630"/>
    <w:rsid w:val="00BE1DEE"/>
    <w:rsid w:val="00BE26C0"/>
    <w:rsid w:val="00BE2DEC"/>
    <w:rsid w:val="00BE30B8"/>
    <w:rsid w:val="00BE330D"/>
    <w:rsid w:val="00BE3DF4"/>
    <w:rsid w:val="00BE41E3"/>
    <w:rsid w:val="00BE43B6"/>
    <w:rsid w:val="00BE590C"/>
    <w:rsid w:val="00BE5F45"/>
    <w:rsid w:val="00BE676C"/>
    <w:rsid w:val="00BE6F90"/>
    <w:rsid w:val="00BE7352"/>
    <w:rsid w:val="00BE78EF"/>
    <w:rsid w:val="00BE7EEC"/>
    <w:rsid w:val="00BF0537"/>
    <w:rsid w:val="00BF053F"/>
    <w:rsid w:val="00BF0E76"/>
    <w:rsid w:val="00BF1063"/>
    <w:rsid w:val="00BF1CC3"/>
    <w:rsid w:val="00BF260C"/>
    <w:rsid w:val="00BF2E2B"/>
    <w:rsid w:val="00BF2E51"/>
    <w:rsid w:val="00BF3479"/>
    <w:rsid w:val="00BF4131"/>
    <w:rsid w:val="00BF4435"/>
    <w:rsid w:val="00BF4513"/>
    <w:rsid w:val="00BF4A27"/>
    <w:rsid w:val="00BF59BC"/>
    <w:rsid w:val="00BF65A7"/>
    <w:rsid w:val="00BF685D"/>
    <w:rsid w:val="00BF6A97"/>
    <w:rsid w:val="00BF710F"/>
    <w:rsid w:val="00BF7CCD"/>
    <w:rsid w:val="00C00206"/>
    <w:rsid w:val="00C00566"/>
    <w:rsid w:val="00C00FA4"/>
    <w:rsid w:val="00C0110D"/>
    <w:rsid w:val="00C035E3"/>
    <w:rsid w:val="00C03F2A"/>
    <w:rsid w:val="00C04403"/>
    <w:rsid w:val="00C047F3"/>
    <w:rsid w:val="00C048C5"/>
    <w:rsid w:val="00C04AF5"/>
    <w:rsid w:val="00C04C10"/>
    <w:rsid w:val="00C05244"/>
    <w:rsid w:val="00C0531C"/>
    <w:rsid w:val="00C056C7"/>
    <w:rsid w:val="00C05833"/>
    <w:rsid w:val="00C0592D"/>
    <w:rsid w:val="00C06307"/>
    <w:rsid w:val="00C065A5"/>
    <w:rsid w:val="00C078D8"/>
    <w:rsid w:val="00C1104B"/>
    <w:rsid w:val="00C11E14"/>
    <w:rsid w:val="00C11F95"/>
    <w:rsid w:val="00C12035"/>
    <w:rsid w:val="00C12D98"/>
    <w:rsid w:val="00C136BC"/>
    <w:rsid w:val="00C15696"/>
    <w:rsid w:val="00C1571B"/>
    <w:rsid w:val="00C1588E"/>
    <w:rsid w:val="00C15A84"/>
    <w:rsid w:val="00C16844"/>
    <w:rsid w:val="00C16A75"/>
    <w:rsid w:val="00C16B10"/>
    <w:rsid w:val="00C16DB6"/>
    <w:rsid w:val="00C1721C"/>
    <w:rsid w:val="00C1748B"/>
    <w:rsid w:val="00C17719"/>
    <w:rsid w:val="00C17CE9"/>
    <w:rsid w:val="00C20B30"/>
    <w:rsid w:val="00C211B3"/>
    <w:rsid w:val="00C218AB"/>
    <w:rsid w:val="00C2261C"/>
    <w:rsid w:val="00C227D8"/>
    <w:rsid w:val="00C2286F"/>
    <w:rsid w:val="00C22FEE"/>
    <w:rsid w:val="00C23A19"/>
    <w:rsid w:val="00C23C44"/>
    <w:rsid w:val="00C24562"/>
    <w:rsid w:val="00C24AA1"/>
    <w:rsid w:val="00C24B97"/>
    <w:rsid w:val="00C24C48"/>
    <w:rsid w:val="00C24D04"/>
    <w:rsid w:val="00C24EAB"/>
    <w:rsid w:val="00C24FB8"/>
    <w:rsid w:val="00C252E4"/>
    <w:rsid w:val="00C26B95"/>
    <w:rsid w:val="00C2710B"/>
    <w:rsid w:val="00C3072B"/>
    <w:rsid w:val="00C30E52"/>
    <w:rsid w:val="00C32A49"/>
    <w:rsid w:val="00C34775"/>
    <w:rsid w:val="00C34A7F"/>
    <w:rsid w:val="00C34C6C"/>
    <w:rsid w:val="00C356F5"/>
    <w:rsid w:val="00C35B6E"/>
    <w:rsid w:val="00C35EB7"/>
    <w:rsid w:val="00C35F77"/>
    <w:rsid w:val="00C35FBE"/>
    <w:rsid w:val="00C3606E"/>
    <w:rsid w:val="00C370D1"/>
    <w:rsid w:val="00C4040D"/>
    <w:rsid w:val="00C40765"/>
    <w:rsid w:val="00C4146A"/>
    <w:rsid w:val="00C41684"/>
    <w:rsid w:val="00C416A4"/>
    <w:rsid w:val="00C41823"/>
    <w:rsid w:val="00C419B0"/>
    <w:rsid w:val="00C41A5D"/>
    <w:rsid w:val="00C42679"/>
    <w:rsid w:val="00C43DEA"/>
    <w:rsid w:val="00C43F16"/>
    <w:rsid w:val="00C45318"/>
    <w:rsid w:val="00C4557E"/>
    <w:rsid w:val="00C46260"/>
    <w:rsid w:val="00C462D6"/>
    <w:rsid w:val="00C47855"/>
    <w:rsid w:val="00C47933"/>
    <w:rsid w:val="00C47CC5"/>
    <w:rsid w:val="00C506E3"/>
    <w:rsid w:val="00C50806"/>
    <w:rsid w:val="00C50BA6"/>
    <w:rsid w:val="00C510EC"/>
    <w:rsid w:val="00C516B7"/>
    <w:rsid w:val="00C51DC9"/>
    <w:rsid w:val="00C52DB1"/>
    <w:rsid w:val="00C53191"/>
    <w:rsid w:val="00C5398D"/>
    <w:rsid w:val="00C53B40"/>
    <w:rsid w:val="00C54390"/>
    <w:rsid w:val="00C549D4"/>
    <w:rsid w:val="00C54C5E"/>
    <w:rsid w:val="00C54F92"/>
    <w:rsid w:val="00C558D1"/>
    <w:rsid w:val="00C55BFE"/>
    <w:rsid w:val="00C56DA0"/>
    <w:rsid w:val="00C5704E"/>
    <w:rsid w:val="00C57F9F"/>
    <w:rsid w:val="00C61205"/>
    <w:rsid w:val="00C6185C"/>
    <w:rsid w:val="00C619BA"/>
    <w:rsid w:val="00C62954"/>
    <w:rsid w:val="00C62AD0"/>
    <w:rsid w:val="00C62EC8"/>
    <w:rsid w:val="00C63136"/>
    <w:rsid w:val="00C6417F"/>
    <w:rsid w:val="00C6419D"/>
    <w:rsid w:val="00C641C1"/>
    <w:rsid w:val="00C64323"/>
    <w:rsid w:val="00C644C3"/>
    <w:rsid w:val="00C644EE"/>
    <w:rsid w:val="00C65F38"/>
    <w:rsid w:val="00C662FC"/>
    <w:rsid w:val="00C666C5"/>
    <w:rsid w:val="00C66EE8"/>
    <w:rsid w:val="00C6753F"/>
    <w:rsid w:val="00C6770E"/>
    <w:rsid w:val="00C70427"/>
    <w:rsid w:val="00C7047E"/>
    <w:rsid w:val="00C70DE6"/>
    <w:rsid w:val="00C70E5C"/>
    <w:rsid w:val="00C71761"/>
    <w:rsid w:val="00C71DDF"/>
    <w:rsid w:val="00C7313C"/>
    <w:rsid w:val="00C731CF"/>
    <w:rsid w:val="00C7331A"/>
    <w:rsid w:val="00C74CC7"/>
    <w:rsid w:val="00C757CD"/>
    <w:rsid w:val="00C75A9A"/>
    <w:rsid w:val="00C75E89"/>
    <w:rsid w:val="00C76289"/>
    <w:rsid w:val="00C76F63"/>
    <w:rsid w:val="00C7746E"/>
    <w:rsid w:val="00C774D8"/>
    <w:rsid w:val="00C77B0D"/>
    <w:rsid w:val="00C77E56"/>
    <w:rsid w:val="00C80340"/>
    <w:rsid w:val="00C80C8E"/>
    <w:rsid w:val="00C828CB"/>
    <w:rsid w:val="00C828D0"/>
    <w:rsid w:val="00C82C56"/>
    <w:rsid w:val="00C84297"/>
    <w:rsid w:val="00C84F23"/>
    <w:rsid w:val="00C84F5E"/>
    <w:rsid w:val="00C851C0"/>
    <w:rsid w:val="00C85329"/>
    <w:rsid w:val="00C85D2A"/>
    <w:rsid w:val="00C8610F"/>
    <w:rsid w:val="00C87126"/>
    <w:rsid w:val="00C875CD"/>
    <w:rsid w:val="00C87A24"/>
    <w:rsid w:val="00C90880"/>
    <w:rsid w:val="00C90A9F"/>
    <w:rsid w:val="00C916B2"/>
    <w:rsid w:val="00C91849"/>
    <w:rsid w:val="00C91CBA"/>
    <w:rsid w:val="00C91D8D"/>
    <w:rsid w:val="00C920EA"/>
    <w:rsid w:val="00C92C6D"/>
    <w:rsid w:val="00C93064"/>
    <w:rsid w:val="00C93287"/>
    <w:rsid w:val="00C9380F"/>
    <w:rsid w:val="00C94AC4"/>
    <w:rsid w:val="00C94ECB"/>
    <w:rsid w:val="00C9725C"/>
    <w:rsid w:val="00C973CB"/>
    <w:rsid w:val="00C978CA"/>
    <w:rsid w:val="00CA001F"/>
    <w:rsid w:val="00CA0272"/>
    <w:rsid w:val="00CA028E"/>
    <w:rsid w:val="00CA07C9"/>
    <w:rsid w:val="00CA1D62"/>
    <w:rsid w:val="00CA1E9B"/>
    <w:rsid w:val="00CA267A"/>
    <w:rsid w:val="00CA284B"/>
    <w:rsid w:val="00CA3598"/>
    <w:rsid w:val="00CA4649"/>
    <w:rsid w:val="00CA5EEF"/>
    <w:rsid w:val="00CA671D"/>
    <w:rsid w:val="00CA6CD9"/>
    <w:rsid w:val="00CA7610"/>
    <w:rsid w:val="00CA7813"/>
    <w:rsid w:val="00CA7E0E"/>
    <w:rsid w:val="00CB074D"/>
    <w:rsid w:val="00CB0947"/>
    <w:rsid w:val="00CB19D1"/>
    <w:rsid w:val="00CB1BD2"/>
    <w:rsid w:val="00CB1D31"/>
    <w:rsid w:val="00CB1E39"/>
    <w:rsid w:val="00CB1F77"/>
    <w:rsid w:val="00CB2A2A"/>
    <w:rsid w:val="00CB34DC"/>
    <w:rsid w:val="00CB39DF"/>
    <w:rsid w:val="00CB5587"/>
    <w:rsid w:val="00CB55F2"/>
    <w:rsid w:val="00CB5F92"/>
    <w:rsid w:val="00CB6CD2"/>
    <w:rsid w:val="00CB79D3"/>
    <w:rsid w:val="00CB7A3E"/>
    <w:rsid w:val="00CB7AD1"/>
    <w:rsid w:val="00CC0266"/>
    <w:rsid w:val="00CC0716"/>
    <w:rsid w:val="00CC1CDF"/>
    <w:rsid w:val="00CC269C"/>
    <w:rsid w:val="00CC2839"/>
    <w:rsid w:val="00CC30BE"/>
    <w:rsid w:val="00CC315E"/>
    <w:rsid w:val="00CC366E"/>
    <w:rsid w:val="00CC4421"/>
    <w:rsid w:val="00CC45BF"/>
    <w:rsid w:val="00CC4609"/>
    <w:rsid w:val="00CC494F"/>
    <w:rsid w:val="00CC5462"/>
    <w:rsid w:val="00CC65ED"/>
    <w:rsid w:val="00CC7E43"/>
    <w:rsid w:val="00CC7FA2"/>
    <w:rsid w:val="00CD055E"/>
    <w:rsid w:val="00CD08B4"/>
    <w:rsid w:val="00CD11A1"/>
    <w:rsid w:val="00CD1632"/>
    <w:rsid w:val="00CD235C"/>
    <w:rsid w:val="00CD33EE"/>
    <w:rsid w:val="00CD456D"/>
    <w:rsid w:val="00CD4D99"/>
    <w:rsid w:val="00CD54DD"/>
    <w:rsid w:val="00CD5589"/>
    <w:rsid w:val="00CD56F7"/>
    <w:rsid w:val="00CD7067"/>
    <w:rsid w:val="00CE0553"/>
    <w:rsid w:val="00CE08C7"/>
    <w:rsid w:val="00CE18C3"/>
    <w:rsid w:val="00CE18D2"/>
    <w:rsid w:val="00CE1C79"/>
    <w:rsid w:val="00CE2170"/>
    <w:rsid w:val="00CE22C9"/>
    <w:rsid w:val="00CE2642"/>
    <w:rsid w:val="00CE3427"/>
    <w:rsid w:val="00CE394D"/>
    <w:rsid w:val="00CE3DA0"/>
    <w:rsid w:val="00CE797A"/>
    <w:rsid w:val="00CE7E24"/>
    <w:rsid w:val="00CF00F3"/>
    <w:rsid w:val="00CF0814"/>
    <w:rsid w:val="00CF08B4"/>
    <w:rsid w:val="00CF1282"/>
    <w:rsid w:val="00CF12D2"/>
    <w:rsid w:val="00CF2E3A"/>
    <w:rsid w:val="00CF38AE"/>
    <w:rsid w:val="00CF3FCF"/>
    <w:rsid w:val="00CF403B"/>
    <w:rsid w:val="00CF4264"/>
    <w:rsid w:val="00CF50B5"/>
    <w:rsid w:val="00CF52E2"/>
    <w:rsid w:val="00CF623A"/>
    <w:rsid w:val="00CF6586"/>
    <w:rsid w:val="00CF71C1"/>
    <w:rsid w:val="00CF7566"/>
    <w:rsid w:val="00CF767C"/>
    <w:rsid w:val="00CF7FF1"/>
    <w:rsid w:val="00D001A5"/>
    <w:rsid w:val="00D001B6"/>
    <w:rsid w:val="00D00FF3"/>
    <w:rsid w:val="00D01314"/>
    <w:rsid w:val="00D01498"/>
    <w:rsid w:val="00D014C0"/>
    <w:rsid w:val="00D03237"/>
    <w:rsid w:val="00D03312"/>
    <w:rsid w:val="00D03541"/>
    <w:rsid w:val="00D04874"/>
    <w:rsid w:val="00D04B2C"/>
    <w:rsid w:val="00D04B53"/>
    <w:rsid w:val="00D04C84"/>
    <w:rsid w:val="00D04DD5"/>
    <w:rsid w:val="00D05A59"/>
    <w:rsid w:val="00D05FD5"/>
    <w:rsid w:val="00D06D5E"/>
    <w:rsid w:val="00D06FFD"/>
    <w:rsid w:val="00D070AC"/>
    <w:rsid w:val="00D071CD"/>
    <w:rsid w:val="00D10094"/>
    <w:rsid w:val="00D10803"/>
    <w:rsid w:val="00D1137B"/>
    <w:rsid w:val="00D11895"/>
    <w:rsid w:val="00D12177"/>
    <w:rsid w:val="00D136D6"/>
    <w:rsid w:val="00D14754"/>
    <w:rsid w:val="00D14EAC"/>
    <w:rsid w:val="00D1504A"/>
    <w:rsid w:val="00D15737"/>
    <w:rsid w:val="00D15901"/>
    <w:rsid w:val="00D15BEE"/>
    <w:rsid w:val="00D2005F"/>
    <w:rsid w:val="00D204B6"/>
    <w:rsid w:val="00D21961"/>
    <w:rsid w:val="00D21AD7"/>
    <w:rsid w:val="00D21D1A"/>
    <w:rsid w:val="00D2237B"/>
    <w:rsid w:val="00D2414D"/>
    <w:rsid w:val="00D25132"/>
    <w:rsid w:val="00D25204"/>
    <w:rsid w:val="00D25329"/>
    <w:rsid w:val="00D25C6D"/>
    <w:rsid w:val="00D260CB"/>
    <w:rsid w:val="00D2665E"/>
    <w:rsid w:val="00D271FC"/>
    <w:rsid w:val="00D300F2"/>
    <w:rsid w:val="00D30FB2"/>
    <w:rsid w:val="00D31D99"/>
    <w:rsid w:val="00D3215C"/>
    <w:rsid w:val="00D35C11"/>
    <w:rsid w:val="00D35ECA"/>
    <w:rsid w:val="00D37C07"/>
    <w:rsid w:val="00D37C68"/>
    <w:rsid w:val="00D37F82"/>
    <w:rsid w:val="00D4059C"/>
    <w:rsid w:val="00D4163C"/>
    <w:rsid w:val="00D41AED"/>
    <w:rsid w:val="00D41D35"/>
    <w:rsid w:val="00D41F5E"/>
    <w:rsid w:val="00D424DB"/>
    <w:rsid w:val="00D42AAE"/>
    <w:rsid w:val="00D431B3"/>
    <w:rsid w:val="00D4478B"/>
    <w:rsid w:val="00D4488C"/>
    <w:rsid w:val="00D45594"/>
    <w:rsid w:val="00D45BC0"/>
    <w:rsid w:val="00D46637"/>
    <w:rsid w:val="00D469E4"/>
    <w:rsid w:val="00D47A13"/>
    <w:rsid w:val="00D5058E"/>
    <w:rsid w:val="00D50F36"/>
    <w:rsid w:val="00D5177C"/>
    <w:rsid w:val="00D51857"/>
    <w:rsid w:val="00D519C2"/>
    <w:rsid w:val="00D5319C"/>
    <w:rsid w:val="00D53E23"/>
    <w:rsid w:val="00D540DA"/>
    <w:rsid w:val="00D5466A"/>
    <w:rsid w:val="00D54B94"/>
    <w:rsid w:val="00D54FD5"/>
    <w:rsid w:val="00D55166"/>
    <w:rsid w:val="00D55728"/>
    <w:rsid w:val="00D55DF8"/>
    <w:rsid w:val="00D56133"/>
    <w:rsid w:val="00D56336"/>
    <w:rsid w:val="00D56386"/>
    <w:rsid w:val="00D563A5"/>
    <w:rsid w:val="00D57201"/>
    <w:rsid w:val="00D575E4"/>
    <w:rsid w:val="00D6000C"/>
    <w:rsid w:val="00D60143"/>
    <w:rsid w:val="00D602E5"/>
    <w:rsid w:val="00D61ACD"/>
    <w:rsid w:val="00D620F2"/>
    <w:rsid w:val="00D64794"/>
    <w:rsid w:val="00D647E0"/>
    <w:rsid w:val="00D65BC5"/>
    <w:rsid w:val="00D65D17"/>
    <w:rsid w:val="00D661E7"/>
    <w:rsid w:val="00D6693D"/>
    <w:rsid w:val="00D67747"/>
    <w:rsid w:val="00D67F6E"/>
    <w:rsid w:val="00D70665"/>
    <w:rsid w:val="00D7073E"/>
    <w:rsid w:val="00D71130"/>
    <w:rsid w:val="00D7216B"/>
    <w:rsid w:val="00D7260C"/>
    <w:rsid w:val="00D72C27"/>
    <w:rsid w:val="00D72C7E"/>
    <w:rsid w:val="00D72C81"/>
    <w:rsid w:val="00D74008"/>
    <w:rsid w:val="00D743BD"/>
    <w:rsid w:val="00D74BE7"/>
    <w:rsid w:val="00D74ED6"/>
    <w:rsid w:val="00D759A6"/>
    <w:rsid w:val="00D763CC"/>
    <w:rsid w:val="00D766CB"/>
    <w:rsid w:val="00D768CA"/>
    <w:rsid w:val="00D7730A"/>
    <w:rsid w:val="00D77350"/>
    <w:rsid w:val="00D7736C"/>
    <w:rsid w:val="00D77C5B"/>
    <w:rsid w:val="00D800C0"/>
    <w:rsid w:val="00D80230"/>
    <w:rsid w:val="00D804B2"/>
    <w:rsid w:val="00D80EBB"/>
    <w:rsid w:val="00D82D5F"/>
    <w:rsid w:val="00D8372B"/>
    <w:rsid w:val="00D83E5D"/>
    <w:rsid w:val="00D842DF"/>
    <w:rsid w:val="00D84501"/>
    <w:rsid w:val="00D850FF"/>
    <w:rsid w:val="00D856D9"/>
    <w:rsid w:val="00D85BFD"/>
    <w:rsid w:val="00D860E3"/>
    <w:rsid w:val="00D8657D"/>
    <w:rsid w:val="00D86951"/>
    <w:rsid w:val="00D8766E"/>
    <w:rsid w:val="00D87739"/>
    <w:rsid w:val="00D87799"/>
    <w:rsid w:val="00D879FE"/>
    <w:rsid w:val="00D87A6E"/>
    <w:rsid w:val="00D90988"/>
    <w:rsid w:val="00D922F1"/>
    <w:rsid w:val="00D92868"/>
    <w:rsid w:val="00D93028"/>
    <w:rsid w:val="00D94062"/>
    <w:rsid w:val="00D948A7"/>
    <w:rsid w:val="00D956E1"/>
    <w:rsid w:val="00D95CBD"/>
    <w:rsid w:val="00D95D8A"/>
    <w:rsid w:val="00D95E7F"/>
    <w:rsid w:val="00D96FA7"/>
    <w:rsid w:val="00D9781D"/>
    <w:rsid w:val="00D97EF9"/>
    <w:rsid w:val="00DA160D"/>
    <w:rsid w:val="00DA2809"/>
    <w:rsid w:val="00DA2B3F"/>
    <w:rsid w:val="00DA2D7B"/>
    <w:rsid w:val="00DA397A"/>
    <w:rsid w:val="00DA3EAD"/>
    <w:rsid w:val="00DA52CD"/>
    <w:rsid w:val="00DA6436"/>
    <w:rsid w:val="00DA74B6"/>
    <w:rsid w:val="00DB0238"/>
    <w:rsid w:val="00DB04FC"/>
    <w:rsid w:val="00DB05D8"/>
    <w:rsid w:val="00DB08CD"/>
    <w:rsid w:val="00DB1C8D"/>
    <w:rsid w:val="00DB1CAA"/>
    <w:rsid w:val="00DB23C3"/>
    <w:rsid w:val="00DB2804"/>
    <w:rsid w:val="00DB2AD9"/>
    <w:rsid w:val="00DB319A"/>
    <w:rsid w:val="00DB3A0F"/>
    <w:rsid w:val="00DB3CC3"/>
    <w:rsid w:val="00DB4370"/>
    <w:rsid w:val="00DB4533"/>
    <w:rsid w:val="00DB5F26"/>
    <w:rsid w:val="00DB6682"/>
    <w:rsid w:val="00DB69FC"/>
    <w:rsid w:val="00DB6FE7"/>
    <w:rsid w:val="00DB7016"/>
    <w:rsid w:val="00DB7A55"/>
    <w:rsid w:val="00DC0B4A"/>
    <w:rsid w:val="00DC24B2"/>
    <w:rsid w:val="00DC31AA"/>
    <w:rsid w:val="00DC32DA"/>
    <w:rsid w:val="00DC3E9A"/>
    <w:rsid w:val="00DC5195"/>
    <w:rsid w:val="00DC56B6"/>
    <w:rsid w:val="00DC5707"/>
    <w:rsid w:val="00DC67FE"/>
    <w:rsid w:val="00DC6EFA"/>
    <w:rsid w:val="00DC7CB2"/>
    <w:rsid w:val="00DC7D89"/>
    <w:rsid w:val="00DC7F0F"/>
    <w:rsid w:val="00DD050D"/>
    <w:rsid w:val="00DD0A60"/>
    <w:rsid w:val="00DD0AB4"/>
    <w:rsid w:val="00DD0C2E"/>
    <w:rsid w:val="00DD13FE"/>
    <w:rsid w:val="00DD17C4"/>
    <w:rsid w:val="00DD1DCD"/>
    <w:rsid w:val="00DD29BC"/>
    <w:rsid w:val="00DD3422"/>
    <w:rsid w:val="00DD3BD1"/>
    <w:rsid w:val="00DD3E01"/>
    <w:rsid w:val="00DD44D5"/>
    <w:rsid w:val="00DD45C6"/>
    <w:rsid w:val="00DD491E"/>
    <w:rsid w:val="00DD59CD"/>
    <w:rsid w:val="00DD5F7A"/>
    <w:rsid w:val="00DD7737"/>
    <w:rsid w:val="00DE04EA"/>
    <w:rsid w:val="00DE08E3"/>
    <w:rsid w:val="00DE0F3B"/>
    <w:rsid w:val="00DE163B"/>
    <w:rsid w:val="00DE1FA1"/>
    <w:rsid w:val="00DE2764"/>
    <w:rsid w:val="00DE3800"/>
    <w:rsid w:val="00DE3C06"/>
    <w:rsid w:val="00DE4429"/>
    <w:rsid w:val="00DE4508"/>
    <w:rsid w:val="00DE4619"/>
    <w:rsid w:val="00DE4A42"/>
    <w:rsid w:val="00DE563C"/>
    <w:rsid w:val="00DE5824"/>
    <w:rsid w:val="00DE5886"/>
    <w:rsid w:val="00DE6848"/>
    <w:rsid w:val="00DE6980"/>
    <w:rsid w:val="00DE6DA7"/>
    <w:rsid w:val="00DF082D"/>
    <w:rsid w:val="00DF09FB"/>
    <w:rsid w:val="00DF1302"/>
    <w:rsid w:val="00DF1388"/>
    <w:rsid w:val="00DF1BFD"/>
    <w:rsid w:val="00DF236C"/>
    <w:rsid w:val="00DF3AC4"/>
    <w:rsid w:val="00DF423A"/>
    <w:rsid w:val="00DF52BC"/>
    <w:rsid w:val="00DF5E2C"/>
    <w:rsid w:val="00DF5FFA"/>
    <w:rsid w:val="00DF636D"/>
    <w:rsid w:val="00DF7101"/>
    <w:rsid w:val="00E003A3"/>
    <w:rsid w:val="00E00738"/>
    <w:rsid w:val="00E01199"/>
    <w:rsid w:val="00E020CF"/>
    <w:rsid w:val="00E026F0"/>
    <w:rsid w:val="00E02F85"/>
    <w:rsid w:val="00E031AA"/>
    <w:rsid w:val="00E035D1"/>
    <w:rsid w:val="00E047BF"/>
    <w:rsid w:val="00E050C4"/>
    <w:rsid w:val="00E05A01"/>
    <w:rsid w:val="00E06950"/>
    <w:rsid w:val="00E06CFE"/>
    <w:rsid w:val="00E0705A"/>
    <w:rsid w:val="00E07C28"/>
    <w:rsid w:val="00E10763"/>
    <w:rsid w:val="00E1087B"/>
    <w:rsid w:val="00E120C5"/>
    <w:rsid w:val="00E124E5"/>
    <w:rsid w:val="00E126C0"/>
    <w:rsid w:val="00E129BD"/>
    <w:rsid w:val="00E12DC0"/>
    <w:rsid w:val="00E136D3"/>
    <w:rsid w:val="00E14017"/>
    <w:rsid w:val="00E15120"/>
    <w:rsid w:val="00E15753"/>
    <w:rsid w:val="00E159F5"/>
    <w:rsid w:val="00E16CF7"/>
    <w:rsid w:val="00E17194"/>
    <w:rsid w:val="00E17304"/>
    <w:rsid w:val="00E17563"/>
    <w:rsid w:val="00E17A3D"/>
    <w:rsid w:val="00E17CC4"/>
    <w:rsid w:val="00E21081"/>
    <w:rsid w:val="00E21357"/>
    <w:rsid w:val="00E22157"/>
    <w:rsid w:val="00E22268"/>
    <w:rsid w:val="00E22AD0"/>
    <w:rsid w:val="00E22F9A"/>
    <w:rsid w:val="00E23674"/>
    <w:rsid w:val="00E23A2E"/>
    <w:rsid w:val="00E24444"/>
    <w:rsid w:val="00E24512"/>
    <w:rsid w:val="00E248FB"/>
    <w:rsid w:val="00E24C5B"/>
    <w:rsid w:val="00E252E3"/>
    <w:rsid w:val="00E26388"/>
    <w:rsid w:val="00E26B1A"/>
    <w:rsid w:val="00E26CAB"/>
    <w:rsid w:val="00E27846"/>
    <w:rsid w:val="00E27D45"/>
    <w:rsid w:val="00E3080D"/>
    <w:rsid w:val="00E30B8F"/>
    <w:rsid w:val="00E31478"/>
    <w:rsid w:val="00E31BF6"/>
    <w:rsid w:val="00E3258D"/>
    <w:rsid w:val="00E33ADB"/>
    <w:rsid w:val="00E349B7"/>
    <w:rsid w:val="00E34FA6"/>
    <w:rsid w:val="00E35BB0"/>
    <w:rsid w:val="00E35EB0"/>
    <w:rsid w:val="00E3687C"/>
    <w:rsid w:val="00E368FA"/>
    <w:rsid w:val="00E37D89"/>
    <w:rsid w:val="00E40285"/>
    <w:rsid w:val="00E40E6E"/>
    <w:rsid w:val="00E41B1A"/>
    <w:rsid w:val="00E42E63"/>
    <w:rsid w:val="00E42E70"/>
    <w:rsid w:val="00E42F26"/>
    <w:rsid w:val="00E4465B"/>
    <w:rsid w:val="00E4536D"/>
    <w:rsid w:val="00E454C8"/>
    <w:rsid w:val="00E466CA"/>
    <w:rsid w:val="00E46C0E"/>
    <w:rsid w:val="00E4773B"/>
    <w:rsid w:val="00E47C98"/>
    <w:rsid w:val="00E50C54"/>
    <w:rsid w:val="00E50E8B"/>
    <w:rsid w:val="00E51193"/>
    <w:rsid w:val="00E51ED2"/>
    <w:rsid w:val="00E51FCC"/>
    <w:rsid w:val="00E529D2"/>
    <w:rsid w:val="00E52DFD"/>
    <w:rsid w:val="00E53007"/>
    <w:rsid w:val="00E53551"/>
    <w:rsid w:val="00E53896"/>
    <w:rsid w:val="00E54AF9"/>
    <w:rsid w:val="00E554DE"/>
    <w:rsid w:val="00E557CC"/>
    <w:rsid w:val="00E55C5B"/>
    <w:rsid w:val="00E561D6"/>
    <w:rsid w:val="00E5697A"/>
    <w:rsid w:val="00E570E2"/>
    <w:rsid w:val="00E579B7"/>
    <w:rsid w:val="00E57FC4"/>
    <w:rsid w:val="00E60475"/>
    <w:rsid w:val="00E61039"/>
    <w:rsid w:val="00E612E0"/>
    <w:rsid w:val="00E61CDA"/>
    <w:rsid w:val="00E62C5C"/>
    <w:rsid w:val="00E64BC5"/>
    <w:rsid w:val="00E64C2E"/>
    <w:rsid w:val="00E64D54"/>
    <w:rsid w:val="00E658CC"/>
    <w:rsid w:val="00E66D05"/>
    <w:rsid w:val="00E66EB2"/>
    <w:rsid w:val="00E67515"/>
    <w:rsid w:val="00E67B0F"/>
    <w:rsid w:val="00E7012C"/>
    <w:rsid w:val="00E707F4"/>
    <w:rsid w:val="00E71580"/>
    <w:rsid w:val="00E7182E"/>
    <w:rsid w:val="00E72D91"/>
    <w:rsid w:val="00E7328B"/>
    <w:rsid w:val="00E74B71"/>
    <w:rsid w:val="00E7538F"/>
    <w:rsid w:val="00E7597F"/>
    <w:rsid w:val="00E75D39"/>
    <w:rsid w:val="00E76215"/>
    <w:rsid w:val="00E7678E"/>
    <w:rsid w:val="00E767E0"/>
    <w:rsid w:val="00E77909"/>
    <w:rsid w:val="00E8000A"/>
    <w:rsid w:val="00E8026C"/>
    <w:rsid w:val="00E802E1"/>
    <w:rsid w:val="00E81B18"/>
    <w:rsid w:val="00E81C6D"/>
    <w:rsid w:val="00E831D6"/>
    <w:rsid w:val="00E83A1A"/>
    <w:rsid w:val="00E847F0"/>
    <w:rsid w:val="00E84976"/>
    <w:rsid w:val="00E84BA9"/>
    <w:rsid w:val="00E84E5F"/>
    <w:rsid w:val="00E85EB7"/>
    <w:rsid w:val="00E86125"/>
    <w:rsid w:val="00E86185"/>
    <w:rsid w:val="00E87F74"/>
    <w:rsid w:val="00E90300"/>
    <w:rsid w:val="00E90B13"/>
    <w:rsid w:val="00E913AF"/>
    <w:rsid w:val="00E917F2"/>
    <w:rsid w:val="00E92FB2"/>
    <w:rsid w:val="00E93303"/>
    <w:rsid w:val="00E934F9"/>
    <w:rsid w:val="00E94887"/>
    <w:rsid w:val="00E95FDA"/>
    <w:rsid w:val="00EA0081"/>
    <w:rsid w:val="00EA0604"/>
    <w:rsid w:val="00EA1B74"/>
    <w:rsid w:val="00EA2D64"/>
    <w:rsid w:val="00EA2FBB"/>
    <w:rsid w:val="00EA3814"/>
    <w:rsid w:val="00EA3E5B"/>
    <w:rsid w:val="00EA4BDB"/>
    <w:rsid w:val="00EA52F2"/>
    <w:rsid w:val="00EA5B40"/>
    <w:rsid w:val="00EA5B55"/>
    <w:rsid w:val="00EB0B43"/>
    <w:rsid w:val="00EB11C4"/>
    <w:rsid w:val="00EB277C"/>
    <w:rsid w:val="00EB2E3F"/>
    <w:rsid w:val="00EB2E5D"/>
    <w:rsid w:val="00EB2F8C"/>
    <w:rsid w:val="00EB32FC"/>
    <w:rsid w:val="00EB446B"/>
    <w:rsid w:val="00EB522C"/>
    <w:rsid w:val="00EB5520"/>
    <w:rsid w:val="00EB58F1"/>
    <w:rsid w:val="00EB5BF2"/>
    <w:rsid w:val="00EB7769"/>
    <w:rsid w:val="00EB7862"/>
    <w:rsid w:val="00EB78A8"/>
    <w:rsid w:val="00EC1A85"/>
    <w:rsid w:val="00EC1E65"/>
    <w:rsid w:val="00EC27A0"/>
    <w:rsid w:val="00EC4165"/>
    <w:rsid w:val="00EC479C"/>
    <w:rsid w:val="00EC4ACC"/>
    <w:rsid w:val="00EC56CB"/>
    <w:rsid w:val="00EC5903"/>
    <w:rsid w:val="00EC5C19"/>
    <w:rsid w:val="00EC6A0F"/>
    <w:rsid w:val="00EC6BA2"/>
    <w:rsid w:val="00EC74FF"/>
    <w:rsid w:val="00EC7ABF"/>
    <w:rsid w:val="00EC7B41"/>
    <w:rsid w:val="00ED0303"/>
    <w:rsid w:val="00ED0785"/>
    <w:rsid w:val="00ED143C"/>
    <w:rsid w:val="00ED1545"/>
    <w:rsid w:val="00ED38A2"/>
    <w:rsid w:val="00ED3A02"/>
    <w:rsid w:val="00ED3A90"/>
    <w:rsid w:val="00ED3E6A"/>
    <w:rsid w:val="00ED3F9A"/>
    <w:rsid w:val="00ED507D"/>
    <w:rsid w:val="00ED5715"/>
    <w:rsid w:val="00ED582F"/>
    <w:rsid w:val="00ED793C"/>
    <w:rsid w:val="00EE062F"/>
    <w:rsid w:val="00EE0CD9"/>
    <w:rsid w:val="00EE13C9"/>
    <w:rsid w:val="00EE192C"/>
    <w:rsid w:val="00EE22AA"/>
    <w:rsid w:val="00EE276A"/>
    <w:rsid w:val="00EE2CE9"/>
    <w:rsid w:val="00EE30C8"/>
    <w:rsid w:val="00EE3A17"/>
    <w:rsid w:val="00EE3CA1"/>
    <w:rsid w:val="00EE42B7"/>
    <w:rsid w:val="00EE4C2A"/>
    <w:rsid w:val="00EE4F9C"/>
    <w:rsid w:val="00EE6FFD"/>
    <w:rsid w:val="00EE7145"/>
    <w:rsid w:val="00EE72DE"/>
    <w:rsid w:val="00EE762C"/>
    <w:rsid w:val="00EE76F2"/>
    <w:rsid w:val="00EF0079"/>
    <w:rsid w:val="00EF049E"/>
    <w:rsid w:val="00EF0A4C"/>
    <w:rsid w:val="00EF0D6B"/>
    <w:rsid w:val="00EF109C"/>
    <w:rsid w:val="00EF16AE"/>
    <w:rsid w:val="00EF1B3B"/>
    <w:rsid w:val="00EF2205"/>
    <w:rsid w:val="00EF2644"/>
    <w:rsid w:val="00EF3189"/>
    <w:rsid w:val="00EF34FA"/>
    <w:rsid w:val="00EF355B"/>
    <w:rsid w:val="00EF375B"/>
    <w:rsid w:val="00EF3DFC"/>
    <w:rsid w:val="00EF46DD"/>
    <w:rsid w:val="00EF491B"/>
    <w:rsid w:val="00EF4F81"/>
    <w:rsid w:val="00EF52A3"/>
    <w:rsid w:val="00EF5EBE"/>
    <w:rsid w:val="00EF6676"/>
    <w:rsid w:val="00EF67CD"/>
    <w:rsid w:val="00EF793E"/>
    <w:rsid w:val="00EF7D6B"/>
    <w:rsid w:val="00F0075B"/>
    <w:rsid w:val="00F00D30"/>
    <w:rsid w:val="00F01FEE"/>
    <w:rsid w:val="00F02371"/>
    <w:rsid w:val="00F02D8B"/>
    <w:rsid w:val="00F03E42"/>
    <w:rsid w:val="00F04AF4"/>
    <w:rsid w:val="00F04CAB"/>
    <w:rsid w:val="00F04DC7"/>
    <w:rsid w:val="00F059EE"/>
    <w:rsid w:val="00F05BCD"/>
    <w:rsid w:val="00F05D25"/>
    <w:rsid w:val="00F05F89"/>
    <w:rsid w:val="00F06D26"/>
    <w:rsid w:val="00F07224"/>
    <w:rsid w:val="00F077C9"/>
    <w:rsid w:val="00F07B27"/>
    <w:rsid w:val="00F1113F"/>
    <w:rsid w:val="00F113A2"/>
    <w:rsid w:val="00F11C29"/>
    <w:rsid w:val="00F1290C"/>
    <w:rsid w:val="00F133D1"/>
    <w:rsid w:val="00F13792"/>
    <w:rsid w:val="00F14095"/>
    <w:rsid w:val="00F1464A"/>
    <w:rsid w:val="00F15684"/>
    <w:rsid w:val="00F15B54"/>
    <w:rsid w:val="00F168FA"/>
    <w:rsid w:val="00F17905"/>
    <w:rsid w:val="00F207A5"/>
    <w:rsid w:val="00F20A2F"/>
    <w:rsid w:val="00F21001"/>
    <w:rsid w:val="00F238C0"/>
    <w:rsid w:val="00F23AD2"/>
    <w:rsid w:val="00F25286"/>
    <w:rsid w:val="00F255D3"/>
    <w:rsid w:val="00F2597E"/>
    <w:rsid w:val="00F25F08"/>
    <w:rsid w:val="00F266E4"/>
    <w:rsid w:val="00F26925"/>
    <w:rsid w:val="00F2728F"/>
    <w:rsid w:val="00F2750D"/>
    <w:rsid w:val="00F302B0"/>
    <w:rsid w:val="00F30ACA"/>
    <w:rsid w:val="00F30EE7"/>
    <w:rsid w:val="00F312FE"/>
    <w:rsid w:val="00F31A01"/>
    <w:rsid w:val="00F31EE0"/>
    <w:rsid w:val="00F32065"/>
    <w:rsid w:val="00F32563"/>
    <w:rsid w:val="00F333A9"/>
    <w:rsid w:val="00F335A3"/>
    <w:rsid w:val="00F338D8"/>
    <w:rsid w:val="00F33908"/>
    <w:rsid w:val="00F33A8D"/>
    <w:rsid w:val="00F33B26"/>
    <w:rsid w:val="00F34612"/>
    <w:rsid w:val="00F352BD"/>
    <w:rsid w:val="00F36861"/>
    <w:rsid w:val="00F36ACE"/>
    <w:rsid w:val="00F37267"/>
    <w:rsid w:val="00F37339"/>
    <w:rsid w:val="00F37E33"/>
    <w:rsid w:val="00F40C33"/>
    <w:rsid w:val="00F41FF0"/>
    <w:rsid w:val="00F4202C"/>
    <w:rsid w:val="00F43EFE"/>
    <w:rsid w:val="00F44184"/>
    <w:rsid w:val="00F44CCD"/>
    <w:rsid w:val="00F44F99"/>
    <w:rsid w:val="00F45101"/>
    <w:rsid w:val="00F45F17"/>
    <w:rsid w:val="00F46342"/>
    <w:rsid w:val="00F4691C"/>
    <w:rsid w:val="00F50C36"/>
    <w:rsid w:val="00F51428"/>
    <w:rsid w:val="00F52C17"/>
    <w:rsid w:val="00F53051"/>
    <w:rsid w:val="00F53A97"/>
    <w:rsid w:val="00F54235"/>
    <w:rsid w:val="00F54301"/>
    <w:rsid w:val="00F5587F"/>
    <w:rsid w:val="00F56010"/>
    <w:rsid w:val="00F5616A"/>
    <w:rsid w:val="00F561F1"/>
    <w:rsid w:val="00F56288"/>
    <w:rsid w:val="00F562D8"/>
    <w:rsid w:val="00F56FB4"/>
    <w:rsid w:val="00F57577"/>
    <w:rsid w:val="00F576A3"/>
    <w:rsid w:val="00F605F5"/>
    <w:rsid w:val="00F60CF7"/>
    <w:rsid w:val="00F60F4E"/>
    <w:rsid w:val="00F628F3"/>
    <w:rsid w:val="00F629B3"/>
    <w:rsid w:val="00F62DB8"/>
    <w:rsid w:val="00F639E4"/>
    <w:rsid w:val="00F6584D"/>
    <w:rsid w:val="00F66A3E"/>
    <w:rsid w:val="00F66A66"/>
    <w:rsid w:val="00F66BDE"/>
    <w:rsid w:val="00F66C86"/>
    <w:rsid w:val="00F6736B"/>
    <w:rsid w:val="00F673C9"/>
    <w:rsid w:val="00F6794D"/>
    <w:rsid w:val="00F7190B"/>
    <w:rsid w:val="00F71DE0"/>
    <w:rsid w:val="00F72043"/>
    <w:rsid w:val="00F72468"/>
    <w:rsid w:val="00F72DF7"/>
    <w:rsid w:val="00F72FBB"/>
    <w:rsid w:val="00F73357"/>
    <w:rsid w:val="00F7681F"/>
    <w:rsid w:val="00F76987"/>
    <w:rsid w:val="00F77201"/>
    <w:rsid w:val="00F772FC"/>
    <w:rsid w:val="00F80740"/>
    <w:rsid w:val="00F80D28"/>
    <w:rsid w:val="00F818B2"/>
    <w:rsid w:val="00F818F9"/>
    <w:rsid w:val="00F81A93"/>
    <w:rsid w:val="00F8228B"/>
    <w:rsid w:val="00F83114"/>
    <w:rsid w:val="00F833B8"/>
    <w:rsid w:val="00F837CD"/>
    <w:rsid w:val="00F83D66"/>
    <w:rsid w:val="00F84987"/>
    <w:rsid w:val="00F85079"/>
    <w:rsid w:val="00F85243"/>
    <w:rsid w:val="00F85AC9"/>
    <w:rsid w:val="00F85B64"/>
    <w:rsid w:val="00F864A0"/>
    <w:rsid w:val="00F869EE"/>
    <w:rsid w:val="00F86A1D"/>
    <w:rsid w:val="00F87B83"/>
    <w:rsid w:val="00F87C9F"/>
    <w:rsid w:val="00F902D5"/>
    <w:rsid w:val="00F90616"/>
    <w:rsid w:val="00F9097F"/>
    <w:rsid w:val="00F90B16"/>
    <w:rsid w:val="00F90D2A"/>
    <w:rsid w:val="00F918DD"/>
    <w:rsid w:val="00F91CC2"/>
    <w:rsid w:val="00F93893"/>
    <w:rsid w:val="00F93E40"/>
    <w:rsid w:val="00F959BB"/>
    <w:rsid w:val="00F96448"/>
    <w:rsid w:val="00F96496"/>
    <w:rsid w:val="00F96E81"/>
    <w:rsid w:val="00F96EF0"/>
    <w:rsid w:val="00FA1481"/>
    <w:rsid w:val="00FA2522"/>
    <w:rsid w:val="00FA26A6"/>
    <w:rsid w:val="00FA36C9"/>
    <w:rsid w:val="00FA3760"/>
    <w:rsid w:val="00FA4688"/>
    <w:rsid w:val="00FA4AB0"/>
    <w:rsid w:val="00FA5844"/>
    <w:rsid w:val="00FA5C11"/>
    <w:rsid w:val="00FA5FF3"/>
    <w:rsid w:val="00FA61BA"/>
    <w:rsid w:val="00FA7A88"/>
    <w:rsid w:val="00FB15D0"/>
    <w:rsid w:val="00FB17C7"/>
    <w:rsid w:val="00FB187C"/>
    <w:rsid w:val="00FB2B42"/>
    <w:rsid w:val="00FB35BB"/>
    <w:rsid w:val="00FB41D4"/>
    <w:rsid w:val="00FB41EA"/>
    <w:rsid w:val="00FB4BB7"/>
    <w:rsid w:val="00FB52DC"/>
    <w:rsid w:val="00FB5427"/>
    <w:rsid w:val="00FB6613"/>
    <w:rsid w:val="00FB7A77"/>
    <w:rsid w:val="00FB7F78"/>
    <w:rsid w:val="00FC0E24"/>
    <w:rsid w:val="00FC11CA"/>
    <w:rsid w:val="00FC1848"/>
    <w:rsid w:val="00FC198A"/>
    <w:rsid w:val="00FC1B09"/>
    <w:rsid w:val="00FC2253"/>
    <w:rsid w:val="00FC22C1"/>
    <w:rsid w:val="00FC241C"/>
    <w:rsid w:val="00FC4EF0"/>
    <w:rsid w:val="00FC504C"/>
    <w:rsid w:val="00FC567F"/>
    <w:rsid w:val="00FC572B"/>
    <w:rsid w:val="00FC5FF9"/>
    <w:rsid w:val="00FC6051"/>
    <w:rsid w:val="00FC60F5"/>
    <w:rsid w:val="00FC6242"/>
    <w:rsid w:val="00FC6D2B"/>
    <w:rsid w:val="00FC6D49"/>
    <w:rsid w:val="00FC7179"/>
    <w:rsid w:val="00FC72FE"/>
    <w:rsid w:val="00FD0239"/>
    <w:rsid w:val="00FD06DD"/>
    <w:rsid w:val="00FD0E8B"/>
    <w:rsid w:val="00FD1FDB"/>
    <w:rsid w:val="00FD30F7"/>
    <w:rsid w:val="00FD33EA"/>
    <w:rsid w:val="00FD4E48"/>
    <w:rsid w:val="00FD5231"/>
    <w:rsid w:val="00FD59DB"/>
    <w:rsid w:val="00FD648D"/>
    <w:rsid w:val="00FD69C7"/>
    <w:rsid w:val="00FD6BCE"/>
    <w:rsid w:val="00FD7897"/>
    <w:rsid w:val="00FE0212"/>
    <w:rsid w:val="00FE1C4D"/>
    <w:rsid w:val="00FE1E3F"/>
    <w:rsid w:val="00FE2808"/>
    <w:rsid w:val="00FE288A"/>
    <w:rsid w:val="00FE2BB6"/>
    <w:rsid w:val="00FE406D"/>
    <w:rsid w:val="00FE438D"/>
    <w:rsid w:val="00FE4393"/>
    <w:rsid w:val="00FE4A41"/>
    <w:rsid w:val="00FE5808"/>
    <w:rsid w:val="00FE6555"/>
    <w:rsid w:val="00FE67A2"/>
    <w:rsid w:val="00FF00AD"/>
    <w:rsid w:val="00FF0621"/>
    <w:rsid w:val="00FF09AA"/>
    <w:rsid w:val="00FF0AFE"/>
    <w:rsid w:val="00FF1506"/>
    <w:rsid w:val="00FF1DB5"/>
    <w:rsid w:val="00FF240F"/>
    <w:rsid w:val="00FF2565"/>
    <w:rsid w:val="00FF2880"/>
    <w:rsid w:val="00FF2F3F"/>
    <w:rsid w:val="00FF3D69"/>
    <w:rsid w:val="00FF4106"/>
    <w:rsid w:val="00FF4597"/>
    <w:rsid w:val="00FF4AD3"/>
    <w:rsid w:val="00FF50E3"/>
    <w:rsid w:val="00FF54CF"/>
    <w:rsid w:val="00FF55E8"/>
    <w:rsid w:val="00FF5C7D"/>
    <w:rsid w:val="00FF6069"/>
    <w:rsid w:val="00FF63B4"/>
    <w:rsid w:val="00FF68EE"/>
    <w:rsid w:val="00FF6968"/>
    <w:rsid w:val="00FF6C02"/>
    <w:rsid w:val="00FF7F0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9"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qFormat="1"/>
    <w:lsdException w:name="caption" w:locked="1" w:uiPriority="0" w:qFormat="1"/>
    <w:lsdException w:name="footnote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2DE0"/>
    <w:pPr>
      <w:spacing w:after="200" w:line="276" w:lineRule="auto"/>
      <w:jc w:val="both"/>
    </w:pPr>
    <w:rPr>
      <w:rFonts w:ascii="Times New Roman" w:hAnsi="Times New Roman"/>
      <w:lang w:eastAsia="en-US"/>
    </w:rPr>
  </w:style>
  <w:style w:type="paragraph" w:styleId="Nadpis1">
    <w:name w:val="heading 1"/>
    <w:basedOn w:val="Nadpis2"/>
    <w:next w:val="OdstavecseseznamemII"/>
    <w:link w:val="Nadpis1Char"/>
    <w:qFormat/>
    <w:locked/>
    <w:rsid w:val="000653A5"/>
    <w:pPr>
      <w:numPr>
        <w:ilvl w:val="0"/>
      </w:numPr>
      <w:ind w:left="709" w:hanging="709"/>
      <w:outlineLvl w:val="0"/>
    </w:pPr>
    <w:rPr>
      <w:sz w:val="24"/>
      <w:szCs w:val="24"/>
    </w:rPr>
  </w:style>
  <w:style w:type="paragraph" w:styleId="Nadpis2">
    <w:name w:val="heading 2"/>
    <w:basedOn w:val="Normln"/>
    <w:next w:val="Normln"/>
    <w:link w:val="Nadpis2Char"/>
    <w:uiPriority w:val="99"/>
    <w:qFormat/>
    <w:rsid w:val="00152083"/>
    <w:pPr>
      <w:numPr>
        <w:ilvl w:val="1"/>
        <w:numId w:val="2"/>
      </w:numPr>
      <w:spacing w:before="240" w:after="120"/>
      <w:ind w:left="709" w:hanging="709"/>
      <w:outlineLvl w:val="1"/>
    </w:pPr>
    <w:rPr>
      <w:b/>
    </w:rPr>
  </w:style>
  <w:style w:type="paragraph" w:styleId="Nadpis3">
    <w:name w:val="heading 3"/>
    <w:basedOn w:val="Normln"/>
    <w:next w:val="Normln"/>
    <w:link w:val="Nadpis3Char"/>
    <w:unhideWhenUsed/>
    <w:qFormat/>
    <w:locked/>
    <w:rsid w:val="00DC5195"/>
    <w:pPr>
      <w:ind w:left="709" w:hanging="709"/>
      <w:outlineLvl w:val="2"/>
    </w:pPr>
    <w:rPr>
      <w:b/>
    </w:rPr>
  </w:style>
  <w:style w:type="paragraph" w:styleId="Nadpis4">
    <w:name w:val="heading 4"/>
    <w:basedOn w:val="Normln"/>
    <w:next w:val="Normln"/>
    <w:link w:val="Nadpis4Char"/>
    <w:unhideWhenUsed/>
    <w:qFormat/>
    <w:locked/>
    <w:rsid w:val="001D12B3"/>
    <w:pPr>
      <w:spacing w:before="200" w:after="0"/>
      <w:ind w:left="851" w:hanging="851"/>
      <w:outlineLvl w:val="3"/>
    </w:pPr>
  </w:style>
  <w:style w:type="paragraph" w:styleId="Nadpis7">
    <w:name w:val="heading 7"/>
    <w:basedOn w:val="Normln"/>
    <w:next w:val="Normln"/>
    <w:link w:val="Nadpis7Char"/>
    <w:uiPriority w:val="9"/>
    <w:unhideWhenUsed/>
    <w:qFormat/>
    <w:locked/>
    <w:rsid w:val="00D948A7"/>
    <w:pPr>
      <w:keepNext/>
      <w:keepLines/>
      <w:widowControl w:val="0"/>
      <w:spacing w:before="200" w:after="0"/>
      <w:jc w:val="left"/>
      <w:outlineLvl w:val="6"/>
    </w:pPr>
    <w:rPr>
      <w:rFonts w:asciiTheme="majorHAnsi" w:eastAsiaTheme="majorEastAsia" w:hAnsiTheme="majorHAnsi" w:cstheme="majorBidi"/>
      <w:i/>
      <w:iCs/>
      <w:color w:val="404040" w:themeColor="text1" w:themeTint="BF"/>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1721E8"/>
    <w:rPr>
      <w:rFonts w:ascii="Times New Roman" w:hAnsi="Times New Roman"/>
      <w:b/>
      <w:lang w:eastAsia="en-US"/>
    </w:rPr>
  </w:style>
  <w:style w:type="paragraph" w:styleId="Odstavecseseznamem">
    <w:name w:val="List Paragraph"/>
    <w:aliases w:val="Odstavec se sznamem - úroveň 1,List Paragraph,Odstavec_muj"/>
    <w:basedOn w:val="Normln"/>
    <w:link w:val="OdstavecseseznamemChar"/>
    <w:uiPriority w:val="34"/>
    <w:qFormat/>
    <w:rsid w:val="00152083"/>
    <w:pPr>
      <w:numPr>
        <w:numId w:val="6"/>
      </w:numPr>
      <w:spacing w:before="120" w:after="0"/>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365CD6"/>
    <w:pPr>
      <w:spacing w:after="6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365CD6"/>
    <w:rPr>
      <w:rFonts w:ascii="Times New Roman" w:hAnsi="Times New Roman"/>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rsid w:val="00A408A5"/>
    <w:pPr>
      <w:spacing w:line="240" w:lineRule="auto"/>
    </w:pPr>
    <w:rPr>
      <w:sz w:val="20"/>
      <w:szCs w:val="20"/>
    </w:rPr>
  </w:style>
  <w:style w:type="character" w:customStyle="1" w:styleId="TextkomenteChar">
    <w:name w:val="Text komentáře Char"/>
    <w:basedOn w:val="Standardnpsmoodstavce"/>
    <w:link w:val="Textkomente"/>
    <w:uiPriority w:val="99"/>
    <w:locked/>
    <w:rsid w:val="000D68C2"/>
    <w:rPr>
      <w:rFonts w:ascii="Times New Roman" w:hAnsi="Times New Roman"/>
      <w:sz w:val="20"/>
      <w:szCs w:val="20"/>
      <w:lang w:eastAsia="en-US"/>
    </w:rPr>
  </w:style>
  <w:style w:type="paragraph" w:styleId="Pedmtkomente">
    <w:name w:val="annotation subject"/>
    <w:basedOn w:val="Textkomente"/>
    <w:next w:val="Textkomente"/>
    <w:link w:val="PedmtkomenteChar"/>
    <w:uiPriority w:val="99"/>
    <w:semiHidden/>
    <w:rsid w:val="00152083"/>
    <w:rPr>
      <w:b/>
      <w:bCs/>
    </w:rPr>
  </w:style>
  <w:style w:type="character" w:customStyle="1" w:styleId="PedmtkomenteChar">
    <w:name w:val="Předmět komentáře Char"/>
    <w:basedOn w:val="TextkomenteChar"/>
    <w:link w:val="Pedmtkomente"/>
    <w:uiPriority w:val="99"/>
    <w:semiHidden/>
    <w:locked/>
    <w:rsid w:val="000D68C2"/>
    <w:rPr>
      <w:rFonts w:ascii="Times New Roman" w:hAnsi="Times New Roman"/>
      <w:b/>
      <w:bCs/>
      <w:sz w:val="20"/>
      <w:szCs w:val="20"/>
      <w:lang w:eastAsia="en-US"/>
    </w:rPr>
  </w:style>
  <w:style w:type="paragraph" w:styleId="Textbubliny">
    <w:name w:val="Balloon Text"/>
    <w:basedOn w:val="Normln"/>
    <w:link w:val="TextbublinyChar"/>
    <w:uiPriority w:val="99"/>
    <w:semiHidden/>
    <w:rsid w:val="001520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lang w:eastAsia="en-US"/>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152083"/>
    <w:pPr>
      <w:tabs>
        <w:tab w:val="center" w:pos="4536"/>
        <w:tab w:val="right" w:pos="9072"/>
      </w:tabs>
      <w:spacing w:after="0" w:line="240" w:lineRule="auto"/>
    </w:pPr>
    <w:rPr>
      <w:sz w:val="20"/>
      <w:szCs w:val="20"/>
    </w:rPr>
  </w:style>
  <w:style w:type="character" w:customStyle="1" w:styleId="ZhlavChar">
    <w:name w:val="Záhlaví Char"/>
    <w:basedOn w:val="Standardnpsmoodstavce"/>
    <w:link w:val="Zhlav"/>
    <w:uiPriority w:val="99"/>
    <w:semiHidden/>
    <w:locked/>
    <w:rsid w:val="00840173"/>
    <w:rPr>
      <w:rFonts w:ascii="Times New Roman" w:hAnsi="Times New Roman"/>
      <w:sz w:val="20"/>
      <w:szCs w:val="20"/>
      <w:lang w:eastAsia="en-US"/>
    </w:rPr>
  </w:style>
  <w:style w:type="paragraph" w:styleId="Zpat">
    <w:name w:val="footer"/>
    <w:basedOn w:val="Normln"/>
    <w:link w:val="ZpatChar"/>
    <w:uiPriority w:val="99"/>
    <w:rsid w:val="00152083"/>
    <w:pPr>
      <w:tabs>
        <w:tab w:val="center" w:pos="4536"/>
        <w:tab w:val="right" w:pos="9072"/>
      </w:tabs>
      <w:spacing w:after="0" w:line="240" w:lineRule="auto"/>
    </w:pPr>
    <w:rPr>
      <w:sz w:val="20"/>
      <w:szCs w:val="20"/>
    </w:rPr>
  </w:style>
  <w:style w:type="character" w:customStyle="1" w:styleId="ZpatChar">
    <w:name w:val="Zápatí Char"/>
    <w:basedOn w:val="Standardnpsmoodstavce"/>
    <w:link w:val="Zpat"/>
    <w:uiPriority w:val="99"/>
    <w:locked/>
    <w:rsid w:val="00840173"/>
    <w:rPr>
      <w:rFonts w:ascii="Times New Roman" w:hAnsi="Times New Roman"/>
      <w:sz w:val="20"/>
      <w:szCs w:val="20"/>
      <w:lang w:eastAsia="en-US"/>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 se sznamem - úroveň 1 Char,List Paragraph Char,Odstavec_muj Char"/>
    <w:link w:val="Odstavecseseznamem"/>
    <w:uiPriority w:val="34"/>
    <w:rsid w:val="004949C6"/>
    <w:rPr>
      <w:rFonts w:ascii="Times New Roman" w:hAnsi="Times New Roman"/>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152083"/>
    <w:pPr>
      <w:spacing w:after="0" w:line="240" w:lineRule="auto"/>
    </w:pPr>
    <w:rPr>
      <w:sz w:val="20"/>
      <w:szCs w:val="21"/>
    </w:rPr>
  </w:style>
  <w:style w:type="character" w:customStyle="1" w:styleId="ProsttextChar">
    <w:name w:val="Prostý text Char"/>
    <w:basedOn w:val="Standardnpsmoodstavce"/>
    <w:link w:val="Prosttext"/>
    <w:uiPriority w:val="99"/>
    <w:rsid w:val="009335F4"/>
    <w:rPr>
      <w:rFonts w:ascii="Times New Roman" w:hAnsi="Times New Roman"/>
      <w:sz w:val="20"/>
      <w:szCs w:val="21"/>
      <w:lang w:eastAsia="en-US"/>
    </w:rPr>
  </w:style>
  <w:style w:type="character" w:customStyle="1" w:styleId="Nadpis1Char">
    <w:name w:val="Nadpis 1 Char"/>
    <w:basedOn w:val="Standardnpsmoodstavce"/>
    <w:link w:val="Nadpis1"/>
    <w:rsid w:val="000653A5"/>
    <w:rPr>
      <w:rFonts w:ascii="Times New Roman" w:hAnsi="Times New Roman"/>
      <w:b/>
      <w:sz w:val="24"/>
      <w:szCs w:val="24"/>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uiPriority w:val="22"/>
    <w:qFormat/>
    <w:locked/>
    <w:rsid w:val="00107CA4"/>
    <w:rPr>
      <w:b/>
      <w:bCs/>
    </w:rPr>
  </w:style>
  <w:style w:type="paragraph" w:customStyle="1" w:styleId="Normln1">
    <w:name w:val="Normální1"/>
    <w:rsid w:val="000056B5"/>
    <w:pPr>
      <w:widowControl w:val="0"/>
    </w:pPr>
    <w:rPr>
      <w:rFonts w:ascii="Times New Roman" w:eastAsia="Times New Roman" w:hAnsi="Times New Roman"/>
      <w:color w:val="000000"/>
      <w:sz w:val="24"/>
      <w:szCs w:val="24"/>
    </w:rPr>
  </w:style>
  <w:style w:type="paragraph" w:customStyle="1" w:styleId="OdstavecseseznamemII">
    <w:name w:val="Odstavec se seznamem II"/>
    <w:basedOn w:val="Normln"/>
    <w:link w:val="OdstavecseseznamemIIChar"/>
    <w:qFormat/>
    <w:rsid w:val="0047401D"/>
    <w:pPr>
      <w:numPr>
        <w:numId w:val="1"/>
      </w:numPr>
      <w:spacing w:before="120" w:after="120"/>
    </w:pPr>
  </w:style>
  <w:style w:type="character" w:customStyle="1" w:styleId="OdstavecseseznamemIIChar">
    <w:name w:val="Odstavec se seznamem II Char"/>
    <w:basedOn w:val="Standardnpsmoodstavce"/>
    <w:link w:val="OdstavecseseznamemII"/>
    <w:rsid w:val="00437B4F"/>
    <w:rPr>
      <w:rFonts w:ascii="Times New Roman" w:hAnsi="Times New Roman"/>
      <w:lang w:eastAsia="en-US"/>
    </w:rPr>
  </w:style>
  <w:style w:type="character" w:customStyle="1" w:styleId="Nadpis3Char">
    <w:name w:val="Nadpis 3 Char"/>
    <w:basedOn w:val="Standardnpsmoodstavce"/>
    <w:link w:val="Nadpis3"/>
    <w:rsid w:val="00DC5195"/>
    <w:rPr>
      <w:rFonts w:ascii="Times New Roman" w:hAnsi="Times New Roman"/>
      <w:b/>
      <w:lang w:eastAsia="en-US"/>
    </w:rPr>
  </w:style>
  <w:style w:type="character" w:customStyle="1" w:styleId="Nadpis4Char">
    <w:name w:val="Nadpis 4 Char"/>
    <w:basedOn w:val="Standardnpsmoodstavce"/>
    <w:link w:val="Nadpis4"/>
    <w:rsid w:val="001D12B3"/>
    <w:rPr>
      <w:rFonts w:ascii="Times New Roman" w:hAnsi="Times New Roman"/>
      <w:lang w:eastAsia="en-US"/>
    </w:rPr>
  </w:style>
  <w:style w:type="paragraph" w:styleId="Nadpisobsahu">
    <w:name w:val="TOC Heading"/>
    <w:basedOn w:val="OdstavecseseznamemII"/>
    <w:next w:val="Normln"/>
    <w:uiPriority w:val="39"/>
    <w:unhideWhenUsed/>
    <w:qFormat/>
    <w:rsid w:val="003A7960"/>
    <w:pPr>
      <w:numPr>
        <w:numId w:val="0"/>
      </w:numPr>
      <w:ind w:left="357" w:hanging="357"/>
    </w:pPr>
    <w:rPr>
      <w:b/>
    </w:rPr>
  </w:style>
  <w:style w:type="paragraph" w:styleId="Obsah1">
    <w:name w:val="toc 1"/>
    <w:basedOn w:val="Normln"/>
    <w:next w:val="Normln"/>
    <w:autoRedefine/>
    <w:uiPriority w:val="39"/>
    <w:locked/>
    <w:rsid w:val="00650A7A"/>
    <w:pPr>
      <w:tabs>
        <w:tab w:val="left" w:pos="1276"/>
        <w:tab w:val="right" w:leader="dot" w:pos="9486"/>
      </w:tabs>
      <w:spacing w:after="100"/>
      <w:ind w:left="567" w:hanging="567"/>
    </w:pPr>
  </w:style>
  <w:style w:type="paragraph" w:styleId="Obsah2">
    <w:name w:val="toc 2"/>
    <w:basedOn w:val="Normln"/>
    <w:next w:val="Normln"/>
    <w:autoRedefine/>
    <w:uiPriority w:val="39"/>
    <w:locked/>
    <w:rsid w:val="00650A7A"/>
    <w:pPr>
      <w:tabs>
        <w:tab w:val="left" w:pos="1276"/>
        <w:tab w:val="right" w:leader="dot" w:pos="9486"/>
      </w:tabs>
      <w:spacing w:after="100"/>
      <w:ind w:left="993" w:hanging="773"/>
    </w:pPr>
  </w:style>
  <w:style w:type="paragraph" w:styleId="Obsah3">
    <w:name w:val="toc 3"/>
    <w:basedOn w:val="Normln"/>
    <w:next w:val="Normln"/>
    <w:autoRedefine/>
    <w:uiPriority w:val="39"/>
    <w:locked/>
    <w:rsid w:val="00650A7A"/>
    <w:pPr>
      <w:tabs>
        <w:tab w:val="left" w:pos="1276"/>
        <w:tab w:val="right" w:leader="dot" w:pos="9486"/>
      </w:tabs>
      <w:spacing w:after="100"/>
      <w:ind w:left="1276" w:hanging="709"/>
    </w:pPr>
  </w:style>
  <w:style w:type="paragraph" w:customStyle="1" w:styleId="Titul">
    <w:name w:val="Titul"/>
    <w:basedOn w:val="Normln"/>
    <w:qFormat/>
    <w:rsid w:val="0030351E"/>
    <w:pPr>
      <w:jc w:val="center"/>
    </w:pPr>
    <w:rPr>
      <w:noProof/>
      <w:lang w:eastAsia="cs-CZ"/>
    </w:rPr>
  </w:style>
  <w:style w:type="paragraph" w:customStyle="1" w:styleId="mezera">
    <w:name w:val="mezera"/>
    <w:basedOn w:val="OdstavecseseznamemII"/>
    <w:link w:val="mezeraChar"/>
    <w:qFormat/>
    <w:rsid w:val="004D7B2B"/>
    <w:pPr>
      <w:numPr>
        <w:numId w:val="0"/>
      </w:numPr>
      <w:spacing w:after="0" w:line="240" w:lineRule="auto"/>
      <w:ind w:left="357"/>
    </w:pPr>
    <w:rPr>
      <w:color w:val="FF0000"/>
      <w:sz w:val="16"/>
      <w:szCs w:val="16"/>
    </w:rPr>
  </w:style>
  <w:style w:type="paragraph" w:customStyle="1" w:styleId="Mezera0">
    <w:name w:val="Mezera"/>
    <w:basedOn w:val="OdstavecseseznamemII"/>
    <w:qFormat/>
    <w:rsid w:val="00BC27BF"/>
    <w:pPr>
      <w:numPr>
        <w:numId w:val="0"/>
      </w:numPr>
      <w:spacing w:after="0"/>
    </w:pPr>
    <w:rPr>
      <w:sz w:val="16"/>
      <w:szCs w:val="16"/>
    </w:rPr>
  </w:style>
  <w:style w:type="character" w:customStyle="1" w:styleId="mezeraChar">
    <w:name w:val="mezera Char"/>
    <w:basedOn w:val="OdstavecseseznamemIIChar"/>
    <w:link w:val="mezera"/>
    <w:rsid w:val="004D7B2B"/>
    <w:rPr>
      <w:rFonts w:ascii="Times New Roman" w:hAnsi="Times New Roman"/>
      <w:color w:val="FF0000"/>
      <w:sz w:val="16"/>
      <w:szCs w:val="16"/>
      <w:lang w:eastAsia="en-US"/>
    </w:rPr>
  </w:style>
  <w:style w:type="paragraph" w:customStyle="1" w:styleId="Nadpis-dl">
    <w:name w:val="Nadpis - dílčí"/>
    <w:basedOn w:val="Nadpis1"/>
    <w:link w:val="Nadpis-dlChar"/>
    <w:qFormat/>
    <w:rsid w:val="00DC5195"/>
    <w:pPr>
      <w:numPr>
        <w:numId w:val="0"/>
      </w:numPr>
      <w:spacing w:before="0"/>
    </w:pPr>
    <w:rPr>
      <w:sz w:val="22"/>
    </w:rPr>
  </w:style>
  <w:style w:type="character" w:customStyle="1" w:styleId="Nadpis-dlChar">
    <w:name w:val="Nadpis - dílčí Char"/>
    <w:basedOn w:val="Nadpis1Char"/>
    <w:link w:val="Nadpis-dl"/>
    <w:rsid w:val="00DC5195"/>
    <w:rPr>
      <w:rFonts w:ascii="Times New Roman" w:hAnsi="Times New Roman"/>
      <w:b/>
      <w:sz w:val="28"/>
      <w:szCs w:val="28"/>
      <w:lang w:eastAsia="en-US"/>
    </w:rPr>
  </w:style>
  <w:style w:type="paragraph" w:customStyle="1" w:styleId="Odstavecseseznamem-vchoz">
    <w:name w:val="Odstavec se seznamem - výchozí"/>
    <w:basedOn w:val="Odstavecseseznamem"/>
    <w:link w:val="Odstavecseseznamem-vchozChar"/>
    <w:qFormat/>
    <w:rsid w:val="009464B0"/>
    <w:pPr>
      <w:numPr>
        <w:numId w:val="0"/>
      </w:numPr>
    </w:pPr>
  </w:style>
  <w:style w:type="paragraph" w:customStyle="1" w:styleId="Nadpis-dl2">
    <w:name w:val="Nadpis - dílčí 2"/>
    <w:basedOn w:val="Nadpis2"/>
    <w:link w:val="Nadpis-dl2Char"/>
    <w:qFormat/>
    <w:rsid w:val="009561BD"/>
    <w:pPr>
      <w:numPr>
        <w:ilvl w:val="0"/>
        <w:numId w:val="0"/>
      </w:numPr>
      <w:spacing w:before="0" w:after="0"/>
      <w:ind w:left="851" w:hanging="425"/>
    </w:pPr>
    <w:rPr>
      <w:b w:val="0"/>
    </w:rPr>
  </w:style>
  <w:style w:type="character" w:customStyle="1" w:styleId="Odstavecseseznamem-vchozChar">
    <w:name w:val="Odstavec se seznamem - výchozí Char"/>
    <w:basedOn w:val="OdstavecseseznamemChar"/>
    <w:link w:val="Odstavecseseznamem-vchoz"/>
    <w:rsid w:val="009464B0"/>
    <w:rPr>
      <w:rFonts w:ascii="Times New Roman" w:hAnsi="Times New Roman"/>
      <w:lang w:eastAsia="en-US"/>
    </w:rPr>
  </w:style>
  <w:style w:type="character" w:customStyle="1" w:styleId="Nadpis-dl2Char">
    <w:name w:val="Nadpis - dílčí 2 Char"/>
    <w:basedOn w:val="Nadpis2Char"/>
    <w:link w:val="Nadpis-dl2"/>
    <w:rsid w:val="009561BD"/>
    <w:rPr>
      <w:rFonts w:ascii="Times New Roman" w:hAnsi="Times New Roman"/>
      <w:b/>
      <w:lang w:eastAsia="en-US"/>
    </w:rPr>
  </w:style>
  <w:style w:type="paragraph" w:customStyle="1" w:styleId="Podnadpis1">
    <w:name w:val="Podnadpis1"/>
    <w:basedOn w:val="Normln"/>
    <w:link w:val="PodnadpisChar"/>
    <w:qFormat/>
    <w:rsid w:val="00842AD8"/>
    <w:pPr>
      <w:spacing w:after="120"/>
    </w:pPr>
    <w:rPr>
      <w:b/>
      <w:smallCaps/>
    </w:rPr>
  </w:style>
  <w:style w:type="paragraph" w:styleId="Normlnweb">
    <w:name w:val="Normal (Web)"/>
    <w:basedOn w:val="Normln"/>
    <w:uiPriority w:val="99"/>
    <w:unhideWhenUsed/>
    <w:rsid w:val="00735265"/>
    <w:pPr>
      <w:spacing w:before="100" w:beforeAutospacing="1" w:after="100" w:afterAutospacing="1" w:line="240" w:lineRule="auto"/>
      <w:jc w:val="left"/>
    </w:pPr>
    <w:rPr>
      <w:rFonts w:eastAsia="Times New Roman"/>
      <w:sz w:val="24"/>
      <w:szCs w:val="24"/>
      <w:lang w:eastAsia="cs-CZ"/>
    </w:rPr>
  </w:style>
  <w:style w:type="character" w:customStyle="1" w:styleId="PodnadpisChar">
    <w:name w:val="Podnadpis Char"/>
    <w:basedOn w:val="Standardnpsmoodstavce"/>
    <w:link w:val="Podnadpis1"/>
    <w:rsid w:val="00842AD8"/>
    <w:rPr>
      <w:rFonts w:ascii="Times New Roman" w:hAnsi="Times New Roman"/>
      <w:b/>
      <w:smallCaps/>
      <w:lang w:eastAsia="en-US"/>
    </w:rPr>
  </w:style>
  <w:style w:type="paragraph" w:customStyle="1" w:styleId="Odstavecpsmenkovan">
    <w:name w:val="Odstavec písmenkovaný"/>
    <w:basedOn w:val="Normln"/>
    <w:link w:val="OdstavecpsmenkovanChar"/>
    <w:qFormat/>
    <w:rsid w:val="00284E12"/>
    <w:pPr>
      <w:ind w:left="708"/>
    </w:pPr>
  </w:style>
  <w:style w:type="paragraph" w:customStyle="1" w:styleId="Odstavecslovan">
    <w:name w:val="Odstavec číslovaný"/>
    <w:basedOn w:val="Normln"/>
    <w:link w:val="OdstavecslovanChar"/>
    <w:qFormat/>
    <w:rsid w:val="00284E12"/>
    <w:pPr>
      <w:spacing w:after="120"/>
      <w:ind w:left="357"/>
    </w:pPr>
  </w:style>
  <w:style w:type="character" w:customStyle="1" w:styleId="OdstavecpsmenkovanChar">
    <w:name w:val="Odstavec písmenkovaný Char"/>
    <w:basedOn w:val="Standardnpsmoodstavce"/>
    <w:link w:val="Odstavecpsmenkovan"/>
    <w:rsid w:val="00284E12"/>
    <w:rPr>
      <w:rFonts w:ascii="Times New Roman" w:hAnsi="Times New Roman"/>
      <w:lang w:eastAsia="en-US"/>
    </w:rPr>
  </w:style>
  <w:style w:type="paragraph" w:customStyle="1" w:styleId="Odstavecrove2">
    <w:name w:val="Odstavec úroveň 2"/>
    <w:basedOn w:val="Normln"/>
    <w:link w:val="Odstavecrove2Char"/>
    <w:qFormat/>
    <w:rsid w:val="004949C6"/>
    <w:pPr>
      <w:numPr>
        <w:numId w:val="5"/>
      </w:numPr>
      <w:spacing w:after="0"/>
    </w:pPr>
  </w:style>
  <w:style w:type="character" w:customStyle="1" w:styleId="OdstavecslovanChar">
    <w:name w:val="Odstavec číslovaný Char"/>
    <w:basedOn w:val="Standardnpsmoodstavce"/>
    <w:link w:val="Odstavecslovan"/>
    <w:rsid w:val="00284E12"/>
    <w:rPr>
      <w:rFonts w:ascii="Times New Roman" w:hAnsi="Times New Roman"/>
      <w:lang w:eastAsia="en-US"/>
    </w:rPr>
  </w:style>
  <w:style w:type="character" w:customStyle="1" w:styleId="Odstavecrove2Char">
    <w:name w:val="Odstavec úroveň 2 Char"/>
    <w:basedOn w:val="Standardnpsmoodstavce"/>
    <w:link w:val="Odstavecrove2"/>
    <w:rsid w:val="004949C6"/>
    <w:rPr>
      <w:rFonts w:ascii="Times New Roman" w:hAnsi="Times New Roman"/>
      <w:lang w:eastAsia="en-US"/>
    </w:rPr>
  </w:style>
  <w:style w:type="paragraph" w:styleId="Rozloendokumentu">
    <w:name w:val="Document Map"/>
    <w:basedOn w:val="Normln"/>
    <w:link w:val="RozloendokumentuChar"/>
    <w:uiPriority w:val="99"/>
    <w:semiHidden/>
    <w:unhideWhenUsed/>
    <w:rsid w:val="00AD785C"/>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AD785C"/>
    <w:rPr>
      <w:rFonts w:ascii="Tahoma" w:hAnsi="Tahoma" w:cs="Tahoma"/>
      <w:sz w:val="16"/>
      <w:szCs w:val="16"/>
      <w:lang w:eastAsia="en-US"/>
    </w:rPr>
  </w:style>
  <w:style w:type="paragraph" w:customStyle="1" w:styleId="l41">
    <w:name w:val="l41"/>
    <w:basedOn w:val="Normln"/>
    <w:rsid w:val="002C34C4"/>
    <w:pPr>
      <w:spacing w:before="144" w:after="144" w:line="240" w:lineRule="auto"/>
    </w:pPr>
    <w:rPr>
      <w:rFonts w:eastAsia="Times New Roman"/>
      <w:sz w:val="24"/>
      <w:szCs w:val="24"/>
      <w:lang w:eastAsia="cs-CZ"/>
    </w:rPr>
  </w:style>
  <w:style w:type="paragraph" w:customStyle="1" w:styleId="l51">
    <w:name w:val="l51"/>
    <w:basedOn w:val="Normln"/>
    <w:rsid w:val="002C34C4"/>
    <w:pPr>
      <w:spacing w:before="144" w:after="144" w:line="240" w:lineRule="auto"/>
    </w:pPr>
    <w:rPr>
      <w:rFonts w:eastAsia="Times New Roman"/>
      <w:sz w:val="24"/>
      <w:szCs w:val="24"/>
      <w:lang w:eastAsia="cs-CZ"/>
    </w:rPr>
  </w:style>
  <w:style w:type="paragraph" w:styleId="Obsah4">
    <w:name w:val="toc 4"/>
    <w:basedOn w:val="Normln"/>
    <w:next w:val="Normln"/>
    <w:autoRedefine/>
    <w:uiPriority w:val="39"/>
    <w:unhideWhenUsed/>
    <w:locked/>
    <w:rsid w:val="00363805"/>
    <w:pPr>
      <w:spacing w:after="100"/>
      <w:ind w:left="660"/>
      <w:jc w:val="left"/>
    </w:pPr>
    <w:rPr>
      <w:rFonts w:asciiTheme="minorHAnsi" w:eastAsiaTheme="minorEastAsia" w:hAnsiTheme="minorHAnsi" w:cstheme="minorBidi"/>
      <w:lang w:eastAsia="cs-CZ"/>
    </w:rPr>
  </w:style>
  <w:style w:type="paragraph" w:styleId="Obsah5">
    <w:name w:val="toc 5"/>
    <w:basedOn w:val="Normln"/>
    <w:next w:val="Normln"/>
    <w:autoRedefine/>
    <w:uiPriority w:val="39"/>
    <w:unhideWhenUsed/>
    <w:locked/>
    <w:rsid w:val="00363805"/>
    <w:pPr>
      <w:spacing w:after="100"/>
      <w:ind w:left="880"/>
      <w:jc w:val="left"/>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locked/>
    <w:rsid w:val="00363805"/>
    <w:pPr>
      <w:spacing w:after="100"/>
      <w:ind w:left="1100"/>
      <w:jc w:val="left"/>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locked/>
    <w:rsid w:val="00363805"/>
    <w:pPr>
      <w:spacing w:after="100"/>
      <w:ind w:left="1320"/>
      <w:jc w:val="left"/>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locked/>
    <w:rsid w:val="00363805"/>
    <w:pPr>
      <w:spacing w:after="100"/>
      <w:ind w:left="1540"/>
      <w:jc w:val="left"/>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locked/>
    <w:rsid w:val="00363805"/>
    <w:pPr>
      <w:spacing w:after="100"/>
      <w:ind w:left="1760"/>
      <w:jc w:val="left"/>
    </w:pPr>
    <w:rPr>
      <w:rFonts w:asciiTheme="minorHAnsi" w:eastAsiaTheme="minorEastAsia" w:hAnsiTheme="minorHAnsi" w:cstheme="minorBidi"/>
      <w:lang w:eastAsia="cs-CZ"/>
    </w:rPr>
  </w:style>
  <w:style w:type="paragraph" w:customStyle="1" w:styleId="Default">
    <w:name w:val="Default"/>
    <w:rsid w:val="00E707F4"/>
    <w:pPr>
      <w:autoSpaceDE w:val="0"/>
      <w:autoSpaceDN w:val="0"/>
      <w:adjustRightInd w:val="0"/>
    </w:pPr>
    <w:rPr>
      <w:rFonts w:ascii="Arial" w:eastAsiaTheme="minorHAnsi" w:hAnsi="Arial" w:cs="Arial"/>
      <w:color w:val="000000"/>
      <w:sz w:val="24"/>
      <w:szCs w:val="24"/>
      <w:lang w:eastAsia="en-US"/>
    </w:rPr>
  </w:style>
  <w:style w:type="character" w:customStyle="1" w:styleId="itemimagecaption">
    <w:name w:val="itemimagecaption"/>
    <w:basedOn w:val="Standardnpsmoodstavce"/>
    <w:rsid w:val="00E707F4"/>
  </w:style>
  <w:style w:type="paragraph" w:styleId="Nzev">
    <w:name w:val="Title"/>
    <w:basedOn w:val="Normln"/>
    <w:link w:val="NzevChar"/>
    <w:qFormat/>
    <w:locked/>
    <w:rsid w:val="00E707F4"/>
    <w:pPr>
      <w:spacing w:before="240" w:after="60" w:line="240" w:lineRule="auto"/>
      <w:jc w:val="center"/>
      <w:outlineLvl w:val="0"/>
    </w:pPr>
    <w:rPr>
      <w:rFonts w:ascii="Arial" w:eastAsia="SimSun" w:hAnsi="Arial" w:cs="Arial"/>
      <w:b/>
      <w:bCs/>
      <w:kern w:val="28"/>
      <w:sz w:val="32"/>
      <w:szCs w:val="32"/>
      <w:lang w:eastAsia="cs-CZ"/>
    </w:rPr>
  </w:style>
  <w:style w:type="character" w:customStyle="1" w:styleId="NzevChar">
    <w:name w:val="Název Char"/>
    <w:basedOn w:val="Standardnpsmoodstavce"/>
    <w:link w:val="Nzev"/>
    <w:rsid w:val="00E707F4"/>
    <w:rPr>
      <w:rFonts w:ascii="Arial" w:eastAsia="SimSun" w:hAnsi="Arial" w:cs="Arial"/>
      <w:b/>
      <w:bCs/>
      <w:kern w:val="28"/>
      <w:sz w:val="32"/>
      <w:szCs w:val="32"/>
    </w:rPr>
  </w:style>
  <w:style w:type="paragraph" w:styleId="Zkladntext">
    <w:name w:val="Body Text"/>
    <w:basedOn w:val="Normln"/>
    <w:link w:val="ZkladntextChar"/>
    <w:uiPriority w:val="99"/>
    <w:rsid w:val="00E707F4"/>
    <w:pPr>
      <w:spacing w:after="120" w:line="240" w:lineRule="auto"/>
      <w:jc w:val="left"/>
    </w:pPr>
    <w:rPr>
      <w:rFonts w:eastAsia="SimSun"/>
      <w:sz w:val="24"/>
      <w:szCs w:val="24"/>
      <w:lang w:eastAsia="cs-CZ"/>
    </w:rPr>
  </w:style>
  <w:style w:type="character" w:customStyle="1" w:styleId="ZkladntextChar">
    <w:name w:val="Základní text Char"/>
    <w:basedOn w:val="Standardnpsmoodstavce"/>
    <w:link w:val="Zkladntext"/>
    <w:uiPriority w:val="99"/>
    <w:rsid w:val="00E707F4"/>
    <w:rPr>
      <w:rFonts w:ascii="Times New Roman" w:eastAsia="SimSun" w:hAnsi="Times New Roman"/>
      <w:sz w:val="24"/>
      <w:szCs w:val="24"/>
    </w:rPr>
  </w:style>
  <w:style w:type="character" w:customStyle="1" w:styleId="small">
    <w:name w:val="small"/>
    <w:basedOn w:val="Standardnpsmoodstavce"/>
    <w:rsid w:val="004031D3"/>
  </w:style>
  <w:style w:type="paragraph" w:customStyle="1" w:styleId="Odstavecseseznamem-pouze1rove">
    <w:name w:val="Odstavec se seznamem - pouze 1 úroveň"/>
    <w:basedOn w:val="Odstavecrove2"/>
    <w:link w:val="Odstavecseseznamem-pouze1roveChar"/>
    <w:qFormat/>
    <w:rsid w:val="00213372"/>
  </w:style>
  <w:style w:type="character" w:customStyle="1" w:styleId="Odstavecseseznamem-pouze1roveChar">
    <w:name w:val="Odstavec se seznamem - pouze 1 úroveň Char"/>
    <w:basedOn w:val="Odstavecrove2Char"/>
    <w:link w:val="Odstavecseseznamem-pouze1rove"/>
    <w:rsid w:val="00213372"/>
    <w:rPr>
      <w:rFonts w:ascii="Times New Roman" w:hAnsi="Times New Roman"/>
      <w:lang w:eastAsia="en-US"/>
    </w:rPr>
  </w:style>
  <w:style w:type="paragraph" w:customStyle="1" w:styleId="nzev1">
    <w:name w:val="název 1"/>
    <w:basedOn w:val="Normln"/>
    <w:link w:val="nzev1Char"/>
    <w:qFormat/>
    <w:rsid w:val="00AD066A"/>
    <w:pPr>
      <w:spacing w:before="200" w:after="60"/>
    </w:pPr>
    <w:rPr>
      <w:b/>
    </w:rPr>
  </w:style>
  <w:style w:type="character" w:customStyle="1" w:styleId="nzev1Char">
    <w:name w:val="název 1 Char"/>
    <w:basedOn w:val="Standardnpsmoodstavce"/>
    <w:link w:val="nzev1"/>
    <w:rsid w:val="00AD066A"/>
    <w:rPr>
      <w:rFonts w:ascii="Times New Roman" w:hAnsi="Times New Roman"/>
      <w:b/>
      <w:lang w:eastAsia="en-US"/>
    </w:rPr>
  </w:style>
  <w:style w:type="paragraph" w:customStyle="1" w:styleId="sdfootnote">
    <w:name w:val="sdfootnote"/>
    <w:basedOn w:val="Normln"/>
    <w:rsid w:val="006B278A"/>
    <w:pPr>
      <w:spacing w:before="100" w:beforeAutospacing="1" w:after="0" w:line="240" w:lineRule="auto"/>
      <w:ind w:left="284" w:hanging="284"/>
      <w:jc w:val="left"/>
    </w:pPr>
    <w:rPr>
      <w:rFonts w:eastAsia="Times New Roman"/>
      <w:sz w:val="20"/>
      <w:szCs w:val="20"/>
      <w:lang w:eastAsia="cs-CZ"/>
    </w:rPr>
  </w:style>
  <w:style w:type="paragraph" w:customStyle="1" w:styleId="western">
    <w:name w:val="western"/>
    <w:basedOn w:val="Normln"/>
    <w:rsid w:val="0016117C"/>
    <w:pPr>
      <w:spacing w:before="100" w:beforeAutospacing="1" w:after="119" w:line="240" w:lineRule="auto"/>
      <w:jc w:val="left"/>
    </w:pPr>
    <w:rPr>
      <w:rFonts w:eastAsia="Times New Roman"/>
      <w:sz w:val="24"/>
      <w:szCs w:val="24"/>
      <w:lang w:eastAsia="cs-CZ"/>
    </w:rPr>
  </w:style>
  <w:style w:type="paragraph" w:customStyle="1" w:styleId="Podnadpis11">
    <w:name w:val="Podnadpis11"/>
    <w:basedOn w:val="Normln"/>
    <w:qFormat/>
    <w:rsid w:val="00A52677"/>
    <w:pPr>
      <w:spacing w:after="120"/>
    </w:pPr>
    <w:rPr>
      <w:b/>
      <w:smallCaps/>
    </w:rPr>
  </w:style>
  <w:style w:type="paragraph" w:customStyle="1" w:styleId="Odstavecseseznamem2">
    <w:name w:val="Odstavec se seznamem 2"/>
    <w:basedOn w:val="Odstavecseseznamem"/>
    <w:link w:val="Odstavecseseznamem2Char"/>
    <w:qFormat/>
    <w:rsid w:val="003C5360"/>
    <w:pPr>
      <w:numPr>
        <w:numId w:val="8"/>
      </w:numPr>
      <w:spacing w:before="0" w:after="120"/>
      <w:ind w:left="357" w:hanging="357"/>
    </w:pPr>
    <w:rPr>
      <w:rFonts w:eastAsia="Times New Roman"/>
      <w:lang w:eastAsia="cs-CZ"/>
    </w:rPr>
  </w:style>
  <w:style w:type="character" w:customStyle="1" w:styleId="Odstavecseseznamem2Char">
    <w:name w:val="Odstavec se seznamem 2 Char"/>
    <w:link w:val="Odstavecseseznamem2"/>
    <w:rsid w:val="003C5360"/>
    <w:rPr>
      <w:rFonts w:ascii="Times New Roman" w:eastAsia="Times New Roman" w:hAnsi="Times New Roman"/>
    </w:rPr>
  </w:style>
  <w:style w:type="paragraph" w:customStyle="1" w:styleId="odstavecseipkou">
    <w:name w:val="odstavec se šipkou"/>
    <w:basedOn w:val="Odstavecseseznamem"/>
    <w:link w:val="odstavecseipkouChar"/>
    <w:qFormat/>
    <w:rsid w:val="003C5360"/>
    <w:pPr>
      <w:numPr>
        <w:numId w:val="9"/>
      </w:numPr>
      <w:spacing w:before="0"/>
    </w:pPr>
    <w:rPr>
      <w:rFonts w:eastAsia="Times New Roman"/>
      <w:lang w:eastAsia="cs-CZ"/>
    </w:rPr>
  </w:style>
  <w:style w:type="paragraph" w:customStyle="1" w:styleId="odstavecsfajfkou">
    <w:name w:val="odstavec s fajfkou"/>
    <w:basedOn w:val="Odstavecseseznamem"/>
    <w:link w:val="odstavecsfajfkouChar"/>
    <w:qFormat/>
    <w:rsid w:val="003C5360"/>
    <w:pPr>
      <w:numPr>
        <w:numId w:val="10"/>
      </w:numPr>
      <w:spacing w:before="0"/>
    </w:pPr>
    <w:rPr>
      <w:rFonts w:eastAsia="Times New Roman"/>
      <w:lang w:eastAsia="cs-CZ"/>
    </w:rPr>
  </w:style>
  <w:style w:type="character" w:customStyle="1" w:styleId="odstavecseipkouChar">
    <w:name w:val="odstavec se šipkou Char"/>
    <w:link w:val="odstavecseipkou"/>
    <w:rsid w:val="003C5360"/>
    <w:rPr>
      <w:rFonts w:ascii="Times New Roman" w:eastAsia="Times New Roman" w:hAnsi="Times New Roman"/>
    </w:rPr>
  </w:style>
  <w:style w:type="character" w:customStyle="1" w:styleId="odstavecsfajfkouChar">
    <w:name w:val="odstavec s fajfkou Char"/>
    <w:link w:val="odstavecsfajfkou"/>
    <w:rsid w:val="003C5360"/>
    <w:rPr>
      <w:rFonts w:ascii="Times New Roman" w:eastAsia="Times New Roman" w:hAnsi="Times New Roman"/>
    </w:rPr>
  </w:style>
  <w:style w:type="paragraph" w:customStyle="1" w:styleId="l1">
    <w:name w:val="l1"/>
    <w:basedOn w:val="Normln"/>
    <w:rsid w:val="00A514C0"/>
    <w:pPr>
      <w:spacing w:before="100" w:beforeAutospacing="1" w:after="100" w:afterAutospacing="1" w:line="240" w:lineRule="auto"/>
      <w:jc w:val="left"/>
    </w:pPr>
    <w:rPr>
      <w:rFonts w:eastAsia="Times New Roman"/>
      <w:sz w:val="24"/>
      <w:szCs w:val="24"/>
      <w:lang w:eastAsia="cs-CZ"/>
    </w:rPr>
  </w:style>
  <w:style w:type="paragraph" w:styleId="Textvysvtlivek">
    <w:name w:val="endnote text"/>
    <w:basedOn w:val="Normln"/>
    <w:link w:val="TextvysvtlivekChar"/>
    <w:uiPriority w:val="99"/>
    <w:unhideWhenUsed/>
    <w:rsid w:val="00326275"/>
    <w:pPr>
      <w:spacing w:after="0" w:line="240" w:lineRule="auto"/>
    </w:pPr>
    <w:rPr>
      <w:sz w:val="20"/>
      <w:szCs w:val="20"/>
    </w:rPr>
  </w:style>
  <w:style w:type="character" w:customStyle="1" w:styleId="TextvysvtlivekChar">
    <w:name w:val="Text vysvětlivek Char"/>
    <w:basedOn w:val="Standardnpsmoodstavce"/>
    <w:link w:val="Textvysvtlivek"/>
    <w:uiPriority w:val="99"/>
    <w:rsid w:val="00326275"/>
    <w:rPr>
      <w:rFonts w:ascii="Times New Roman" w:hAnsi="Times New Roman"/>
      <w:sz w:val="20"/>
      <w:szCs w:val="20"/>
      <w:lang w:eastAsia="en-US"/>
    </w:rPr>
  </w:style>
  <w:style w:type="character" w:styleId="Odkaznavysvtlivky">
    <w:name w:val="endnote reference"/>
    <w:basedOn w:val="Standardnpsmoodstavce"/>
    <w:uiPriority w:val="99"/>
    <w:semiHidden/>
    <w:unhideWhenUsed/>
    <w:rsid w:val="00326275"/>
    <w:rPr>
      <w:vertAlign w:val="superscript"/>
    </w:rPr>
  </w:style>
  <w:style w:type="paragraph" w:customStyle="1" w:styleId="Normln2">
    <w:name w:val="Normální2"/>
    <w:rsid w:val="00865ED6"/>
    <w:pPr>
      <w:widowControl w:val="0"/>
      <w:spacing w:after="200" w:line="276" w:lineRule="auto"/>
    </w:pPr>
    <w:rPr>
      <w:rFonts w:cs="Calibri"/>
      <w:color w:val="000000"/>
    </w:rPr>
  </w:style>
  <w:style w:type="character" w:customStyle="1" w:styleId="Nadpis7Char">
    <w:name w:val="Nadpis 7 Char"/>
    <w:basedOn w:val="Standardnpsmoodstavce"/>
    <w:link w:val="Nadpis7"/>
    <w:uiPriority w:val="9"/>
    <w:rsid w:val="00D948A7"/>
    <w:rPr>
      <w:rFonts w:asciiTheme="majorHAnsi" w:eastAsiaTheme="majorEastAsia" w:hAnsiTheme="majorHAnsi" w:cstheme="majorBidi"/>
      <w:i/>
      <w:iCs/>
      <w:color w:val="404040" w:themeColor="text1" w:themeTint="BF"/>
    </w:rPr>
  </w:style>
  <w:style w:type="character" w:styleId="Zdraznnjemn">
    <w:name w:val="Subtle Emphasis"/>
    <w:basedOn w:val="Standardnpsmoodstavce"/>
    <w:uiPriority w:val="19"/>
    <w:qFormat/>
    <w:rsid w:val="00D948A7"/>
    <w:rPr>
      <w:i/>
      <w:iCs/>
      <w:color w:val="808080" w:themeColor="text1" w:themeTint="7F"/>
    </w:rPr>
  </w:style>
  <w:style w:type="paragraph" w:customStyle="1" w:styleId="Odstavecseseznamem-odrkyII">
    <w:name w:val="Odstavec se seznamem- odrážky II"/>
    <w:basedOn w:val="Normln"/>
    <w:qFormat/>
    <w:rsid w:val="0035012A"/>
    <w:pPr>
      <w:numPr>
        <w:ilvl w:val="1"/>
        <w:numId w:val="11"/>
      </w:numPr>
      <w:spacing w:after="0"/>
      <w:ind w:left="851" w:hanging="284"/>
    </w:pPr>
  </w:style>
  <w:style w:type="paragraph" w:customStyle="1" w:styleId="Tab1">
    <w:name w:val="Tab 1"/>
    <w:basedOn w:val="Normln"/>
    <w:qFormat/>
    <w:rsid w:val="0035012A"/>
    <w:pPr>
      <w:numPr>
        <w:numId w:val="12"/>
      </w:numPr>
      <w:spacing w:after="0" w:line="240" w:lineRule="auto"/>
      <w:ind w:left="357" w:hanging="357"/>
      <w:jc w:val="left"/>
    </w:pPr>
    <w:rPr>
      <w:b/>
      <w:lang w:eastAsia="cs-CZ"/>
    </w:rPr>
  </w:style>
  <w:style w:type="paragraph" w:customStyle="1" w:styleId="Tabulka2">
    <w:name w:val="Tabulka 2"/>
    <w:basedOn w:val="Normln"/>
    <w:qFormat/>
    <w:rsid w:val="0035012A"/>
    <w:pPr>
      <w:spacing w:before="60" w:after="0" w:line="240" w:lineRule="auto"/>
      <w:ind w:left="357"/>
    </w:pPr>
    <w:rPr>
      <w:lang w:eastAsia="cs-CZ"/>
    </w:rPr>
  </w:style>
  <w:style w:type="paragraph" w:customStyle="1" w:styleId="Tabulka3">
    <w:name w:val="Tabulka 3"/>
    <w:basedOn w:val="Odstavecseseznamem-odrkyII"/>
    <w:qFormat/>
    <w:rsid w:val="0035012A"/>
    <w:rPr>
      <w:lang w:eastAsia="cs-CZ"/>
    </w:rPr>
  </w:style>
  <w:style w:type="paragraph" w:customStyle="1" w:styleId="odstavec">
    <w:name w:val="odstavec"/>
    <w:basedOn w:val="Odstavecseseznamem"/>
    <w:link w:val="odstavecChar"/>
    <w:qFormat/>
    <w:rsid w:val="001113A0"/>
    <w:pPr>
      <w:numPr>
        <w:numId w:val="0"/>
      </w:numPr>
      <w:spacing w:before="0" w:after="120"/>
    </w:pPr>
    <w:rPr>
      <w:rFonts w:eastAsia="Times New Roman"/>
    </w:rPr>
  </w:style>
  <w:style w:type="character" w:customStyle="1" w:styleId="odstavecChar">
    <w:name w:val="odstavec Char"/>
    <w:basedOn w:val="OdstavecseseznamemChar"/>
    <w:link w:val="odstavec"/>
    <w:rsid w:val="001113A0"/>
    <w:rPr>
      <w:rFonts w:ascii="Times New Roman" w:eastAsia="Times New Roman" w:hAnsi="Times New Roman"/>
      <w:lang w:eastAsia="en-US"/>
    </w:rPr>
  </w:style>
  <w:style w:type="paragraph" w:customStyle="1" w:styleId="NormlnII">
    <w:name w:val="Normální II"/>
    <w:basedOn w:val="Normln"/>
    <w:link w:val="NormlnIIChar"/>
    <w:qFormat/>
    <w:rsid w:val="00E53007"/>
    <w:pPr>
      <w:spacing w:before="120" w:after="0"/>
      <w:ind w:left="360"/>
    </w:pPr>
  </w:style>
  <w:style w:type="character" w:customStyle="1" w:styleId="NormlnIIChar">
    <w:name w:val="Normální II Char"/>
    <w:basedOn w:val="Standardnpsmoodstavce"/>
    <w:link w:val="NormlnII"/>
    <w:rsid w:val="00E53007"/>
    <w:rPr>
      <w:rFonts w:ascii="Times New Roman" w:hAnsi="Times New Roman"/>
      <w:lang w:eastAsia="en-US"/>
    </w:rPr>
  </w:style>
  <w:style w:type="paragraph" w:customStyle="1" w:styleId="Podnadpis">
    <w:name w:val="Podnadpis"/>
    <w:basedOn w:val="Normln"/>
    <w:qFormat/>
    <w:rsid w:val="003B19A3"/>
    <w:pPr>
      <w:spacing w:after="120"/>
    </w:pPr>
    <w:rPr>
      <w:b/>
      <w:small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9"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qFormat="1"/>
    <w:lsdException w:name="caption" w:locked="1" w:uiPriority="0" w:qFormat="1"/>
    <w:lsdException w:name="footnote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2DE0"/>
    <w:pPr>
      <w:spacing w:after="200" w:line="276" w:lineRule="auto"/>
      <w:jc w:val="both"/>
    </w:pPr>
    <w:rPr>
      <w:rFonts w:ascii="Times New Roman" w:hAnsi="Times New Roman"/>
      <w:lang w:eastAsia="en-US"/>
    </w:rPr>
  </w:style>
  <w:style w:type="paragraph" w:styleId="Nadpis1">
    <w:name w:val="heading 1"/>
    <w:basedOn w:val="Nadpis2"/>
    <w:next w:val="OdstavecseseznamemII"/>
    <w:link w:val="Nadpis1Char"/>
    <w:qFormat/>
    <w:locked/>
    <w:rsid w:val="000653A5"/>
    <w:pPr>
      <w:numPr>
        <w:ilvl w:val="0"/>
      </w:numPr>
      <w:ind w:left="709" w:hanging="709"/>
      <w:outlineLvl w:val="0"/>
    </w:pPr>
    <w:rPr>
      <w:sz w:val="24"/>
      <w:szCs w:val="24"/>
    </w:rPr>
  </w:style>
  <w:style w:type="paragraph" w:styleId="Nadpis2">
    <w:name w:val="heading 2"/>
    <w:basedOn w:val="Normln"/>
    <w:next w:val="Normln"/>
    <w:link w:val="Nadpis2Char"/>
    <w:uiPriority w:val="99"/>
    <w:qFormat/>
    <w:rsid w:val="00152083"/>
    <w:pPr>
      <w:numPr>
        <w:ilvl w:val="1"/>
        <w:numId w:val="2"/>
      </w:numPr>
      <w:spacing w:before="240" w:after="120"/>
      <w:ind w:left="709" w:hanging="709"/>
      <w:outlineLvl w:val="1"/>
    </w:pPr>
    <w:rPr>
      <w:b/>
    </w:rPr>
  </w:style>
  <w:style w:type="paragraph" w:styleId="Nadpis3">
    <w:name w:val="heading 3"/>
    <w:basedOn w:val="Normln"/>
    <w:next w:val="Normln"/>
    <w:link w:val="Nadpis3Char"/>
    <w:unhideWhenUsed/>
    <w:qFormat/>
    <w:locked/>
    <w:rsid w:val="00DC5195"/>
    <w:pPr>
      <w:ind w:left="709" w:hanging="709"/>
      <w:outlineLvl w:val="2"/>
    </w:pPr>
    <w:rPr>
      <w:b/>
    </w:rPr>
  </w:style>
  <w:style w:type="paragraph" w:styleId="Nadpis4">
    <w:name w:val="heading 4"/>
    <w:basedOn w:val="Normln"/>
    <w:next w:val="Normln"/>
    <w:link w:val="Nadpis4Char"/>
    <w:unhideWhenUsed/>
    <w:qFormat/>
    <w:locked/>
    <w:rsid w:val="001D12B3"/>
    <w:pPr>
      <w:spacing w:before="200" w:after="0"/>
      <w:ind w:left="851" w:hanging="851"/>
      <w:outlineLvl w:val="3"/>
    </w:pPr>
  </w:style>
  <w:style w:type="paragraph" w:styleId="Nadpis7">
    <w:name w:val="heading 7"/>
    <w:basedOn w:val="Normln"/>
    <w:next w:val="Normln"/>
    <w:link w:val="Nadpis7Char"/>
    <w:uiPriority w:val="9"/>
    <w:unhideWhenUsed/>
    <w:qFormat/>
    <w:locked/>
    <w:rsid w:val="00D948A7"/>
    <w:pPr>
      <w:keepNext/>
      <w:keepLines/>
      <w:widowControl w:val="0"/>
      <w:spacing w:before="200" w:after="0"/>
      <w:jc w:val="left"/>
      <w:outlineLvl w:val="6"/>
    </w:pPr>
    <w:rPr>
      <w:rFonts w:asciiTheme="majorHAnsi" w:eastAsiaTheme="majorEastAsia" w:hAnsiTheme="majorHAnsi" w:cstheme="majorBidi"/>
      <w:i/>
      <w:iCs/>
      <w:color w:val="404040" w:themeColor="text1" w:themeTint="BF"/>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1721E8"/>
    <w:rPr>
      <w:rFonts w:ascii="Times New Roman" w:hAnsi="Times New Roman"/>
      <w:b/>
      <w:lang w:eastAsia="en-US"/>
    </w:rPr>
  </w:style>
  <w:style w:type="paragraph" w:styleId="Odstavecseseznamem">
    <w:name w:val="List Paragraph"/>
    <w:aliases w:val="Odstavec se sznamem - úroveň 1,List Paragraph,Odstavec_muj"/>
    <w:basedOn w:val="Normln"/>
    <w:link w:val="OdstavecseseznamemChar"/>
    <w:uiPriority w:val="34"/>
    <w:qFormat/>
    <w:rsid w:val="00152083"/>
    <w:pPr>
      <w:numPr>
        <w:numId w:val="6"/>
      </w:numPr>
      <w:spacing w:before="120" w:after="0"/>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qFormat/>
    <w:rsid w:val="00365CD6"/>
    <w:pPr>
      <w:spacing w:after="6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locked/>
    <w:rsid w:val="00365CD6"/>
    <w:rPr>
      <w:rFonts w:ascii="Times New Roman" w:hAnsi="Times New Roman"/>
      <w:sz w:val="20"/>
      <w:szCs w:val="20"/>
      <w:lang w:eastAsia="en-US"/>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rsid w:val="00A408A5"/>
    <w:pPr>
      <w:spacing w:line="240" w:lineRule="auto"/>
    </w:pPr>
    <w:rPr>
      <w:sz w:val="20"/>
      <w:szCs w:val="20"/>
    </w:rPr>
  </w:style>
  <w:style w:type="character" w:customStyle="1" w:styleId="TextkomenteChar">
    <w:name w:val="Text komentáře Char"/>
    <w:basedOn w:val="Standardnpsmoodstavce"/>
    <w:link w:val="Textkomente"/>
    <w:uiPriority w:val="99"/>
    <w:locked/>
    <w:rsid w:val="000D68C2"/>
    <w:rPr>
      <w:rFonts w:ascii="Times New Roman" w:hAnsi="Times New Roman"/>
      <w:sz w:val="20"/>
      <w:szCs w:val="20"/>
      <w:lang w:eastAsia="en-US"/>
    </w:rPr>
  </w:style>
  <w:style w:type="paragraph" w:styleId="Pedmtkomente">
    <w:name w:val="annotation subject"/>
    <w:basedOn w:val="Textkomente"/>
    <w:next w:val="Textkomente"/>
    <w:link w:val="PedmtkomenteChar"/>
    <w:uiPriority w:val="99"/>
    <w:semiHidden/>
    <w:rsid w:val="00152083"/>
    <w:rPr>
      <w:b/>
      <w:bCs/>
    </w:rPr>
  </w:style>
  <w:style w:type="character" w:customStyle="1" w:styleId="PedmtkomenteChar">
    <w:name w:val="Předmět komentáře Char"/>
    <w:basedOn w:val="TextkomenteChar"/>
    <w:link w:val="Pedmtkomente"/>
    <w:uiPriority w:val="99"/>
    <w:semiHidden/>
    <w:locked/>
    <w:rsid w:val="000D68C2"/>
    <w:rPr>
      <w:rFonts w:ascii="Times New Roman" w:hAnsi="Times New Roman"/>
      <w:b/>
      <w:bCs/>
      <w:sz w:val="20"/>
      <w:szCs w:val="20"/>
      <w:lang w:eastAsia="en-US"/>
    </w:rPr>
  </w:style>
  <w:style w:type="paragraph" w:styleId="Textbubliny">
    <w:name w:val="Balloon Text"/>
    <w:basedOn w:val="Normln"/>
    <w:link w:val="TextbublinyChar"/>
    <w:uiPriority w:val="99"/>
    <w:semiHidden/>
    <w:rsid w:val="001520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lang w:eastAsia="en-US"/>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152083"/>
    <w:pPr>
      <w:tabs>
        <w:tab w:val="center" w:pos="4536"/>
        <w:tab w:val="right" w:pos="9072"/>
      </w:tabs>
      <w:spacing w:after="0" w:line="240" w:lineRule="auto"/>
    </w:pPr>
    <w:rPr>
      <w:sz w:val="20"/>
      <w:szCs w:val="20"/>
    </w:rPr>
  </w:style>
  <w:style w:type="character" w:customStyle="1" w:styleId="ZhlavChar">
    <w:name w:val="Záhlaví Char"/>
    <w:basedOn w:val="Standardnpsmoodstavce"/>
    <w:link w:val="Zhlav"/>
    <w:uiPriority w:val="99"/>
    <w:semiHidden/>
    <w:locked/>
    <w:rsid w:val="00840173"/>
    <w:rPr>
      <w:rFonts w:ascii="Times New Roman" w:hAnsi="Times New Roman"/>
      <w:sz w:val="20"/>
      <w:szCs w:val="20"/>
      <w:lang w:eastAsia="en-US"/>
    </w:rPr>
  </w:style>
  <w:style w:type="paragraph" w:styleId="Zpat">
    <w:name w:val="footer"/>
    <w:basedOn w:val="Normln"/>
    <w:link w:val="ZpatChar"/>
    <w:uiPriority w:val="99"/>
    <w:rsid w:val="00152083"/>
    <w:pPr>
      <w:tabs>
        <w:tab w:val="center" w:pos="4536"/>
        <w:tab w:val="right" w:pos="9072"/>
      </w:tabs>
      <w:spacing w:after="0" w:line="240" w:lineRule="auto"/>
    </w:pPr>
    <w:rPr>
      <w:sz w:val="20"/>
      <w:szCs w:val="20"/>
    </w:rPr>
  </w:style>
  <w:style w:type="character" w:customStyle="1" w:styleId="ZpatChar">
    <w:name w:val="Zápatí Char"/>
    <w:basedOn w:val="Standardnpsmoodstavce"/>
    <w:link w:val="Zpat"/>
    <w:uiPriority w:val="99"/>
    <w:locked/>
    <w:rsid w:val="00840173"/>
    <w:rPr>
      <w:rFonts w:ascii="Times New Roman" w:hAnsi="Times New Roman"/>
      <w:sz w:val="20"/>
      <w:szCs w:val="20"/>
      <w:lang w:eastAsia="en-US"/>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 se sznamem - úroveň 1 Char,List Paragraph Char,Odstavec_muj Char"/>
    <w:link w:val="Odstavecseseznamem"/>
    <w:uiPriority w:val="34"/>
    <w:rsid w:val="004949C6"/>
    <w:rPr>
      <w:rFonts w:ascii="Times New Roman" w:hAnsi="Times New Roman"/>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152083"/>
    <w:pPr>
      <w:spacing w:after="0" w:line="240" w:lineRule="auto"/>
    </w:pPr>
    <w:rPr>
      <w:sz w:val="20"/>
      <w:szCs w:val="21"/>
    </w:rPr>
  </w:style>
  <w:style w:type="character" w:customStyle="1" w:styleId="ProsttextChar">
    <w:name w:val="Prostý text Char"/>
    <w:basedOn w:val="Standardnpsmoodstavce"/>
    <w:link w:val="Prosttext"/>
    <w:uiPriority w:val="99"/>
    <w:rsid w:val="009335F4"/>
    <w:rPr>
      <w:rFonts w:ascii="Times New Roman" w:hAnsi="Times New Roman"/>
      <w:sz w:val="20"/>
      <w:szCs w:val="21"/>
      <w:lang w:eastAsia="en-US"/>
    </w:rPr>
  </w:style>
  <w:style w:type="character" w:customStyle="1" w:styleId="Nadpis1Char">
    <w:name w:val="Nadpis 1 Char"/>
    <w:basedOn w:val="Standardnpsmoodstavce"/>
    <w:link w:val="Nadpis1"/>
    <w:rsid w:val="000653A5"/>
    <w:rPr>
      <w:rFonts w:ascii="Times New Roman" w:hAnsi="Times New Roman"/>
      <w:b/>
      <w:sz w:val="24"/>
      <w:szCs w:val="24"/>
      <w:lang w:eastAsia="en-US"/>
    </w:rPr>
  </w:style>
  <w:style w:type="character" w:styleId="Sledovanodkaz">
    <w:name w:val="FollowedHyperlink"/>
    <w:basedOn w:val="Standardnpsmoodstavce"/>
    <w:uiPriority w:val="99"/>
    <w:semiHidden/>
    <w:unhideWhenUsed/>
    <w:rsid w:val="0031612D"/>
    <w:rPr>
      <w:color w:val="800080" w:themeColor="followedHyperlink"/>
      <w:u w:val="single"/>
    </w:rPr>
  </w:style>
  <w:style w:type="character" w:styleId="Siln">
    <w:name w:val="Strong"/>
    <w:basedOn w:val="Standardnpsmoodstavce"/>
    <w:uiPriority w:val="22"/>
    <w:qFormat/>
    <w:locked/>
    <w:rsid w:val="00107CA4"/>
    <w:rPr>
      <w:b/>
      <w:bCs/>
    </w:rPr>
  </w:style>
  <w:style w:type="paragraph" w:customStyle="1" w:styleId="Normln1">
    <w:name w:val="Normální1"/>
    <w:rsid w:val="000056B5"/>
    <w:pPr>
      <w:widowControl w:val="0"/>
    </w:pPr>
    <w:rPr>
      <w:rFonts w:ascii="Times New Roman" w:eastAsia="Times New Roman" w:hAnsi="Times New Roman"/>
      <w:color w:val="000000"/>
      <w:sz w:val="24"/>
      <w:szCs w:val="24"/>
    </w:rPr>
  </w:style>
  <w:style w:type="paragraph" w:customStyle="1" w:styleId="OdstavecseseznamemII">
    <w:name w:val="Odstavec se seznamem II"/>
    <w:basedOn w:val="Normln"/>
    <w:link w:val="OdstavecseseznamemIIChar"/>
    <w:qFormat/>
    <w:rsid w:val="0047401D"/>
    <w:pPr>
      <w:numPr>
        <w:numId w:val="1"/>
      </w:numPr>
      <w:spacing w:before="120" w:after="120"/>
    </w:pPr>
  </w:style>
  <w:style w:type="character" w:customStyle="1" w:styleId="OdstavecseseznamemIIChar">
    <w:name w:val="Odstavec se seznamem II Char"/>
    <w:basedOn w:val="Standardnpsmoodstavce"/>
    <w:link w:val="OdstavecseseznamemII"/>
    <w:rsid w:val="00437B4F"/>
    <w:rPr>
      <w:rFonts w:ascii="Times New Roman" w:hAnsi="Times New Roman"/>
      <w:lang w:eastAsia="en-US"/>
    </w:rPr>
  </w:style>
  <w:style w:type="character" w:customStyle="1" w:styleId="Nadpis3Char">
    <w:name w:val="Nadpis 3 Char"/>
    <w:basedOn w:val="Standardnpsmoodstavce"/>
    <w:link w:val="Nadpis3"/>
    <w:rsid w:val="00DC5195"/>
    <w:rPr>
      <w:rFonts w:ascii="Times New Roman" w:hAnsi="Times New Roman"/>
      <w:b/>
      <w:lang w:eastAsia="en-US"/>
    </w:rPr>
  </w:style>
  <w:style w:type="character" w:customStyle="1" w:styleId="Nadpis4Char">
    <w:name w:val="Nadpis 4 Char"/>
    <w:basedOn w:val="Standardnpsmoodstavce"/>
    <w:link w:val="Nadpis4"/>
    <w:rsid w:val="001D12B3"/>
    <w:rPr>
      <w:rFonts w:ascii="Times New Roman" w:hAnsi="Times New Roman"/>
      <w:lang w:eastAsia="en-US"/>
    </w:rPr>
  </w:style>
  <w:style w:type="paragraph" w:styleId="Nadpisobsahu">
    <w:name w:val="TOC Heading"/>
    <w:basedOn w:val="OdstavecseseznamemII"/>
    <w:next w:val="Normln"/>
    <w:uiPriority w:val="39"/>
    <w:unhideWhenUsed/>
    <w:qFormat/>
    <w:rsid w:val="003A7960"/>
    <w:pPr>
      <w:numPr>
        <w:numId w:val="0"/>
      </w:numPr>
      <w:ind w:left="357" w:hanging="357"/>
    </w:pPr>
    <w:rPr>
      <w:b/>
    </w:rPr>
  </w:style>
  <w:style w:type="paragraph" w:styleId="Obsah1">
    <w:name w:val="toc 1"/>
    <w:basedOn w:val="Normln"/>
    <w:next w:val="Normln"/>
    <w:autoRedefine/>
    <w:uiPriority w:val="39"/>
    <w:locked/>
    <w:rsid w:val="00650A7A"/>
    <w:pPr>
      <w:tabs>
        <w:tab w:val="left" w:pos="1276"/>
        <w:tab w:val="right" w:leader="dot" w:pos="9486"/>
      </w:tabs>
      <w:spacing w:after="100"/>
      <w:ind w:left="567" w:hanging="567"/>
    </w:pPr>
  </w:style>
  <w:style w:type="paragraph" w:styleId="Obsah2">
    <w:name w:val="toc 2"/>
    <w:basedOn w:val="Normln"/>
    <w:next w:val="Normln"/>
    <w:autoRedefine/>
    <w:uiPriority w:val="39"/>
    <w:locked/>
    <w:rsid w:val="00650A7A"/>
    <w:pPr>
      <w:tabs>
        <w:tab w:val="left" w:pos="1276"/>
        <w:tab w:val="right" w:leader="dot" w:pos="9486"/>
      </w:tabs>
      <w:spacing w:after="100"/>
      <w:ind w:left="993" w:hanging="773"/>
    </w:pPr>
  </w:style>
  <w:style w:type="paragraph" w:styleId="Obsah3">
    <w:name w:val="toc 3"/>
    <w:basedOn w:val="Normln"/>
    <w:next w:val="Normln"/>
    <w:autoRedefine/>
    <w:uiPriority w:val="39"/>
    <w:locked/>
    <w:rsid w:val="00650A7A"/>
    <w:pPr>
      <w:tabs>
        <w:tab w:val="left" w:pos="1276"/>
        <w:tab w:val="right" w:leader="dot" w:pos="9486"/>
      </w:tabs>
      <w:spacing w:after="100"/>
      <w:ind w:left="1276" w:hanging="709"/>
    </w:pPr>
  </w:style>
  <w:style w:type="paragraph" w:customStyle="1" w:styleId="Titul">
    <w:name w:val="Titul"/>
    <w:basedOn w:val="Normln"/>
    <w:qFormat/>
    <w:rsid w:val="0030351E"/>
    <w:pPr>
      <w:jc w:val="center"/>
    </w:pPr>
    <w:rPr>
      <w:noProof/>
      <w:lang w:eastAsia="cs-CZ"/>
    </w:rPr>
  </w:style>
  <w:style w:type="paragraph" w:customStyle="1" w:styleId="mezera">
    <w:name w:val="mezera"/>
    <w:basedOn w:val="OdstavecseseznamemII"/>
    <w:link w:val="mezeraChar"/>
    <w:qFormat/>
    <w:rsid w:val="004D7B2B"/>
    <w:pPr>
      <w:numPr>
        <w:numId w:val="0"/>
      </w:numPr>
      <w:spacing w:after="0" w:line="240" w:lineRule="auto"/>
      <w:ind w:left="357"/>
    </w:pPr>
    <w:rPr>
      <w:color w:val="FF0000"/>
      <w:sz w:val="16"/>
      <w:szCs w:val="16"/>
    </w:rPr>
  </w:style>
  <w:style w:type="paragraph" w:customStyle="1" w:styleId="Mezera0">
    <w:name w:val="Mezera"/>
    <w:basedOn w:val="OdstavecseseznamemII"/>
    <w:qFormat/>
    <w:rsid w:val="00BC27BF"/>
    <w:pPr>
      <w:numPr>
        <w:numId w:val="0"/>
      </w:numPr>
      <w:spacing w:after="0"/>
    </w:pPr>
    <w:rPr>
      <w:sz w:val="16"/>
      <w:szCs w:val="16"/>
    </w:rPr>
  </w:style>
  <w:style w:type="character" w:customStyle="1" w:styleId="mezeraChar">
    <w:name w:val="mezera Char"/>
    <w:basedOn w:val="OdstavecseseznamemIIChar"/>
    <w:link w:val="mezera"/>
    <w:rsid w:val="004D7B2B"/>
    <w:rPr>
      <w:rFonts w:ascii="Times New Roman" w:hAnsi="Times New Roman"/>
      <w:color w:val="FF0000"/>
      <w:sz w:val="16"/>
      <w:szCs w:val="16"/>
      <w:lang w:eastAsia="en-US"/>
    </w:rPr>
  </w:style>
  <w:style w:type="paragraph" w:customStyle="1" w:styleId="Nadpis-dl">
    <w:name w:val="Nadpis - dílčí"/>
    <w:basedOn w:val="Nadpis1"/>
    <w:link w:val="Nadpis-dlChar"/>
    <w:qFormat/>
    <w:rsid w:val="00DC5195"/>
    <w:pPr>
      <w:numPr>
        <w:numId w:val="0"/>
      </w:numPr>
      <w:spacing w:before="0"/>
    </w:pPr>
    <w:rPr>
      <w:sz w:val="22"/>
    </w:rPr>
  </w:style>
  <w:style w:type="character" w:customStyle="1" w:styleId="Nadpis-dlChar">
    <w:name w:val="Nadpis - dílčí Char"/>
    <w:basedOn w:val="Nadpis1Char"/>
    <w:link w:val="Nadpis-dl"/>
    <w:rsid w:val="00DC5195"/>
    <w:rPr>
      <w:rFonts w:ascii="Times New Roman" w:hAnsi="Times New Roman"/>
      <w:b/>
      <w:sz w:val="28"/>
      <w:szCs w:val="28"/>
      <w:lang w:eastAsia="en-US"/>
    </w:rPr>
  </w:style>
  <w:style w:type="paragraph" w:customStyle="1" w:styleId="Odstavecseseznamem-vchoz">
    <w:name w:val="Odstavec se seznamem - výchozí"/>
    <w:basedOn w:val="Odstavecseseznamem"/>
    <w:link w:val="Odstavecseseznamem-vchozChar"/>
    <w:qFormat/>
    <w:rsid w:val="009464B0"/>
    <w:pPr>
      <w:numPr>
        <w:numId w:val="0"/>
      </w:numPr>
    </w:pPr>
  </w:style>
  <w:style w:type="paragraph" w:customStyle="1" w:styleId="Nadpis-dl2">
    <w:name w:val="Nadpis - dílčí 2"/>
    <w:basedOn w:val="Nadpis2"/>
    <w:link w:val="Nadpis-dl2Char"/>
    <w:qFormat/>
    <w:rsid w:val="009561BD"/>
    <w:pPr>
      <w:numPr>
        <w:ilvl w:val="0"/>
        <w:numId w:val="0"/>
      </w:numPr>
      <w:spacing w:before="0" w:after="0"/>
      <w:ind w:left="851" w:hanging="425"/>
    </w:pPr>
    <w:rPr>
      <w:b w:val="0"/>
    </w:rPr>
  </w:style>
  <w:style w:type="character" w:customStyle="1" w:styleId="Odstavecseseznamem-vchozChar">
    <w:name w:val="Odstavec se seznamem - výchozí Char"/>
    <w:basedOn w:val="OdstavecseseznamemChar"/>
    <w:link w:val="Odstavecseseznamem-vchoz"/>
    <w:rsid w:val="009464B0"/>
    <w:rPr>
      <w:rFonts w:ascii="Times New Roman" w:hAnsi="Times New Roman"/>
      <w:lang w:eastAsia="en-US"/>
    </w:rPr>
  </w:style>
  <w:style w:type="character" w:customStyle="1" w:styleId="Nadpis-dl2Char">
    <w:name w:val="Nadpis - dílčí 2 Char"/>
    <w:basedOn w:val="Nadpis2Char"/>
    <w:link w:val="Nadpis-dl2"/>
    <w:rsid w:val="009561BD"/>
    <w:rPr>
      <w:rFonts w:ascii="Times New Roman" w:hAnsi="Times New Roman"/>
      <w:b/>
      <w:lang w:eastAsia="en-US"/>
    </w:rPr>
  </w:style>
  <w:style w:type="paragraph" w:customStyle="1" w:styleId="Podnadpis1">
    <w:name w:val="Podnadpis1"/>
    <w:basedOn w:val="Normln"/>
    <w:link w:val="PodnadpisChar"/>
    <w:qFormat/>
    <w:rsid w:val="00842AD8"/>
    <w:pPr>
      <w:spacing w:after="120"/>
    </w:pPr>
    <w:rPr>
      <w:b/>
      <w:smallCaps/>
    </w:rPr>
  </w:style>
  <w:style w:type="paragraph" w:styleId="Normlnweb">
    <w:name w:val="Normal (Web)"/>
    <w:basedOn w:val="Normln"/>
    <w:uiPriority w:val="99"/>
    <w:unhideWhenUsed/>
    <w:rsid w:val="00735265"/>
    <w:pPr>
      <w:spacing w:before="100" w:beforeAutospacing="1" w:after="100" w:afterAutospacing="1" w:line="240" w:lineRule="auto"/>
      <w:jc w:val="left"/>
    </w:pPr>
    <w:rPr>
      <w:rFonts w:eastAsia="Times New Roman"/>
      <w:sz w:val="24"/>
      <w:szCs w:val="24"/>
      <w:lang w:eastAsia="cs-CZ"/>
    </w:rPr>
  </w:style>
  <w:style w:type="character" w:customStyle="1" w:styleId="PodnadpisChar">
    <w:name w:val="Podnadpis Char"/>
    <w:basedOn w:val="Standardnpsmoodstavce"/>
    <w:link w:val="Podnadpis1"/>
    <w:rsid w:val="00842AD8"/>
    <w:rPr>
      <w:rFonts w:ascii="Times New Roman" w:hAnsi="Times New Roman"/>
      <w:b/>
      <w:smallCaps/>
      <w:lang w:eastAsia="en-US"/>
    </w:rPr>
  </w:style>
  <w:style w:type="paragraph" w:customStyle="1" w:styleId="Odstavecpsmenkovan">
    <w:name w:val="Odstavec písmenkovaný"/>
    <w:basedOn w:val="Normln"/>
    <w:link w:val="OdstavecpsmenkovanChar"/>
    <w:qFormat/>
    <w:rsid w:val="00284E12"/>
    <w:pPr>
      <w:ind w:left="708"/>
    </w:pPr>
  </w:style>
  <w:style w:type="paragraph" w:customStyle="1" w:styleId="Odstavecslovan">
    <w:name w:val="Odstavec číslovaný"/>
    <w:basedOn w:val="Normln"/>
    <w:link w:val="OdstavecslovanChar"/>
    <w:qFormat/>
    <w:rsid w:val="00284E12"/>
    <w:pPr>
      <w:spacing w:after="120"/>
      <w:ind w:left="357"/>
    </w:pPr>
  </w:style>
  <w:style w:type="character" w:customStyle="1" w:styleId="OdstavecpsmenkovanChar">
    <w:name w:val="Odstavec písmenkovaný Char"/>
    <w:basedOn w:val="Standardnpsmoodstavce"/>
    <w:link w:val="Odstavecpsmenkovan"/>
    <w:rsid w:val="00284E12"/>
    <w:rPr>
      <w:rFonts w:ascii="Times New Roman" w:hAnsi="Times New Roman"/>
      <w:lang w:eastAsia="en-US"/>
    </w:rPr>
  </w:style>
  <w:style w:type="paragraph" w:customStyle="1" w:styleId="Odstavecrove2">
    <w:name w:val="Odstavec úroveň 2"/>
    <w:basedOn w:val="Normln"/>
    <w:link w:val="Odstavecrove2Char"/>
    <w:qFormat/>
    <w:rsid w:val="004949C6"/>
    <w:pPr>
      <w:numPr>
        <w:numId w:val="5"/>
      </w:numPr>
      <w:spacing w:after="0"/>
    </w:pPr>
  </w:style>
  <w:style w:type="character" w:customStyle="1" w:styleId="OdstavecslovanChar">
    <w:name w:val="Odstavec číslovaný Char"/>
    <w:basedOn w:val="Standardnpsmoodstavce"/>
    <w:link w:val="Odstavecslovan"/>
    <w:rsid w:val="00284E12"/>
    <w:rPr>
      <w:rFonts w:ascii="Times New Roman" w:hAnsi="Times New Roman"/>
      <w:lang w:eastAsia="en-US"/>
    </w:rPr>
  </w:style>
  <w:style w:type="character" w:customStyle="1" w:styleId="Odstavecrove2Char">
    <w:name w:val="Odstavec úroveň 2 Char"/>
    <w:basedOn w:val="Standardnpsmoodstavce"/>
    <w:link w:val="Odstavecrove2"/>
    <w:rsid w:val="004949C6"/>
    <w:rPr>
      <w:rFonts w:ascii="Times New Roman" w:hAnsi="Times New Roman"/>
      <w:lang w:eastAsia="en-US"/>
    </w:rPr>
  </w:style>
  <w:style w:type="paragraph" w:styleId="Rozloendokumentu">
    <w:name w:val="Document Map"/>
    <w:basedOn w:val="Normln"/>
    <w:link w:val="RozloendokumentuChar"/>
    <w:uiPriority w:val="99"/>
    <w:semiHidden/>
    <w:unhideWhenUsed/>
    <w:rsid w:val="00AD785C"/>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AD785C"/>
    <w:rPr>
      <w:rFonts w:ascii="Tahoma" w:hAnsi="Tahoma" w:cs="Tahoma"/>
      <w:sz w:val="16"/>
      <w:szCs w:val="16"/>
      <w:lang w:eastAsia="en-US"/>
    </w:rPr>
  </w:style>
  <w:style w:type="paragraph" w:customStyle="1" w:styleId="l41">
    <w:name w:val="l41"/>
    <w:basedOn w:val="Normln"/>
    <w:rsid w:val="002C34C4"/>
    <w:pPr>
      <w:spacing w:before="144" w:after="144" w:line="240" w:lineRule="auto"/>
    </w:pPr>
    <w:rPr>
      <w:rFonts w:eastAsia="Times New Roman"/>
      <w:sz w:val="24"/>
      <w:szCs w:val="24"/>
      <w:lang w:eastAsia="cs-CZ"/>
    </w:rPr>
  </w:style>
  <w:style w:type="paragraph" w:customStyle="1" w:styleId="l51">
    <w:name w:val="l51"/>
    <w:basedOn w:val="Normln"/>
    <w:rsid w:val="002C34C4"/>
    <w:pPr>
      <w:spacing w:before="144" w:after="144" w:line="240" w:lineRule="auto"/>
    </w:pPr>
    <w:rPr>
      <w:rFonts w:eastAsia="Times New Roman"/>
      <w:sz w:val="24"/>
      <w:szCs w:val="24"/>
      <w:lang w:eastAsia="cs-CZ"/>
    </w:rPr>
  </w:style>
  <w:style w:type="paragraph" w:styleId="Obsah4">
    <w:name w:val="toc 4"/>
    <w:basedOn w:val="Normln"/>
    <w:next w:val="Normln"/>
    <w:autoRedefine/>
    <w:uiPriority w:val="39"/>
    <w:unhideWhenUsed/>
    <w:locked/>
    <w:rsid w:val="00363805"/>
    <w:pPr>
      <w:spacing w:after="100"/>
      <w:ind w:left="660"/>
      <w:jc w:val="left"/>
    </w:pPr>
    <w:rPr>
      <w:rFonts w:asciiTheme="minorHAnsi" w:eastAsiaTheme="minorEastAsia" w:hAnsiTheme="minorHAnsi" w:cstheme="minorBidi"/>
      <w:lang w:eastAsia="cs-CZ"/>
    </w:rPr>
  </w:style>
  <w:style w:type="paragraph" w:styleId="Obsah5">
    <w:name w:val="toc 5"/>
    <w:basedOn w:val="Normln"/>
    <w:next w:val="Normln"/>
    <w:autoRedefine/>
    <w:uiPriority w:val="39"/>
    <w:unhideWhenUsed/>
    <w:locked/>
    <w:rsid w:val="00363805"/>
    <w:pPr>
      <w:spacing w:after="100"/>
      <w:ind w:left="880"/>
      <w:jc w:val="left"/>
    </w:pPr>
    <w:rPr>
      <w:rFonts w:asciiTheme="minorHAnsi" w:eastAsiaTheme="minorEastAsia" w:hAnsiTheme="minorHAnsi" w:cstheme="minorBidi"/>
      <w:lang w:eastAsia="cs-CZ"/>
    </w:rPr>
  </w:style>
  <w:style w:type="paragraph" w:styleId="Obsah6">
    <w:name w:val="toc 6"/>
    <w:basedOn w:val="Normln"/>
    <w:next w:val="Normln"/>
    <w:autoRedefine/>
    <w:uiPriority w:val="39"/>
    <w:unhideWhenUsed/>
    <w:locked/>
    <w:rsid w:val="00363805"/>
    <w:pPr>
      <w:spacing w:after="100"/>
      <w:ind w:left="1100"/>
      <w:jc w:val="left"/>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locked/>
    <w:rsid w:val="00363805"/>
    <w:pPr>
      <w:spacing w:after="100"/>
      <w:ind w:left="1320"/>
      <w:jc w:val="left"/>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locked/>
    <w:rsid w:val="00363805"/>
    <w:pPr>
      <w:spacing w:after="100"/>
      <w:ind w:left="1540"/>
      <w:jc w:val="left"/>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locked/>
    <w:rsid w:val="00363805"/>
    <w:pPr>
      <w:spacing w:after="100"/>
      <w:ind w:left="1760"/>
      <w:jc w:val="left"/>
    </w:pPr>
    <w:rPr>
      <w:rFonts w:asciiTheme="minorHAnsi" w:eastAsiaTheme="minorEastAsia" w:hAnsiTheme="minorHAnsi" w:cstheme="minorBidi"/>
      <w:lang w:eastAsia="cs-CZ"/>
    </w:rPr>
  </w:style>
  <w:style w:type="paragraph" w:customStyle="1" w:styleId="Default">
    <w:name w:val="Default"/>
    <w:rsid w:val="00E707F4"/>
    <w:pPr>
      <w:autoSpaceDE w:val="0"/>
      <w:autoSpaceDN w:val="0"/>
      <w:adjustRightInd w:val="0"/>
    </w:pPr>
    <w:rPr>
      <w:rFonts w:ascii="Arial" w:eastAsiaTheme="minorHAnsi" w:hAnsi="Arial" w:cs="Arial"/>
      <w:color w:val="000000"/>
      <w:sz w:val="24"/>
      <w:szCs w:val="24"/>
      <w:lang w:eastAsia="en-US"/>
    </w:rPr>
  </w:style>
  <w:style w:type="character" w:customStyle="1" w:styleId="itemimagecaption">
    <w:name w:val="itemimagecaption"/>
    <w:basedOn w:val="Standardnpsmoodstavce"/>
    <w:rsid w:val="00E707F4"/>
  </w:style>
  <w:style w:type="paragraph" w:styleId="Nzev">
    <w:name w:val="Title"/>
    <w:basedOn w:val="Normln"/>
    <w:link w:val="NzevChar"/>
    <w:qFormat/>
    <w:locked/>
    <w:rsid w:val="00E707F4"/>
    <w:pPr>
      <w:spacing w:before="240" w:after="60" w:line="240" w:lineRule="auto"/>
      <w:jc w:val="center"/>
      <w:outlineLvl w:val="0"/>
    </w:pPr>
    <w:rPr>
      <w:rFonts w:ascii="Arial" w:eastAsia="SimSun" w:hAnsi="Arial" w:cs="Arial"/>
      <w:b/>
      <w:bCs/>
      <w:kern w:val="28"/>
      <w:sz w:val="32"/>
      <w:szCs w:val="32"/>
      <w:lang w:eastAsia="cs-CZ"/>
    </w:rPr>
  </w:style>
  <w:style w:type="character" w:customStyle="1" w:styleId="NzevChar">
    <w:name w:val="Název Char"/>
    <w:basedOn w:val="Standardnpsmoodstavce"/>
    <w:link w:val="Nzev"/>
    <w:rsid w:val="00E707F4"/>
    <w:rPr>
      <w:rFonts w:ascii="Arial" w:eastAsia="SimSun" w:hAnsi="Arial" w:cs="Arial"/>
      <w:b/>
      <w:bCs/>
      <w:kern w:val="28"/>
      <w:sz w:val="32"/>
      <w:szCs w:val="32"/>
    </w:rPr>
  </w:style>
  <w:style w:type="paragraph" w:styleId="Zkladntext">
    <w:name w:val="Body Text"/>
    <w:basedOn w:val="Normln"/>
    <w:link w:val="ZkladntextChar"/>
    <w:uiPriority w:val="99"/>
    <w:rsid w:val="00E707F4"/>
    <w:pPr>
      <w:spacing w:after="120" w:line="240" w:lineRule="auto"/>
      <w:jc w:val="left"/>
    </w:pPr>
    <w:rPr>
      <w:rFonts w:eastAsia="SimSun"/>
      <w:sz w:val="24"/>
      <w:szCs w:val="24"/>
      <w:lang w:eastAsia="cs-CZ"/>
    </w:rPr>
  </w:style>
  <w:style w:type="character" w:customStyle="1" w:styleId="ZkladntextChar">
    <w:name w:val="Základní text Char"/>
    <w:basedOn w:val="Standardnpsmoodstavce"/>
    <w:link w:val="Zkladntext"/>
    <w:uiPriority w:val="99"/>
    <w:rsid w:val="00E707F4"/>
    <w:rPr>
      <w:rFonts w:ascii="Times New Roman" w:eastAsia="SimSun" w:hAnsi="Times New Roman"/>
      <w:sz w:val="24"/>
      <w:szCs w:val="24"/>
    </w:rPr>
  </w:style>
  <w:style w:type="character" w:customStyle="1" w:styleId="small">
    <w:name w:val="small"/>
    <w:basedOn w:val="Standardnpsmoodstavce"/>
    <w:rsid w:val="004031D3"/>
  </w:style>
  <w:style w:type="paragraph" w:customStyle="1" w:styleId="Odstavecseseznamem-pouze1rove">
    <w:name w:val="Odstavec se seznamem - pouze 1 úroveň"/>
    <w:basedOn w:val="Odstavecrove2"/>
    <w:link w:val="Odstavecseseznamem-pouze1roveChar"/>
    <w:qFormat/>
    <w:rsid w:val="00213372"/>
  </w:style>
  <w:style w:type="character" w:customStyle="1" w:styleId="Odstavecseseznamem-pouze1roveChar">
    <w:name w:val="Odstavec se seznamem - pouze 1 úroveň Char"/>
    <w:basedOn w:val="Odstavecrove2Char"/>
    <w:link w:val="Odstavecseseznamem-pouze1rove"/>
    <w:rsid w:val="00213372"/>
    <w:rPr>
      <w:rFonts w:ascii="Times New Roman" w:hAnsi="Times New Roman"/>
      <w:lang w:eastAsia="en-US"/>
    </w:rPr>
  </w:style>
  <w:style w:type="paragraph" w:customStyle="1" w:styleId="nzev1">
    <w:name w:val="název 1"/>
    <w:basedOn w:val="Normln"/>
    <w:link w:val="nzev1Char"/>
    <w:qFormat/>
    <w:rsid w:val="00AD066A"/>
    <w:pPr>
      <w:spacing w:before="200" w:after="60"/>
    </w:pPr>
    <w:rPr>
      <w:b/>
    </w:rPr>
  </w:style>
  <w:style w:type="character" w:customStyle="1" w:styleId="nzev1Char">
    <w:name w:val="název 1 Char"/>
    <w:basedOn w:val="Standardnpsmoodstavce"/>
    <w:link w:val="nzev1"/>
    <w:rsid w:val="00AD066A"/>
    <w:rPr>
      <w:rFonts w:ascii="Times New Roman" w:hAnsi="Times New Roman"/>
      <w:b/>
      <w:lang w:eastAsia="en-US"/>
    </w:rPr>
  </w:style>
  <w:style w:type="paragraph" w:customStyle="1" w:styleId="sdfootnote">
    <w:name w:val="sdfootnote"/>
    <w:basedOn w:val="Normln"/>
    <w:rsid w:val="006B278A"/>
    <w:pPr>
      <w:spacing w:before="100" w:beforeAutospacing="1" w:after="0" w:line="240" w:lineRule="auto"/>
      <w:ind w:left="284" w:hanging="284"/>
      <w:jc w:val="left"/>
    </w:pPr>
    <w:rPr>
      <w:rFonts w:eastAsia="Times New Roman"/>
      <w:sz w:val="20"/>
      <w:szCs w:val="20"/>
      <w:lang w:eastAsia="cs-CZ"/>
    </w:rPr>
  </w:style>
  <w:style w:type="paragraph" w:customStyle="1" w:styleId="western">
    <w:name w:val="western"/>
    <w:basedOn w:val="Normln"/>
    <w:rsid w:val="0016117C"/>
    <w:pPr>
      <w:spacing w:before="100" w:beforeAutospacing="1" w:after="119" w:line="240" w:lineRule="auto"/>
      <w:jc w:val="left"/>
    </w:pPr>
    <w:rPr>
      <w:rFonts w:eastAsia="Times New Roman"/>
      <w:sz w:val="24"/>
      <w:szCs w:val="24"/>
      <w:lang w:eastAsia="cs-CZ"/>
    </w:rPr>
  </w:style>
  <w:style w:type="paragraph" w:customStyle="1" w:styleId="Podnadpis11">
    <w:name w:val="Podnadpis11"/>
    <w:basedOn w:val="Normln"/>
    <w:qFormat/>
    <w:rsid w:val="00A52677"/>
    <w:pPr>
      <w:spacing w:after="120"/>
    </w:pPr>
    <w:rPr>
      <w:b/>
      <w:smallCaps/>
    </w:rPr>
  </w:style>
  <w:style w:type="paragraph" w:customStyle="1" w:styleId="Odstavecseseznamem2">
    <w:name w:val="Odstavec se seznamem 2"/>
    <w:basedOn w:val="Odstavecseseznamem"/>
    <w:link w:val="Odstavecseseznamem2Char"/>
    <w:qFormat/>
    <w:rsid w:val="003C5360"/>
    <w:pPr>
      <w:numPr>
        <w:numId w:val="8"/>
      </w:numPr>
      <w:spacing w:before="0" w:after="120"/>
      <w:ind w:left="357" w:hanging="357"/>
    </w:pPr>
    <w:rPr>
      <w:rFonts w:eastAsia="Times New Roman"/>
      <w:lang w:eastAsia="cs-CZ"/>
    </w:rPr>
  </w:style>
  <w:style w:type="character" w:customStyle="1" w:styleId="Odstavecseseznamem2Char">
    <w:name w:val="Odstavec se seznamem 2 Char"/>
    <w:link w:val="Odstavecseseznamem2"/>
    <w:rsid w:val="003C5360"/>
    <w:rPr>
      <w:rFonts w:ascii="Times New Roman" w:eastAsia="Times New Roman" w:hAnsi="Times New Roman"/>
    </w:rPr>
  </w:style>
  <w:style w:type="paragraph" w:customStyle="1" w:styleId="odstavecseipkou">
    <w:name w:val="odstavec se šipkou"/>
    <w:basedOn w:val="Odstavecseseznamem"/>
    <w:link w:val="odstavecseipkouChar"/>
    <w:qFormat/>
    <w:rsid w:val="003C5360"/>
    <w:pPr>
      <w:numPr>
        <w:numId w:val="9"/>
      </w:numPr>
      <w:spacing w:before="0"/>
    </w:pPr>
    <w:rPr>
      <w:rFonts w:eastAsia="Times New Roman"/>
      <w:lang w:eastAsia="cs-CZ"/>
    </w:rPr>
  </w:style>
  <w:style w:type="paragraph" w:customStyle="1" w:styleId="odstavecsfajfkou">
    <w:name w:val="odstavec s fajfkou"/>
    <w:basedOn w:val="Odstavecseseznamem"/>
    <w:link w:val="odstavecsfajfkouChar"/>
    <w:qFormat/>
    <w:rsid w:val="003C5360"/>
    <w:pPr>
      <w:numPr>
        <w:numId w:val="10"/>
      </w:numPr>
      <w:spacing w:before="0"/>
    </w:pPr>
    <w:rPr>
      <w:rFonts w:eastAsia="Times New Roman"/>
      <w:lang w:eastAsia="cs-CZ"/>
    </w:rPr>
  </w:style>
  <w:style w:type="character" w:customStyle="1" w:styleId="odstavecseipkouChar">
    <w:name w:val="odstavec se šipkou Char"/>
    <w:link w:val="odstavecseipkou"/>
    <w:rsid w:val="003C5360"/>
    <w:rPr>
      <w:rFonts w:ascii="Times New Roman" w:eastAsia="Times New Roman" w:hAnsi="Times New Roman"/>
    </w:rPr>
  </w:style>
  <w:style w:type="character" w:customStyle="1" w:styleId="odstavecsfajfkouChar">
    <w:name w:val="odstavec s fajfkou Char"/>
    <w:link w:val="odstavecsfajfkou"/>
    <w:rsid w:val="003C5360"/>
    <w:rPr>
      <w:rFonts w:ascii="Times New Roman" w:eastAsia="Times New Roman" w:hAnsi="Times New Roman"/>
    </w:rPr>
  </w:style>
  <w:style w:type="paragraph" w:customStyle="1" w:styleId="l1">
    <w:name w:val="l1"/>
    <w:basedOn w:val="Normln"/>
    <w:rsid w:val="00A514C0"/>
    <w:pPr>
      <w:spacing w:before="100" w:beforeAutospacing="1" w:after="100" w:afterAutospacing="1" w:line="240" w:lineRule="auto"/>
      <w:jc w:val="left"/>
    </w:pPr>
    <w:rPr>
      <w:rFonts w:eastAsia="Times New Roman"/>
      <w:sz w:val="24"/>
      <w:szCs w:val="24"/>
      <w:lang w:eastAsia="cs-CZ"/>
    </w:rPr>
  </w:style>
  <w:style w:type="paragraph" w:styleId="Textvysvtlivek">
    <w:name w:val="endnote text"/>
    <w:basedOn w:val="Normln"/>
    <w:link w:val="TextvysvtlivekChar"/>
    <w:uiPriority w:val="99"/>
    <w:unhideWhenUsed/>
    <w:rsid w:val="00326275"/>
    <w:pPr>
      <w:spacing w:after="0" w:line="240" w:lineRule="auto"/>
    </w:pPr>
    <w:rPr>
      <w:sz w:val="20"/>
      <w:szCs w:val="20"/>
    </w:rPr>
  </w:style>
  <w:style w:type="character" w:customStyle="1" w:styleId="TextvysvtlivekChar">
    <w:name w:val="Text vysvětlivek Char"/>
    <w:basedOn w:val="Standardnpsmoodstavce"/>
    <w:link w:val="Textvysvtlivek"/>
    <w:uiPriority w:val="99"/>
    <w:rsid w:val="00326275"/>
    <w:rPr>
      <w:rFonts w:ascii="Times New Roman" w:hAnsi="Times New Roman"/>
      <w:sz w:val="20"/>
      <w:szCs w:val="20"/>
      <w:lang w:eastAsia="en-US"/>
    </w:rPr>
  </w:style>
  <w:style w:type="character" w:styleId="Odkaznavysvtlivky">
    <w:name w:val="endnote reference"/>
    <w:basedOn w:val="Standardnpsmoodstavce"/>
    <w:uiPriority w:val="99"/>
    <w:semiHidden/>
    <w:unhideWhenUsed/>
    <w:rsid w:val="00326275"/>
    <w:rPr>
      <w:vertAlign w:val="superscript"/>
    </w:rPr>
  </w:style>
  <w:style w:type="paragraph" w:customStyle="1" w:styleId="Normln2">
    <w:name w:val="Normální2"/>
    <w:rsid w:val="00865ED6"/>
    <w:pPr>
      <w:widowControl w:val="0"/>
      <w:spacing w:after="200" w:line="276" w:lineRule="auto"/>
    </w:pPr>
    <w:rPr>
      <w:rFonts w:cs="Calibri"/>
      <w:color w:val="000000"/>
    </w:rPr>
  </w:style>
  <w:style w:type="character" w:customStyle="1" w:styleId="Nadpis7Char">
    <w:name w:val="Nadpis 7 Char"/>
    <w:basedOn w:val="Standardnpsmoodstavce"/>
    <w:link w:val="Nadpis7"/>
    <w:uiPriority w:val="9"/>
    <w:rsid w:val="00D948A7"/>
    <w:rPr>
      <w:rFonts w:asciiTheme="majorHAnsi" w:eastAsiaTheme="majorEastAsia" w:hAnsiTheme="majorHAnsi" w:cstheme="majorBidi"/>
      <w:i/>
      <w:iCs/>
      <w:color w:val="404040" w:themeColor="text1" w:themeTint="BF"/>
    </w:rPr>
  </w:style>
  <w:style w:type="character" w:styleId="Zdraznnjemn">
    <w:name w:val="Subtle Emphasis"/>
    <w:basedOn w:val="Standardnpsmoodstavce"/>
    <w:uiPriority w:val="19"/>
    <w:qFormat/>
    <w:rsid w:val="00D948A7"/>
    <w:rPr>
      <w:i/>
      <w:iCs/>
      <w:color w:val="808080" w:themeColor="text1" w:themeTint="7F"/>
    </w:rPr>
  </w:style>
  <w:style w:type="paragraph" w:customStyle="1" w:styleId="Odstavecseseznamem-odrkyII">
    <w:name w:val="Odstavec se seznamem- odrážky II"/>
    <w:basedOn w:val="Normln"/>
    <w:qFormat/>
    <w:rsid w:val="0035012A"/>
    <w:pPr>
      <w:numPr>
        <w:ilvl w:val="1"/>
        <w:numId w:val="11"/>
      </w:numPr>
      <w:spacing w:after="0"/>
      <w:ind w:left="851" w:hanging="284"/>
    </w:pPr>
  </w:style>
  <w:style w:type="paragraph" w:customStyle="1" w:styleId="Tab1">
    <w:name w:val="Tab 1"/>
    <w:basedOn w:val="Normln"/>
    <w:qFormat/>
    <w:rsid w:val="0035012A"/>
    <w:pPr>
      <w:numPr>
        <w:numId w:val="12"/>
      </w:numPr>
      <w:spacing w:after="0" w:line="240" w:lineRule="auto"/>
      <w:ind w:left="357" w:hanging="357"/>
      <w:jc w:val="left"/>
    </w:pPr>
    <w:rPr>
      <w:b/>
      <w:lang w:eastAsia="cs-CZ"/>
    </w:rPr>
  </w:style>
  <w:style w:type="paragraph" w:customStyle="1" w:styleId="Tabulka2">
    <w:name w:val="Tabulka 2"/>
    <w:basedOn w:val="Normln"/>
    <w:qFormat/>
    <w:rsid w:val="0035012A"/>
    <w:pPr>
      <w:spacing w:before="60" w:after="0" w:line="240" w:lineRule="auto"/>
      <w:ind w:left="357"/>
    </w:pPr>
    <w:rPr>
      <w:lang w:eastAsia="cs-CZ"/>
    </w:rPr>
  </w:style>
  <w:style w:type="paragraph" w:customStyle="1" w:styleId="Tabulka3">
    <w:name w:val="Tabulka 3"/>
    <w:basedOn w:val="Odstavecseseznamem-odrkyII"/>
    <w:qFormat/>
    <w:rsid w:val="0035012A"/>
    <w:rPr>
      <w:lang w:eastAsia="cs-CZ"/>
    </w:rPr>
  </w:style>
  <w:style w:type="paragraph" w:customStyle="1" w:styleId="odstavec">
    <w:name w:val="odstavec"/>
    <w:basedOn w:val="Odstavecseseznamem"/>
    <w:link w:val="odstavecChar"/>
    <w:qFormat/>
    <w:rsid w:val="001113A0"/>
    <w:pPr>
      <w:numPr>
        <w:numId w:val="0"/>
      </w:numPr>
      <w:spacing w:before="0" w:after="120"/>
    </w:pPr>
    <w:rPr>
      <w:rFonts w:eastAsia="Times New Roman"/>
    </w:rPr>
  </w:style>
  <w:style w:type="character" w:customStyle="1" w:styleId="odstavecChar">
    <w:name w:val="odstavec Char"/>
    <w:basedOn w:val="OdstavecseseznamemChar"/>
    <w:link w:val="odstavec"/>
    <w:rsid w:val="001113A0"/>
    <w:rPr>
      <w:rFonts w:ascii="Times New Roman" w:eastAsia="Times New Roman" w:hAnsi="Times New Roman"/>
      <w:lang w:eastAsia="en-US"/>
    </w:rPr>
  </w:style>
  <w:style w:type="paragraph" w:customStyle="1" w:styleId="NormlnII">
    <w:name w:val="Normální II"/>
    <w:basedOn w:val="Normln"/>
    <w:link w:val="NormlnIIChar"/>
    <w:qFormat/>
    <w:rsid w:val="00E53007"/>
    <w:pPr>
      <w:spacing w:before="120" w:after="0"/>
      <w:ind w:left="360"/>
    </w:pPr>
  </w:style>
  <w:style w:type="character" w:customStyle="1" w:styleId="NormlnIIChar">
    <w:name w:val="Normální II Char"/>
    <w:basedOn w:val="Standardnpsmoodstavce"/>
    <w:link w:val="NormlnII"/>
    <w:rsid w:val="00E53007"/>
    <w:rPr>
      <w:rFonts w:ascii="Times New Roman" w:hAnsi="Times New Roman"/>
      <w:lang w:eastAsia="en-US"/>
    </w:rPr>
  </w:style>
  <w:style w:type="paragraph" w:customStyle="1" w:styleId="Podnadpis">
    <w:name w:val="Podnadpis"/>
    <w:basedOn w:val="Normln"/>
    <w:qFormat/>
    <w:rsid w:val="003B19A3"/>
    <w:pPr>
      <w:spacing w:after="120"/>
    </w:pPr>
    <w:rPr>
      <w:b/>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79725">
      <w:bodyDiv w:val="1"/>
      <w:marLeft w:val="0"/>
      <w:marRight w:val="0"/>
      <w:marTop w:val="0"/>
      <w:marBottom w:val="0"/>
      <w:divBdr>
        <w:top w:val="none" w:sz="0" w:space="0" w:color="auto"/>
        <w:left w:val="none" w:sz="0" w:space="0" w:color="auto"/>
        <w:bottom w:val="none" w:sz="0" w:space="0" w:color="auto"/>
        <w:right w:val="none" w:sz="0" w:space="0" w:color="auto"/>
      </w:divBdr>
    </w:div>
    <w:div w:id="69737525">
      <w:bodyDiv w:val="1"/>
      <w:marLeft w:val="0"/>
      <w:marRight w:val="0"/>
      <w:marTop w:val="0"/>
      <w:marBottom w:val="0"/>
      <w:divBdr>
        <w:top w:val="none" w:sz="0" w:space="0" w:color="auto"/>
        <w:left w:val="none" w:sz="0" w:space="0" w:color="auto"/>
        <w:bottom w:val="none" w:sz="0" w:space="0" w:color="auto"/>
        <w:right w:val="none" w:sz="0" w:space="0" w:color="auto"/>
      </w:divBdr>
    </w:div>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202713310">
      <w:bodyDiv w:val="1"/>
      <w:marLeft w:val="0"/>
      <w:marRight w:val="0"/>
      <w:marTop w:val="0"/>
      <w:marBottom w:val="0"/>
      <w:divBdr>
        <w:top w:val="none" w:sz="0" w:space="0" w:color="auto"/>
        <w:left w:val="none" w:sz="0" w:space="0" w:color="auto"/>
        <w:bottom w:val="none" w:sz="0" w:space="0" w:color="auto"/>
        <w:right w:val="none" w:sz="0" w:space="0" w:color="auto"/>
      </w:divBdr>
    </w:div>
    <w:div w:id="391731387">
      <w:bodyDiv w:val="1"/>
      <w:marLeft w:val="0"/>
      <w:marRight w:val="0"/>
      <w:marTop w:val="0"/>
      <w:marBottom w:val="0"/>
      <w:divBdr>
        <w:top w:val="none" w:sz="0" w:space="0" w:color="auto"/>
        <w:left w:val="none" w:sz="0" w:space="0" w:color="auto"/>
        <w:bottom w:val="none" w:sz="0" w:space="0" w:color="auto"/>
        <w:right w:val="none" w:sz="0" w:space="0" w:color="auto"/>
      </w:divBdr>
    </w:div>
    <w:div w:id="507446079">
      <w:bodyDiv w:val="1"/>
      <w:marLeft w:val="0"/>
      <w:marRight w:val="0"/>
      <w:marTop w:val="0"/>
      <w:marBottom w:val="0"/>
      <w:divBdr>
        <w:top w:val="none" w:sz="0" w:space="0" w:color="auto"/>
        <w:left w:val="none" w:sz="0" w:space="0" w:color="auto"/>
        <w:bottom w:val="none" w:sz="0" w:space="0" w:color="auto"/>
        <w:right w:val="none" w:sz="0" w:space="0" w:color="auto"/>
      </w:divBdr>
    </w:div>
    <w:div w:id="529413322">
      <w:bodyDiv w:val="1"/>
      <w:marLeft w:val="0"/>
      <w:marRight w:val="0"/>
      <w:marTop w:val="0"/>
      <w:marBottom w:val="0"/>
      <w:divBdr>
        <w:top w:val="none" w:sz="0" w:space="0" w:color="auto"/>
        <w:left w:val="none" w:sz="0" w:space="0" w:color="auto"/>
        <w:bottom w:val="none" w:sz="0" w:space="0" w:color="auto"/>
        <w:right w:val="none" w:sz="0" w:space="0" w:color="auto"/>
      </w:divBdr>
    </w:div>
    <w:div w:id="561064710">
      <w:bodyDiv w:val="1"/>
      <w:marLeft w:val="0"/>
      <w:marRight w:val="0"/>
      <w:marTop w:val="0"/>
      <w:marBottom w:val="0"/>
      <w:divBdr>
        <w:top w:val="none" w:sz="0" w:space="0" w:color="auto"/>
        <w:left w:val="none" w:sz="0" w:space="0" w:color="auto"/>
        <w:bottom w:val="none" w:sz="0" w:space="0" w:color="auto"/>
        <w:right w:val="none" w:sz="0" w:space="0" w:color="auto"/>
      </w:divBdr>
    </w:div>
    <w:div w:id="591281427">
      <w:bodyDiv w:val="1"/>
      <w:marLeft w:val="0"/>
      <w:marRight w:val="0"/>
      <w:marTop w:val="0"/>
      <w:marBottom w:val="0"/>
      <w:divBdr>
        <w:top w:val="none" w:sz="0" w:space="0" w:color="auto"/>
        <w:left w:val="none" w:sz="0" w:space="0" w:color="auto"/>
        <w:bottom w:val="none" w:sz="0" w:space="0" w:color="auto"/>
        <w:right w:val="none" w:sz="0" w:space="0" w:color="auto"/>
      </w:divBdr>
      <w:divsChild>
        <w:div w:id="315693707">
          <w:marLeft w:val="547"/>
          <w:marRight w:val="0"/>
          <w:marTop w:val="106"/>
          <w:marBottom w:val="0"/>
          <w:divBdr>
            <w:top w:val="none" w:sz="0" w:space="0" w:color="auto"/>
            <w:left w:val="none" w:sz="0" w:space="0" w:color="auto"/>
            <w:bottom w:val="none" w:sz="0" w:space="0" w:color="auto"/>
            <w:right w:val="none" w:sz="0" w:space="0" w:color="auto"/>
          </w:divBdr>
        </w:div>
        <w:div w:id="337314702">
          <w:marLeft w:val="547"/>
          <w:marRight w:val="0"/>
          <w:marTop w:val="106"/>
          <w:marBottom w:val="0"/>
          <w:divBdr>
            <w:top w:val="none" w:sz="0" w:space="0" w:color="auto"/>
            <w:left w:val="none" w:sz="0" w:space="0" w:color="auto"/>
            <w:bottom w:val="none" w:sz="0" w:space="0" w:color="auto"/>
            <w:right w:val="none" w:sz="0" w:space="0" w:color="auto"/>
          </w:divBdr>
        </w:div>
        <w:div w:id="1538083736">
          <w:marLeft w:val="547"/>
          <w:marRight w:val="0"/>
          <w:marTop w:val="106"/>
          <w:marBottom w:val="0"/>
          <w:divBdr>
            <w:top w:val="none" w:sz="0" w:space="0" w:color="auto"/>
            <w:left w:val="none" w:sz="0" w:space="0" w:color="auto"/>
            <w:bottom w:val="none" w:sz="0" w:space="0" w:color="auto"/>
            <w:right w:val="none" w:sz="0" w:space="0" w:color="auto"/>
          </w:divBdr>
        </w:div>
      </w:divsChild>
    </w:div>
    <w:div w:id="724523063">
      <w:bodyDiv w:val="1"/>
      <w:marLeft w:val="0"/>
      <w:marRight w:val="0"/>
      <w:marTop w:val="0"/>
      <w:marBottom w:val="0"/>
      <w:divBdr>
        <w:top w:val="none" w:sz="0" w:space="0" w:color="auto"/>
        <w:left w:val="none" w:sz="0" w:space="0" w:color="auto"/>
        <w:bottom w:val="none" w:sz="0" w:space="0" w:color="auto"/>
        <w:right w:val="none" w:sz="0" w:space="0" w:color="auto"/>
      </w:divBdr>
      <w:divsChild>
        <w:div w:id="51778071">
          <w:marLeft w:val="0"/>
          <w:marRight w:val="0"/>
          <w:marTop w:val="0"/>
          <w:marBottom w:val="0"/>
          <w:divBdr>
            <w:top w:val="none" w:sz="0" w:space="0" w:color="auto"/>
            <w:left w:val="none" w:sz="0" w:space="0" w:color="auto"/>
            <w:bottom w:val="none" w:sz="0" w:space="0" w:color="auto"/>
            <w:right w:val="none" w:sz="0" w:space="0" w:color="auto"/>
          </w:divBdr>
        </w:div>
        <w:div w:id="78409399">
          <w:marLeft w:val="0"/>
          <w:marRight w:val="0"/>
          <w:marTop w:val="0"/>
          <w:marBottom w:val="0"/>
          <w:divBdr>
            <w:top w:val="none" w:sz="0" w:space="0" w:color="auto"/>
            <w:left w:val="none" w:sz="0" w:space="0" w:color="auto"/>
            <w:bottom w:val="none" w:sz="0" w:space="0" w:color="auto"/>
            <w:right w:val="none" w:sz="0" w:space="0" w:color="auto"/>
          </w:divBdr>
        </w:div>
        <w:div w:id="97220684">
          <w:marLeft w:val="0"/>
          <w:marRight w:val="0"/>
          <w:marTop w:val="0"/>
          <w:marBottom w:val="0"/>
          <w:divBdr>
            <w:top w:val="none" w:sz="0" w:space="0" w:color="auto"/>
            <w:left w:val="none" w:sz="0" w:space="0" w:color="auto"/>
            <w:bottom w:val="none" w:sz="0" w:space="0" w:color="auto"/>
            <w:right w:val="none" w:sz="0" w:space="0" w:color="auto"/>
          </w:divBdr>
        </w:div>
        <w:div w:id="258222290">
          <w:marLeft w:val="0"/>
          <w:marRight w:val="0"/>
          <w:marTop w:val="0"/>
          <w:marBottom w:val="0"/>
          <w:divBdr>
            <w:top w:val="none" w:sz="0" w:space="0" w:color="auto"/>
            <w:left w:val="none" w:sz="0" w:space="0" w:color="auto"/>
            <w:bottom w:val="none" w:sz="0" w:space="0" w:color="auto"/>
            <w:right w:val="none" w:sz="0" w:space="0" w:color="auto"/>
          </w:divBdr>
        </w:div>
        <w:div w:id="713039140">
          <w:marLeft w:val="0"/>
          <w:marRight w:val="0"/>
          <w:marTop w:val="0"/>
          <w:marBottom w:val="0"/>
          <w:divBdr>
            <w:top w:val="none" w:sz="0" w:space="0" w:color="auto"/>
            <w:left w:val="none" w:sz="0" w:space="0" w:color="auto"/>
            <w:bottom w:val="none" w:sz="0" w:space="0" w:color="auto"/>
            <w:right w:val="none" w:sz="0" w:space="0" w:color="auto"/>
          </w:divBdr>
        </w:div>
        <w:div w:id="784542556">
          <w:marLeft w:val="0"/>
          <w:marRight w:val="0"/>
          <w:marTop w:val="0"/>
          <w:marBottom w:val="0"/>
          <w:divBdr>
            <w:top w:val="none" w:sz="0" w:space="0" w:color="auto"/>
            <w:left w:val="none" w:sz="0" w:space="0" w:color="auto"/>
            <w:bottom w:val="none" w:sz="0" w:space="0" w:color="auto"/>
            <w:right w:val="none" w:sz="0" w:space="0" w:color="auto"/>
          </w:divBdr>
        </w:div>
        <w:div w:id="1862238091">
          <w:marLeft w:val="0"/>
          <w:marRight w:val="0"/>
          <w:marTop w:val="0"/>
          <w:marBottom w:val="0"/>
          <w:divBdr>
            <w:top w:val="none" w:sz="0" w:space="0" w:color="auto"/>
            <w:left w:val="none" w:sz="0" w:space="0" w:color="auto"/>
            <w:bottom w:val="none" w:sz="0" w:space="0" w:color="auto"/>
            <w:right w:val="none" w:sz="0" w:space="0" w:color="auto"/>
          </w:divBdr>
        </w:div>
      </w:divsChild>
    </w:div>
    <w:div w:id="774985730">
      <w:bodyDiv w:val="1"/>
      <w:marLeft w:val="0"/>
      <w:marRight w:val="0"/>
      <w:marTop w:val="0"/>
      <w:marBottom w:val="0"/>
      <w:divBdr>
        <w:top w:val="none" w:sz="0" w:space="0" w:color="auto"/>
        <w:left w:val="none" w:sz="0" w:space="0" w:color="auto"/>
        <w:bottom w:val="none" w:sz="0" w:space="0" w:color="auto"/>
        <w:right w:val="none" w:sz="0" w:space="0" w:color="auto"/>
      </w:divBdr>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823817824">
      <w:bodyDiv w:val="1"/>
      <w:marLeft w:val="0"/>
      <w:marRight w:val="0"/>
      <w:marTop w:val="0"/>
      <w:marBottom w:val="0"/>
      <w:divBdr>
        <w:top w:val="none" w:sz="0" w:space="0" w:color="auto"/>
        <w:left w:val="none" w:sz="0" w:space="0" w:color="auto"/>
        <w:bottom w:val="none" w:sz="0" w:space="0" w:color="auto"/>
        <w:right w:val="none" w:sz="0" w:space="0" w:color="auto"/>
      </w:divBdr>
    </w:div>
    <w:div w:id="829446067">
      <w:bodyDiv w:val="1"/>
      <w:marLeft w:val="0"/>
      <w:marRight w:val="0"/>
      <w:marTop w:val="0"/>
      <w:marBottom w:val="0"/>
      <w:divBdr>
        <w:top w:val="none" w:sz="0" w:space="0" w:color="auto"/>
        <w:left w:val="none" w:sz="0" w:space="0" w:color="auto"/>
        <w:bottom w:val="none" w:sz="0" w:space="0" w:color="auto"/>
        <w:right w:val="none" w:sz="0" w:space="0" w:color="auto"/>
      </w:divBdr>
    </w:div>
    <w:div w:id="958492294">
      <w:bodyDiv w:val="1"/>
      <w:marLeft w:val="0"/>
      <w:marRight w:val="0"/>
      <w:marTop w:val="0"/>
      <w:marBottom w:val="0"/>
      <w:divBdr>
        <w:top w:val="none" w:sz="0" w:space="0" w:color="auto"/>
        <w:left w:val="none" w:sz="0" w:space="0" w:color="auto"/>
        <w:bottom w:val="none" w:sz="0" w:space="0" w:color="auto"/>
        <w:right w:val="none" w:sz="0" w:space="0" w:color="auto"/>
      </w:divBdr>
    </w:div>
    <w:div w:id="1056007292">
      <w:bodyDiv w:val="1"/>
      <w:marLeft w:val="0"/>
      <w:marRight w:val="0"/>
      <w:marTop w:val="0"/>
      <w:marBottom w:val="0"/>
      <w:divBdr>
        <w:top w:val="none" w:sz="0" w:space="0" w:color="auto"/>
        <w:left w:val="none" w:sz="0" w:space="0" w:color="auto"/>
        <w:bottom w:val="none" w:sz="0" w:space="0" w:color="auto"/>
        <w:right w:val="none" w:sz="0" w:space="0" w:color="auto"/>
      </w:divBdr>
    </w:div>
    <w:div w:id="1113668022">
      <w:bodyDiv w:val="1"/>
      <w:marLeft w:val="0"/>
      <w:marRight w:val="0"/>
      <w:marTop w:val="0"/>
      <w:marBottom w:val="0"/>
      <w:divBdr>
        <w:top w:val="none" w:sz="0" w:space="0" w:color="auto"/>
        <w:left w:val="none" w:sz="0" w:space="0" w:color="auto"/>
        <w:bottom w:val="none" w:sz="0" w:space="0" w:color="auto"/>
        <w:right w:val="none" w:sz="0" w:space="0" w:color="auto"/>
      </w:divBdr>
    </w:div>
    <w:div w:id="1307854241">
      <w:bodyDiv w:val="1"/>
      <w:marLeft w:val="0"/>
      <w:marRight w:val="0"/>
      <w:marTop w:val="0"/>
      <w:marBottom w:val="0"/>
      <w:divBdr>
        <w:top w:val="none" w:sz="0" w:space="0" w:color="auto"/>
        <w:left w:val="none" w:sz="0" w:space="0" w:color="auto"/>
        <w:bottom w:val="none" w:sz="0" w:space="0" w:color="auto"/>
        <w:right w:val="none" w:sz="0" w:space="0" w:color="auto"/>
      </w:divBdr>
      <w:divsChild>
        <w:div w:id="351884770">
          <w:marLeft w:val="0"/>
          <w:marRight w:val="0"/>
          <w:marTop w:val="0"/>
          <w:marBottom w:val="0"/>
          <w:divBdr>
            <w:top w:val="none" w:sz="0" w:space="0" w:color="auto"/>
            <w:left w:val="none" w:sz="0" w:space="0" w:color="auto"/>
            <w:bottom w:val="none" w:sz="0" w:space="0" w:color="auto"/>
            <w:right w:val="none" w:sz="0" w:space="0" w:color="auto"/>
          </w:divBdr>
        </w:div>
        <w:div w:id="1039623052">
          <w:marLeft w:val="0"/>
          <w:marRight w:val="0"/>
          <w:marTop w:val="0"/>
          <w:marBottom w:val="0"/>
          <w:divBdr>
            <w:top w:val="none" w:sz="0" w:space="0" w:color="auto"/>
            <w:left w:val="none" w:sz="0" w:space="0" w:color="auto"/>
            <w:bottom w:val="none" w:sz="0" w:space="0" w:color="auto"/>
            <w:right w:val="none" w:sz="0" w:space="0" w:color="auto"/>
          </w:divBdr>
        </w:div>
        <w:div w:id="1312250838">
          <w:marLeft w:val="0"/>
          <w:marRight w:val="0"/>
          <w:marTop w:val="0"/>
          <w:marBottom w:val="0"/>
          <w:divBdr>
            <w:top w:val="none" w:sz="0" w:space="0" w:color="auto"/>
            <w:left w:val="none" w:sz="0" w:space="0" w:color="auto"/>
            <w:bottom w:val="none" w:sz="0" w:space="0" w:color="auto"/>
            <w:right w:val="none" w:sz="0" w:space="0" w:color="auto"/>
          </w:divBdr>
        </w:div>
      </w:divsChild>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385717201">
      <w:bodyDiv w:val="1"/>
      <w:marLeft w:val="0"/>
      <w:marRight w:val="0"/>
      <w:marTop w:val="0"/>
      <w:marBottom w:val="0"/>
      <w:divBdr>
        <w:top w:val="none" w:sz="0" w:space="0" w:color="auto"/>
        <w:left w:val="none" w:sz="0" w:space="0" w:color="auto"/>
        <w:bottom w:val="none" w:sz="0" w:space="0" w:color="auto"/>
        <w:right w:val="none" w:sz="0" w:space="0" w:color="auto"/>
      </w:divBdr>
      <w:divsChild>
        <w:div w:id="261106827">
          <w:marLeft w:val="0"/>
          <w:marRight w:val="0"/>
          <w:marTop w:val="0"/>
          <w:marBottom w:val="0"/>
          <w:divBdr>
            <w:top w:val="none" w:sz="0" w:space="0" w:color="auto"/>
            <w:left w:val="none" w:sz="0" w:space="0" w:color="auto"/>
            <w:bottom w:val="none" w:sz="0" w:space="0" w:color="auto"/>
            <w:right w:val="none" w:sz="0" w:space="0" w:color="auto"/>
          </w:divBdr>
          <w:divsChild>
            <w:div w:id="312686763">
              <w:marLeft w:val="0"/>
              <w:marRight w:val="0"/>
              <w:marTop w:val="0"/>
              <w:marBottom w:val="0"/>
              <w:divBdr>
                <w:top w:val="none" w:sz="0" w:space="0" w:color="auto"/>
                <w:left w:val="none" w:sz="0" w:space="0" w:color="auto"/>
                <w:bottom w:val="none" w:sz="0" w:space="0" w:color="auto"/>
                <w:right w:val="none" w:sz="0" w:space="0" w:color="auto"/>
              </w:divBdr>
              <w:divsChild>
                <w:div w:id="416246945">
                  <w:marLeft w:val="0"/>
                  <w:marRight w:val="0"/>
                  <w:marTop w:val="0"/>
                  <w:marBottom w:val="0"/>
                  <w:divBdr>
                    <w:top w:val="none" w:sz="0" w:space="0" w:color="auto"/>
                    <w:left w:val="none" w:sz="0" w:space="0" w:color="auto"/>
                    <w:bottom w:val="none" w:sz="0" w:space="0" w:color="auto"/>
                    <w:right w:val="none" w:sz="0" w:space="0" w:color="auto"/>
                  </w:divBdr>
                  <w:divsChild>
                    <w:div w:id="1788156427">
                      <w:marLeft w:val="0"/>
                      <w:marRight w:val="0"/>
                      <w:marTop w:val="0"/>
                      <w:marBottom w:val="0"/>
                      <w:divBdr>
                        <w:top w:val="none" w:sz="0" w:space="0" w:color="auto"/>
                        <w:left w:val="none" w:sz="0" w:space="0" w:color="auto"/>
                        <w:bottom w:val="none" w:sz="0" w:space="0" w:color="auto"/>
                        <w:right w:val="none" w:sz="0" w:space="0" w:color="auto"/>
                      </w:divBdr>
                      <w:divsChild>
                        <w:div w:id="84229651">
                          <w:marLeft w:val="0"/>
                          <w:marRight w:val="0"/>
                          <w:marTop w:val="0"/>
                          <w:marBottom w:val="0"/>
                          <w:divBdr>
                            <w:top w:val="none" w:sz="0" w:space="0" w:color="auto"/>
                            <w:left w:val="none" w:sz="0" w:space="0" w:color="auto"/>
                            <w:bottom w:val="none" w:sz="0" w:space="0" w:color="auto"/>
                            <w:right w:val="none" w:sz="0" w:space="0" w:color="auto"/>
                          </w:divBdr>
                          <w:divsChild>
                            <w:div w:id="1933511367">
                              <w:marLeft w:val="0"/>
                              <w:marRight w:val="0"/>
                              <w:marTop w:val="0"/>
                              <w:marBottom w:val="0"/>
                              <w:divBdr>
                                <w:top w:val="none" w:sz="0" w:space="0" w:color="auto"/>
                                <w:left w:val="none" w:sz="0" w:space="0" w:color="auto"/>
                                <w:bottom w:val="none" w:sz="0" w:space="0" w:color="auto"/>
                                <w:right w:val="none" w:sz="0" w:space="0" w:color="auto"/>
                              </w:divBdr>
                              <w:divsChild>
                                <w:div w:id="329718655">
                                  <w:marLeft w:val="0"/>
                                  <w:marRight w:val="0"/>
                                  <w:marTop w:val="0"/>
                                  <w:marBottom w:val="0"/>
                                  <w:divBdr>
                                    <w:top w:val="none" w:sz="0" w:space="0" w:color="auto"/>
                                    <w:left w:val="none" w:sz="0" w:space="0" w:color="auto"/>
                                    <w:bottom w:val="none" w:sz="0" w:space="0" w:color="auto"/>
                                    <w:right w:val="none" w:sz="0" w:space="0" w:color="auto"/>
                                  </w:divBdr>
                                  <w:divsChild>
                                    <w:div w:id="926690851">
                                      <w:marLeft w:val="0"/>
                                      <w:marRight w:val="0"/>
                                      <w:marTop w:val="0"/>
                                      <w:marBottom w:val="0"/>
                                      <w:divBdr>
                                        <w:top w:val="none" w:sz="0" w:space="0" w:color="auto"/>
                                        <w:left w:val="none" w:sz="0" w:space="0" w:color="auto"/>
                                        <w:bottom w:val="none" w:sz="0" w:space="0" w:color="auto"/>
                                        <w:right w:val="none" w:sz="0" w:space="0" w:color="auto"/>
                                      </w:divBdr>
                                      <w:divsChild>
                                        <w:div w:id="836700215">
                                          <w:marLeft w:val="0"/>
                                          <w:marRight w:val="0"/>
                                          <w:marTop w:val="0"/>
                                          <w:marBottom w:val="0"/>
                                          <w:divBdr>
                                            <w:top w:val="none" w:sz="0" w:space="0" w:color="auto"/>
                                            <w:left w:val="none" w:sz="0" w:space="0" w:color="auto"/>
                                            <w:bottom w:val="none" w:sz="0" w:space="0" w:color="auto"/>
                                            <w:right w:val="none" w:sz="0" w:space="0" w:color="auto"/>
                                          </w:divBdr>
                                          <w:divsChild>
                                            <w:div w:id="946885622">
                                              <w:marLeft w:val="0"/>
                                              <w:marRight w:val="0"/>
                                              <w:marTop w:val="0"/>
                                              <w:marBottom w:val="0"/>
                                              <w:divBdr>
                                                <w:top w:val="none" w:sz="0" w:space="0" w:color="auto"/>
                                                <w:left w:val="none" w:sz="0" w:space="0" w:color="auto"/>
                                                <w:bottom w:val="none" w:sz="0" w:space="0" w:color="auto"/>
                                                <w:right w:val="none" w:sz="0" w:space="0" w:color="auto"/>
                                              </w:divBdr>
                                              <w:divsChild>
                                                <w:div w:id="1248341897">
                                                  <w:marLeft w:val="0"/>
                                                  <w:marRight w:val="0"/>
                                                  <w:marTop w:val="0"/>
                                                  <w:marBottom w:val="0"/>
                                                  <w:divBdr>
                                                    <w:top w:val="none" w:sz="0" w:space="0" w:color="auto"/>
                                                    <w:left w:val="none" w:sz="0" w:space="0" w:color="auto"/>
                                                    <w:bottom w:val="none" w:sz="0" w:space="0" w:color="auto"/>
                                                    <w:right w:val="none" w:sz="0" w:space="0" w:color="auto"/>
                                                  </w:divBdr>
                                                  <w:divsChild>
                                                    <w:div w:id="1076635299">
                                                      <w:marLeft w:val="0"/>
                                                      <w:marRight w:val="0"/>
                                                      <w:marTop w:val="0"/>
                                                      <w:marBottom w:val="0"/>
                                                      <w:divBdr>
                                                        <w:top w:val="none" w:sz="0" w:space="0" w:color="auto"/>
                                                        <w:left w:val="none" w:sz="0" w:space="0" w:color="auto"/>
                                                        <w:bottom w:val="none" w:sz="0" w:space="0" w:color="auto"/>
                                                        <w:right w:val="none" w:sz="0" w:space="0" w:color="auto"/>
                                                      </w:divBdr>
                                                      <w:divsChild>
                                                        <w:div w:id="1186477979">
                                                          <w:marLeft w:val="0"/>
                                                          <w:marRight w:val="0"/>
                                                          <w:marTop w:val="0"/>
                                                          <w:marBottom w:val="0"/>
                                                          <w:divBdr>
                                                            <w:top w:val="none" w:sz="0" w:space="0" w:color="auto"/>
                                                            <w:left w:val="none" w:sz="0" w:space="0" w:color="auto"/>
                                                            <w:bottom w:val="none" w:sz="0" w:space="0" w:color="auto"/>
                                                            <w:right w:val="none" w:sz="0" w:space="0" w:color="auto"/>
                                                          </w:divBdr>
                                                          <w:divsChild>
                                                            <w:div w:id="749667130">
                                                              <w:marLeft w:val="0"/>
                                                              <w:marRight w:val="0"/>
                                                              <w:marTop w:val="0"/>
                                                              <w:marBottom w:val="0"/>
                                                              <w:divBdr>
                                                                <w:top w:val="none" w:sz="0" w:space="0" w:color="auto"/>
                                                                <w:left w:val="none" w:sz="0" w:space="0" w:color="auto"/>
                                                                <w:bottom w:val="none" w:sz="0" w:space="0" w:color="auto"/>
                                                                <w:right w:val="none" w:sz="0" w:space="0" w:color="auto"/>
                                                              </w:divBdr>
                                                              <w:divsChild>
                                                                <w:div w:id="395904375">
                                                                  <w:marLeft w:val="0"/>
                                                                  <w:marRight w:val="0"/>
                                                                  <w:marTop w:val="0"/>
                                                                  <w:marBottom w:val="0"/>
                                                                  <w:divBdr>
                                                                    <w:top w:val="none" w:sz="0" w:space="0" w:color="auto"/>
                                                                    <w:left w:val="none" w:sz="0" w:space="0" w:color="auto"/>
                                                                    <w:bottom w:val="none" w:sz="0" w:space="0" w:color="auto"/>
                                                                    <w:right w:val="none" w:sz="0" w:space="0" w:color="auto"/>
                                                                  </w:divBdr>
                                                                  <w:divsChild>
                                                                    <w:div w:id="309990475">
                                                                      <w:marLeft w:val="0"/>
                                                                      <w:marRight w:val="0"/>
                                                                      <w:marTop w:val="0"/>
                                                                      <w:marBottom w:val="0"/>
                                                                      <w:divBdr>
                                                                        <w:top w:val="none" w:sz="0" w:space="0" w:color="auto"/>
                                                                        <w:left w:val="none" w:sz="0" w:space="0" w:color="auto"/>
                                                                        <w:bottom w:val="none" w:sz="0" w:space="0" w:color="auto"/>
                                                                        <w:right w:val="none" w:sz="0" w:space="0" w:color="auto"/>
                                                                      </w:divBdr>
                                                                      <w:divsChild>
                                                                        <w:div w:id="420222851">
                                                                          <w:marLeft w:val="0"/>
                                                                          <w:marRight w:val="0"/>
                                                                          <w:marTop w:val="0"/>
                                                                          <w:marBottom w:val="0"/>
                                                                          <w:divBdr>
                                                                            <w:top w:val="none" w:sz="0" w:space="0" w:color="auto"/>
                                                                            <w:left w:val="none" w:sz="0" w:space="0" w:color="auto"/>
                                                                            <w:bottom w:val="none" w:sz="0" w:space="0" w:color="auto"/>
                                                                            <w:right w:val="none" w:sz="0" w:space="0" w:color="auto"/>
                                                                          </w:divBdr>
                                                                          <w:divsChild>
                                                                            <w:div w:id="546333020">
                                                                              <w:marLeft w:val="0"/>
                                                                              <w:marRight w:val="0"/>
                                                                              <w:marTop w:val="0"/>
                                                                              <w:marBottom w:val="0"/>
                                                                              <w:divBdr>
                                                                                <w:top w:val="none" w:sz="0" w:space="0" w:color="auto"/>
                                                                                <w:left w:val="none" w:sz="0" w:space="0" w:color="auto"/>
                                                                                <w:bottom w:val="none" w:sz="0" w:space="0" w:color="auto"/>
                                                                                <w:right w:val="none" w:sz="0" w:space="0" w:color="auto"/>
                                                                              </w:divBdr>
                                                                              <w:divsChild>
                                                                                <w:div w:id="1562519192">
                                                                                  <w:marLeft w:val="0"/>
                                                                                  <w:marRight w:val="0"/>
                                                                                  <w:marTop w:val="0"/>
                                                                                  <w:marBottom w:val="0"/>
                                                                                  <w:divBdr>
                                                                                    <w:top w:val="none" w:sz="0" w:space="0" w:color="auto"/>
                                                                                    <w:left w:val="none" w:sz="0" w:space="0" w:color="auto"/>
                                                                                    <w:bottom w:val="none" w:sz="0" w:space="0" w:color="auto"/>
                                                                                    <w:right w:val="none" w:sz="0" w:space="0" w:color="auto"/>
                                                                                  </w:divBdr>
                                                                                  <w:divsChild>
                                                                                    <w:div w:id="996499161">
                                                                                      <w:marLeft w:val="0"/>
                                                                                      <w:marRight w:val="0"/>
                                                                                      <w:marTop w:val="0"/>
                                                                                      <w:marBottom w:val="0"/>
                                                                                      <w:divBdr>
                                                                                        <w:top w:val="single" w:sz="6" w:space="0" w:color="A7B3BD"/>
                                                                                        <w:left w:val="none" w:sz="0" w:space="0" w:color="auto"/>
                                                                                        <w:bottom w:val="none" w:sz="0" w:space="0" w:color="auto"/>
                                                                                        <w:right w:val="none" w:sz="0" w:space="0" w:color="auto"/>
                                                                                      </w:divBdr>
                                                                                      <w:divsChild>
                                                                                        <w:div w:id="259917055">
                                                                                          <w:marLeft w:val="0"/>
                                                                                          <w:marRight w:val="0"/>
                                                                                          <w:marTop w:val="0"/>
                                                                                          <w:marBottom w:val="0"/>
                                                                                          <w:divBdr>
                                                                                            <w:top w:val="none" w:sz="0" w:space="0" w:color="auto"/>
                                                                                            <w:left w:val="none" w:sz="0" w:space="0" w:color="auto"/>
                                                                                            <w:bottom w:val="none" w:sz="0" w:space="0" w:color="auto"/>
                                                                                            <w:right w:val="none" w:sz="0" w:space="0" w:color="auto"/>
                                                                                          </w:divBdr>
                                                                                        </w:div>
                                                                                        <w:div w:id="15091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693803314">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872452131">
      <w:bodyDiv w:val="1"/>
      <w:marLeft w:val="0"/>
      <w:marRight w:val="0"/>
      <w:marTop w:val="0"/>
      <w:marBottom w:val="0"/>
      <w:divBdr>
        <w:top w:val="none" w:sz="0" w:space="0" w:color="auto"/>
        <w:left w:val="none" w:sz="0" w:space="0" w:color="auto"/>
        <w:bottom w:val="none" w:sz="0" w:space="0" w:color="auto"/>
        <w:right w:val="none" w:sz="0" w:space="0" w:color="auto"/>
      </w:divBdr>
    </w:div>
    <w:div w:id="1891917776">
      <w:bodyDiv w:val="1"/>
      <w:marLeft w:val="0"/>
      <w:marRight w:val="0"/>
      <w:marTop w:val="0"/>
      <w:marBottom w:val="0"/>
      <w:divBdr>
        <w:top w:val="none" w:sz="0" w:space="0" w:color="auto"/>
        <w:left w:val="none" w:sz="0" w:space="0" w:color="auto"/>
        <w:bottom w:val="none" w:sz="0" w:space="0" w:color="auto"/>
        <w:right w:val="none" w:sz="0" w:space="0" w:color="auto"/>
      </w:divBdr>
      <w:divsChild>
        <w:div w:id="439643637">
          <w:marLeft w:val="547"/>
          <w:marRight w:val="0"/>
          <w:marTop w:val="0"/>
          <w:marBottom w:val="0"/>
          <w:divBdr>
            <w:top w:val="none" w:sz="0" w:space="0" w:color="auto"/>
            <w:left w:val="none" w:sz="0" w:space="0" w:color="auto"/>
            <w:bottom w:val="none" w:sz="0" w:space="0" w:color="auto"/>
            <w:right w:val="none" w:sz="0" w:space="0" w:color="auto"/>
          </w:divBdr>
        </w:div>
      </w:divsChild>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tyles" Target="styles.xml"/><Relationship Id="rId39" Type="http://schemas.openxmlformats.org/officeDocument/2006/relationships/hyperlink" Target="https://eregpublicsecure.ksrzis.cz/Registr/NRPZS/ZdravotnickeZarizeni"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yperlink" Target="http://www.socialni-zaclenovani.cz" TargetMode="External"/><Relationship Id="rId42"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numbering" Target="numbering.xml"/><Relationship Id="rId33" Type="http://schemas.openxmlformats.org/officeDocument/2006/relationships/footer" Target="footer1.xml"/><Relationship Id="rId38" Type="http://schemas.openxmlformats.org/officeDocument/2006/relationships/hyperlink" Target="https://www.portal-vz.cz/getmedia/13987a0b-9762-4ee4-94a2-2569ab004aec/sb0051-2016.pdf" TargetMode="Externa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image" Target="media/image1.png"/><Relationship Id="rId37" Type="http://schemas.openxmlformats.org/officeDocument/2006/relationships/hyperlink" Target="http://www.strukturalni-fondy.cz/getmedia/dafb72e8-e60d-4635-b6eb-ecd7972b8e0e/MPIN_v1.pdf" TargetMode="External"/><Relationship Id="rId40"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hyperlink" Target="http://www.esfcr.cz/mapa-svl-2015/?page=1"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microsoft.com/office/2007/relationships/stylesWithEffects" Target="stylesWithEffects.xml"/><Relationship Id="rId30" Type="http://schemas.openxmlformats.org/officeDocument/2006/relationships/footnotes" Target="footnotes.xml"/><Relationship Id="rId35" Type="http://schemas.openxmlformats.org/officeDocument/2006/relationships/hyperlink" Target="http://www.socialni-zaclenovani.cz"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sfcr.cz/documents/21802/1862744/Komunitn%C3%AD+soci%C3%A1ln%C3%AD+pr%C3%A1ce+z+hlediska+MPSV/ab9115d4-b914-48f8-8b14-f36faf2e5b3f?version=1.0&amp;previewFileIndex=" TargetMode="External"/><Relationship Id="rId3" Type="http://schemas.openxmlformats.org/officeDocument/2006/relationships/hyperlink" Target="http://www.socialni-zaclenovani.cz/monitorovaci-vybor" TargetMode="External"/><Relationship Id="rId7" Type="http://schemas.openxmlformats.org/officeDocument/2006/relationships/hyperlink" Target="http://www.msmt.cz/strukturalni-fondy-1-text-op-vvv" TargetMode="External"/><Relationship Id="rId2" Type="http://schemas.openxmlformats.org/officeDocument/2006/relationships/hyperlink" Target="http://eur-lex.europa.eu/LexUriServ/LexUriServ.do?uri=OJ:C:2013:378:0001:0007:CS:PDF" TargetMode="External"/><Relationship Id="rId1" Type="http://schemas.openxmlformats.org/officeDocument/2006/relationships/hyperlink" Target="https://cs.wikipedia.org/wiki/Ob%C4%8Dansk%C3%BD_z%C3%A1kon%C3%ADk_%28%C4%8Ceskoslovensko,_1964%29" TargetMode="External"/><Relationship Id="rId6" Type="http://schemas.openxmlformats.org/officeDocument/2006/relationships/hyperlink" Target="http://www.socialni-zaclenovani.cz" TargetMode="External"/><Relationship Id="rId11" Type="http://schemas.openxmlformats.org/officeDocument/2006/relationships/hyperlink" Target="https://www.mpsv.cz/files/clanky/23931/Operacni_program_potravinove_a_materialni_pomoci__2014-2020__2_CZ.pdf" TargetMode="External"/><Relationship Id="rId5" Type="http://schemas.openxmlformats.org/officeDocument/2006/relationships/hyperlink" Target="http://www.esfcr.cz/programy/op-zamestnanost" TargetMode="External"/><Relationship Id="rId10" Type="http://schemas.openxmlformats.org/officeDocument/2006/relationships/hyperlink" Target="http://www.mvcr.cz/clanek/bezpecnostni-dobrovolnik.aspx" TargetMode="External"/><Relationship Id="rId4" Type="http://schemas.openxmlformats.org/officeDocument/2006/relationships/hyperlink" Target="http://www.socialni-zaclenovani.cz" TargetMode="External"/><Relationship Id="rId9" Type="http://schemas.openxmlformats.org/officeDocument/2006/relationships/hyperlink" Target="http://www.socialni-zaclenovani.cz/prostupne-zamestnavani-metodika-a-manual-dobrych-praxi-ke-stazen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0104a4cd-1400-468e-be1b-c7aad71d7d5a">15OPMSMT0001-28-75043</_dlc_DocId>
    <_dlc_DocIdUrl xmlns="0104a4cd-1400-468e-be1b-c7aad71d7d5a">
      <Url>http://op.msmt.cz/_layouts/15/DocIdRedir.aspx?ID=15OPMSMT0001-28-75043</Url>
      <Description>15OPMSMT0001-28-75043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ct:contentTypeSchema xmlns:ct="http://schemas.microsoft.com/office/2006/metadata/contentType" xmlns:ma="http://schemas.microsoft.com/office/2006/metadata/properties/metaAttributes" ct:_="" ma:_="" ma:contentTypeName="Dokument" ma:contentTypeID="0x010100810CA98376D84445B27235C23C5DAEEA" ma:contentTypeVersion="3" ma:contentTypeDescription="Vytvoří nový dokument" ma:contentTypeScope="" ma:versionID="26bec60fd599d9bf8ccd2066ea928388">
  <xsd:schema xmlns:xsd="http://www.w3.org/2001/XMLSchema" xmlns:xs="http://www.w3.org/2001/XMLSchema" xmlns:p="http://schemas.microsoft.com/office/2006/metadata/properties" xmlns:ns2="0104a4cd-1400-468e-be1b-c7aad71d7d5a" targetNamespace="http://schemas.microsoft.com/office/2006/metadata/properties" ma:root="true" ma:fieldsID="5b2268967c3d466a78734da71f64c258" ns2:_="">
    <xsd:import namespace="0104a4cd-1400-468e-be1b-c7aad71d7d5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4a4cd-1400-468e-be1b-c7aad71d7d5a"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11"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E37362-CE79-44E4-B34D-B488B1163C72}">
  <ds:schemaRefs>
    <ds:schemaRef ds:uri="http://schemas.microsoft.com/sharepoint/events"/>
  </ds:schemaRefs>
</ds:datastoreItem>
</file>

<file path=customXml/itemProps10.xml><?xml version="1.0" encoding="utf-8"?>
<ds:datastoreItem xmlns:ds="http://schemas.openxmlformats.org/officeDocument/2006/customXml" ds:itemID="{45C168C3-1BAB-4830-A20E-8E0BBACEB79B}">
  <ds:schemaRefs>
    <ds:schemaRef ds:uri="http://schemas.openxmlformats.org/officeDocument/2006/bibliography"/>
  </ds:schemaRefs>
</ds:datastoreItem>
</file>

<file path=customXml/itemProps11.xml><?xml version="1.0" encoding="utf-8"?>
<ds:datastoreItem xmlns:ds="http://schemas.openxmlformats.org/officeDocument/2006/customXml" ds:itemID="{542438B8-20F1-4D88-8A8D-5209B03F601B}">
  <ds:schemaRefs>
    <ds:schemaRef ds:uri="http://schemas.openxmlformats.org/officeDocument/2006/bibliography"/>
  </ds:schemaRefs>
</ds:datastoreItem>
</file>

<file path=customXml/itemProps12.xml><?xml version="1.0" encoding="utf-8"?>
<ds:datastoreItem xmlns:ds="http://schemas.openxmlformats.org/officeDocument/2006/customXml" ds:itemID="{7A3F96FD-1213-4CBE-8E5C-B29328164CF8}">
  <ds:schemaRefs>
    <ds:schemaRef ds:uri="http://schemas.openxmlformats.org/officeDocument/2006/bibliography"/>
  </ds:schemaRefs>
</ds:datastoreItem>
</file>

<file path=customXml/itemProps13.xml><?xml version="1.0" encoding="utf-8"?>
<ds:datastoreItem xmlns:ds="http://schemas.openxmlformats.org/officeDocument/2006/customXml" ds:itemID="{B5E13EDE-B059-46C6-B097-506FD62C47AB}">
  <ds:schemaRefs>
    <ds:schemaRef ds:uri="http://schemas.openxmlformats.org/officeDocument/2006/bibliography"/>
  </ds:schemaRefs>
</ds:datastoreItem>
</file>

<file path=customXml/itemProps14.xml><?xml version="1.0" encoding="utf-8"?>
<ds:datastoreItem xmlns:ds="http://schemas.openxmlformats.org/officeDocument/2006/customXml" ds:itemID="{7FD5156A-5F56-46B7-8E66-B312250FA5B8}">
  <ds:schemaRefs>
    <ds:schemaRef ds:uri="http://schemas.openxmlformats.org/officeDocument/2006/bibliography"/>
  </ds:schemaRefs>
</ds:datastoreItem>
</file>

<file path=customXml/itemProps15.xml><?xml version="1.0" encoding="utf-8"?>
<ds:datastoreItem xmlns:ds="http://schemas.openxmlformats.org/officeDocument/2006/customXml" ds:itemID="{2FB8F240-B984-4B0B-9B4B-1B980AB094AD}">
  <ds:schemaRefs>
    <ds:schemaRef ds:uri="http://schemas.openxmlformats.org/officeDocument/2006/bibliography"/>
  </ds:schemaRefs>
</ds:datastoreItem>
</file>

<file path=customXml/itemProps16.xml><?xml version="1.0" encoding="utf-8"?>
<ds:datastoreItem xmlns:ds="http://schemas.openxmlformats.org/officeDocument/2006/customXml" ds:itemID="{61441958-094D-49DF-871C-71BA5878D79E}">
  <ds:schemaRefs>
    <ds:schemaRef ds:uri="http://schemas.openxmlformats.org/officeDocument/2006/bibliography"/>
  </ds:schemaRefs>
</ds:datastoreItem>
</file>

<file path=customXml/itemProps17.xml><?xml version="1.0" encoding="utf-8"?>
<ds:datastoreItem xmlns:ds="http://schemas.openxmlformats.org/officeDocument/2006/customXml" ds:itemID="{C76A7D98-CAD9-4357-A07E-DE68F47AB7DE}">
  <ds:schemaRefs>
    <ds:schemaRef ds:uri="http://schemas.openxmlformats.org/officeDocument/2006/bibliography"/>
  </ds:schemaRefs>
</ds:datastoreItem>
</file>

<file path=customXml/itemProps18.xml><?xml version="1.0" encoding="utf-8"?>
<ds:datastoreItem xmlns:ds="http://schemas.openxmlformats.org/officeDocument/2006/customXml" ds:itemID="{30E0CE5D-47D7-49C4-86B4-8F4636A11D23}">
  <ds:schemaRefs>
    <ds:schemaRef ds:uri="http://schemas.openxmlformats.org/officeDocument/2006/bibliography"/>
  </ds:schemaRefs>
</ds:datastoreItem>
</file>

<file path=customXml/itemProps19.xml><?xml version="1.0" encoding="utf-8"?>
<ds:datastoreItem xmlns:ds="http://schemas.openxmlformats.org/officeDocument/2006/customXml" ds:itemID="{32935421-1114-47B7-AE81-200BB950257D}">
  <ds:schemaRefs>
    <ds:schemaRef ds:uri="http://schemas.openxmlformats.org/officeDocument/2006/bibliography"/>
  </ds:schemaRefs>
</ds:datastoreItem>
</file>

<file path=customXml/itemProps2.xml><?xml version="1.0" encoding="utf-8"?>
<ds:datastoreItem xmlns:ds="http://schemas.openxmlformats.org/officeDocument/2006/customXml" ds:itemID="{7EBC275E-115A-4DAE-870A-5C6554C510C4}">
  <ds:schemaRefs>
    <ds:schemaRef ds:uri="http://schemas.openxmlformats.org/officeDocument/2006/bibliography"/>
  </ds:schemaRefs>
</ds:datastoreItem>
</file>

<file path=customXml/itemProps20.xml><?xml version="1.0" encoding="utf-8"?>
<ds:datastoreItem xmlns:ds="http://schemas.openxmlformats.org/officeDocument/2006/customXml" ds:itemID="{AA75230D-9B97-47CD-AEED-0CD4C4F84E2D}">
  <ds:schemaRefs>
    <ds:schemaRef ds:uri="http://schemas.openxmlformats.org/officeDocument/2006/bibliography"/>
  </ds:schemaRefs>
</ds:datastoreItem>
</file>

<file path=customXml/itemProps21.xml><?xml version="1.0" encoding="utf-8"?>
<ds:datastoreItem xmlns:ds="http://schemas.openxmlformats.org/officeDocument/2006/customXml" ds:itemID="{92CBDAC2-D1FB-46A3-B5EA-46933719B527}">
  <ds:schemaRefs>
    <ds:schemaRef ds:uri="http://schemas.openxmlformats.org/officeDocument/2006/bibliography"/>
  </ds:schemaRefs>
</ds:datastoreItem>
</file>

<file path=customXml/itemProps22.xml><?xml version="1.0" encoding="utf-8"?>
<ds:datastoreItem xmlns:ds="http://schemas.openxmlformats.org/officeDocument/2006/customXml" ds:itemID="{F939A76C-A94F-4521-9182-909A523460CE}">
  <ds:schemaRefs>
    <ds:schemaRef ds:uri="http://schemas.openxmlformats.org/officeDocument/2006/bibliography"/>
  </ds:schemaRefs>
</ds:datastoreItem>
</file>

<file path=customXml/itemProps23.xml><?xml version="1.0" encoding="utf-8"?>
<ds:datastoreItem xmlns:ds="http://schemas.openxmlformats.org/officeDocument/2006/customXml" ds:itemID="{86B9D918-DE4B-456D-BA48-48951986A5F4}">
  <ds:schemaRefs>
    <ds:schemaRef ds:uri="http://schemas.openxmlformats.org/officeDocument/2006/bibliography"/>
  </ds:schemaRefs>
</ds:datastoreItem>
</file>

<file path=customXml/itemProps24.xml><?xml version="1.0" encoding="utf-8"?>
<ds:datastoreItem xmlns:ds="http://schemas.openxmlformats.org/officeDocument/2006/customXml" ds:itemID="{C419643F-E204-4348-B93C-8D44860809A4}">
  <ds:schemaRefs>
    <ds:schemaRef ds:uri="http://schemas.openxmlformats.org/officeDocument/2006/bibliography"/>
  </ds:schemaRefs>
</ds:datastoreItem>
</file>

<file path=customXml/itemProps3.xml><?xml version="1.0" encoding="utf-8"?>
<ds:datastoreItem xmlns:ds="http://schemas.openxmlformats.org/officeDocument/2006/customXml" ds:itemID="{2C020B95-DB8A-4E22-8934-5BC9A682824D}">
  <ds:schemaRefs>
    <ds:schemaRef ds:uri="http://schemas.openxmlformats.org/officeDocument/2006/bibliography"/>
  </ds:schemaRefs>
</ds:datastoreItem>
</file>

<file path=customXml/itemProps4.xml><?xml version="1.0" encoding="utf-8"?>
<ds:datastoreItem xmlns:ds="http://schemas.openxmlformats.org/officeDocument/2006/customXml" ds:itemID="{3BEA6386-224D-4801-80CE-7C000B535C88}">
  <ds:schemaRefs>
    <ds:schemaRef ds:uri="http://schemas.microsoft.com/office/2006/metadata/properties"/>
    <ds:schemaRef ds:uri="http://schemas.microsoft.com/office/infopath/2007/PartnerControls"/>
    <ds:schemaRef ds:uri="0104a4cd-1400-468e-be1b-c7aad71d7d5a"/>
  </ds:schemaRefs>
</ds:datastoreItem>
</file>

<file path=customXml/itemProps5.xml><?xml version="1.0" encoding="utf-8"?>
<ds:datastoreItem xmlns:ds="http://schemas.openxmlformats.org/officeDocument/2006/customXml" ds:itemID="{05FB88AC-02D4-43AB-911E-493212490461}">
  <ds:schemaRefs>
    <ds:schemaRef ds:uri="http://schemas.openxmlformats.org/officeDocument/2006/bibliography"/>
  </ds:schemaRefs>
</ds:datastoreItem>
</file>

<file path=customXml/itemProps6.xml><?xml version="1.0" encoding="utf-8"?>
<ds:datastoreItem xmlns:ds="http://schemas.openxmlformats.org/officeDocument/2006/customXml" ds:itemID="{5CCAAE68-DCBD-4F2F-BDD9-93D797184452}">
  <ds:schemaRefs>
    <ds:schemaRef ds:uri="http://schemas.openxmlformats.org/officeDocument/2006/bibliography"/>
  </ds:schemaRefs>
</ds:datastoreItem>
</file>

<file path=customXml/itemProps7.xml><?xml version="1.0" encoding="utf-8"?>
<ds:datastoreItem xmlns:ds="http://schemas.openxmlformats.org/officeDocument/2006/customXml" ds:itemID="{40DE8E34-A697-4BD3-B631-D8428A0628CF}">
  <ds:schemaRefs>
    <ds:schemaRef ds:uri="http://schemas.openxmlformats.org/officeDocument/2006/bibliography"/>
  </ds:schemaRefs>
</ds:datastoreItem>
</file>

<file path=customXml/itemProps8.xml><?xml version="1.0" encoding="utf-8"?>
<ds:datastoreItem xmlns:ds="http://schemas.openxmlformats.org/officeDocument/2006/customXml" ds:itemID="{88057E43-92EC-46AA-8C33-430D31B34CC1}">
  <ds:schemaRefs>
    <ds:schemaRef ds:uri="http://schemas.microsoft.com/sharepoint/v3/contenttype/forms"/>
  </ds:schemaRefs>
</ds:datastoreItem>
</file>

<file path=customXml/itemProps9.xml><?xml version="1.0" encoding="utf-8"?>
<ds:datastoreItem xmlns:ds="http://schemas.openxmlformats.org/officeDocument/2006/customXml" ds:itemID="{0B0F13A1-8823-4D43-B298-3B125B90D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4a4cd-1400-468e-be1b-c7aad71d7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57</Pages>
  <Words>23035</Words>
  <Characters>135912</Characters>
  <Application>Microsoft Office Word</Application>
  <DocSecurity>0</DocSecurity>
  <Lines>1132</Lines>
  <Paragraphs>317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Jahodová Jitka</dc:creator>
  <cp:lastModifiedBy>Jahodová Jitka</cp:lastModifiedBy>
  <cp:revision>10</cp:revision>
  <cp:lastPrinted>2018-04-06T12:50:00Z</cp:lastPrinted>
  <dcterms:created xsi:type="dcterms:W3CDTF">2018-04-04T16:47:00Z</dcterms:created>
  <dcterms:modified xsi:type="dcterms:W3CDTF">2019-03-28T21:48:00Z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0x010100810CA98376D84445B27235C23C5DAEEA</vt:lpwstr>
  </property>
  <property fmtid="{D5CDD505-2E9C-101B-9397-08002B2CF9AE}" pid="3" name="_dlc_DocIdItemGuid">
    <vt:lpwstr>368c85e8-d9be-4a07-bae4-d8cecfb77957</vt:lpwstr>
  </property>
</Properties>
</file>