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2D36" w14:textId="77777777" w:rsidR="001B0377" w:rsidRPr="008E346B" w:rsidRDefault="001B0377" w:rsidP="001B0377">
      <w:pPr>
        <w:jc w:val="center"/>
        <w:rPr>
          <w:b/>
        </w:rPr>
      </w:pPr>
      <w:r w:rsidRPr="008E346B">
        <w:rPr>
          <w:b/>
          <w:sz w:val="28"/>
        </w:rPr>
        <w:t>Memorandum o spolupráci</w:t>
      </w:r>
    </w:p>
    <w:p w14:paraId="00212445" w14:textId="77777777" w:rsidR="001B0377" w:rsidRPr="00A05D4A" w:rsidRDefault="001B0377" w:rsidP="001B0377">
      <w:pPr>
        <w:spacing w:line="276" w:lineRule="auto"/>
        <w:rPr>
          <w:rFonts w:cstheme="minorHAnsi"/>
        </w:rPr>
      </w:pPr>
    </w:p>
    <w:p w14:paraId="127929A2" w14:textId="0BA54266" w:rsidR="001B0377" w:rsidRDefault="009B2B20" w:rsidP="001B0377">
      <w:pPr>
        <w:spacing w:after="120" w:line="276" w:lineRule="auto"/>
        <w:outlineLvl w:val="0"/>
        <w:rPr>
          <w:rFonts w:cstheme="minorHAnsi"/>
          <w:b/>
        </w:rPr>
      </w:pPr>
      <w:r>
        <w:rPr>
          <w:rFonts w:cstheme="minorHAnsi"/>
          <w:b/>
        </w:rPr>
        <w:t xml:space="preserve">Česká republika </w:t>
      </w:r>
      <w:r w:rsidR="009B6264">
        <w:rPr>
          <w:rFonts w:cstheme="minorHAnsi"/>
          <w:b/>
        </w:rPr>
        <w:t xml:space="preserve">– </w:t>
      </w:r>
      <w:r>
        <w:rPr>
          <w:rFonts w:cstheme="minorHAnsi"/>
          <w:b/>
        </w:rPr>
        <w:t>o</w:t>
      </w:r>
      <w:r w:rsidR="001B0377" w:rsidRPr="00A05D4A">
        <w:rPr>
          <w:rFonts w:cstheme="minorHAnsi"/>
          <w:b/>
        </w:rPr>
        <w:t xml:space="preserve">dbor pro sociální začleňování (Agentura) Ministerstva pro místní rozvoj, </w:t>
      </w:r>
    </w:p>
    <w:p w14:paraId="4D3EF907" w14:textId="77777777" w:rsidR="00080CC8" w:rsidRDefault="00080CC8" w:rsidP="00080CC8">
      <w:pPr>
        <w:spacing w:after="120" w:line="276" w:lineRule="auto"/>
        <w:outlineLvl w:val="0"/>
        <w:rPr>
          <w:rFonts w:cstheme="minorHAnsi"/>
        </w:rPr>
      </w:pPr>
      <w:r w:rsidRPr="00F73D66">
        <w:rPr>
          <w:rFonts w:cstheme="minorHAnsi"/>
        </w:rPr>
        <w:t>se sídlem</w:t>
      </w:r>
      <w:r>
        <w:rPr>
          <w:rFonts w:cstheme="minorHAnsi"/>
        </w:rPr>
        <w:t>:</w:t>
      </w:r>
      <w:r w:rsidRPr="00F73D66">
        <w:rPr>
          <w:rFonts w:cstheme="minorHAnsi"/>
        </w:rPr>
        <w:t xml:space="preserve"> Staroměstské náměstí 6, 110 15 Praha 1</w:t>
      </w:r>
    </w:p>
    <w:p w14:paraId="03E46D33" w14:textId="77777777" w:rsidR="00080CC8" w:rsidRPr="00F73D66" w:rsidRDefault="00080CC8" w:rsidP="00080CC8">
      <w:pPr>
        <w:spacing w:after="120" w:line="276" w:lineRule="auto"/>
        <w:outlineLvl w:val="0"/>
        <w:rPr>
          <w:rFonts w:cstheme="minorHAnsi"/>
        </w:rPr>
      </w:pPr>
      <w:r>
        <w:rPr>
          <w:rFonts w:cstheme="minorHAnsi"/>
        </w:rPr>
        <w:t>IČO:</w:t>
      </w:r>
      <w:r w:rsidRPr="00F73D66">
        <w:t xml:space="preserve"> </w:t>
      </w:r>
      <w:r w:rsidRPr="00F73D66">
        <w:rPr>
          <w:rFonts w:cstheme="minorHAnsi"/>
        </w:rPr>
        <w:t>66002222</w:t>
      </w:r>
    </w:p>
    <w:p w14:paraId="6D3DF98B" w14:textId="0A91497B" w:rsidR="00080CC8" w:rsidRDefault="00080CC8" w:rsidP="00080CC8">
      <w:pPr>
        <w:spacing w:line="276" w:lineRule="auto"/>
        <w:rPr>
          <w:rFonts w:cstheme="minorHAnsi"/>
        </w:rPr>
      </w:pPr>
      <w:r w:rsidRPr="00A05D4A">
        <w:rPr>
          <w:rFonts w:cstheme="minorHAnsi"/>
        </w:rPr>
        <w:t xml:space="preserve">zastoupený </w:t>
      </w:r>
      <w:r w:rsidR="0031009A">
        <w:rPr>
          <w:rFonts w:cstheme="minorHAnsi"/>
        </w:rPr>
        <w:t>………………………………………….</w:t>
      </w:r>
    </w:p>
    <w:p w14:paraId="7D9B364A" w14:textId="77777777" w:rsidR="00080CC8" w:rsidRPr="0077513A" w:rsidRDefault="00080CC8" w:rsidP="00080CC8">
      <w:pPr>
        <w:spacing w:after="120" w:line="276" w:lineRule="auto"/>
        <w:rPr>
          <w:rFonts w:cstheme="minorHAnsi"/>
        </w:rPr>
      </w:pPr>
      <w:r w:rsidRPr="0077513A">
        <w:rPr>
          <w:rFonts w:cstheme="minorHAnsi"/>
        </w:rPr>
        <w:t>(dále jen „</w:t>
      </w:r>
      <w:r>
        <w:rPr>
          <w:rFonts w:cstheme="minorHAnsi"/>
        </w:rPr>
        <w:t>Agentura</w:t>
      </w:r>
      <w:r w:rsidRPr="0077513A">
        <w:rPr>
          <w:rFonts w:cstheme="minorHAnsi"/>
        </w:rPr>
        <w:t>“)</w:t>
      </w:r>
    </w:p>
    <w:p w14:paraId="467EAB32" w14:textId="77777777" w:rsidR="001B0377" w:rsidRPr="00A05D4A" w:rsidRDefault="001B0377" w:rsidP="001B0377">
      <w:pPr>
        <w:pStyle w:val="Nzev5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a</w:t>
      </w:r>
    </w:p>
    <w:p w14:paraId="047A6FD0" w14:textId="77777777" w:rsidR="001B0377" w:rsidRPr="00A05D4A" w:rsidRDefault="001B0377" w:rsidP="001B0377">
      <w:pPr>
        <w:pStyle w:val="mezera"/>
        <w:rPr>
          <w:rFonts w:asciiTheme="minorHAnsi" w:hAnsiTheme="minorHAnsi" w:cstheme="minorHAnsi"/>
        </w:rPr>
      </w:pPr>
    </w:p>
    <w:p w14:paraId="0C06D56E" w14:textId="6B49A85A" w:rsidR="00A9444C" w:rsidRPr="00746D66" w:rsidRDefault="00A9444C" w:rsidP="00A9444C">
      <w:pPr>
        <w:spacing w:after="120" w:line="276" w:lineRule="auto"/>
      </w:pPr>
      <w:r w:rsidRPr="00746D66">
        <w:rPr>
          <w:rFonts w:cs="Calibri"/>
          <w:b/>
        </w:rPr>
        <w:t>Město</w:t>
      </w:r>
      <w:r w:rsidR="008D7545" w:rsidRPr="00746D66">
        <w:rPr>
          <w:rFonts w:cs="Calibri"/>
          <w:b/>
        </w:rPr>
        <w:t xml:space="preserve"> </w:t>
      </w:r>
    </w:p>
    <w:p w14:paraId="7D3698AD" w14:textId="3A511FE7" w:rsidR="00A9444C" w:rsidRPr="00746D66" w:rsidRDefault="00A9444C" w:rsidP="00A9444C">
      <w:pPr>
        <w:spacing w:after="120" w:line="276" w:lineRule="auto"/>
      </w:pPr>
      <w:r w:rsidRPr="00746D66">
        <w:rPr>
          <w:rFonts w:cs="Calibri"/>
        </w:rPr>
        <w:t>se sídlem:</w:t>
      </w:r>
    </w:p>
    <w:p w14:paraId="328C1C22" w14:textId="609337C8" w:rsidR="00A9444C" w:rsidRPr="00746D66" w:rsidRDefault="00A9444C" w:rsidP="00A9444C">
      <w:pPr>
        <w:spacing w:after="120" w:line="276" w:lineRule="auto"/>
      </w:pPr>
      <w:r w:rsidRPr="00746D66">
        <w:rPr>
          <w:rFonts w:cs="Calibri"/>
        </w:rPr>
        <w:t xml:space="preserve">IČO: </w:t>
      </w:r>
    </w:p>
    <w:p w14:paraId="442024C9" w14:textId="44182EFE" w:rsidR="00A9444C" w:rsidRPr="00746D66" w:rsidRDefault="00A9444C" w:rsidP="00A9444C">
      <w:pPr>
        <w:spacing w:line="276" w:lineRule="auto"/>
        <w:rPr>
          <w:rFonts w:cs="Calibri"/>
        </w:rPr>
      </w:pPr>
      <w:r w:rsidRPr="00746D66">
        <w:rPr>
          <w:rFonts w:cs="Calibri"/>
        </w:rPr>
        <w:t>zastoupen</w:t>
      </w:r>
      <w:r w:rsidR="008D7545" w:rsidRPr="00746D66">
        <w:rPr>
          <w:rFonts w:cs="Calibri"/>
        </w:rPr>
        <w:t>o</w:t>
      </w:r>
    </w:p>
    <w:p w14:paraId="6F75C5FC" w14:textId="6D19D4B9" w:rsidR="00080CC8" w:rsidRPr="0077513A" w:rsidRDefault="00A9444C" w:rsidP="00A9444C">
      <w:pPr>
        <w:spacing w:after="120" w:line="276" w:lineRule="auto"/>
        <w:rPr>
          <w:rFonts w:cstheme="minorHAnsi"/>
        </w:rPr>
      </w:pPr>
      <w:r w:rsidRPr="0077513A">
        <w:rPr>
          <w:rFonts w:cstheme="minorHAnsi"/>
        </w:rPr>
        <w:t xml:space="preserve"> </w:t>
      </w:r>
      <w:r w:rsidR="00080CC8" w:rsidRPr="0077513A">
        <w:rPr>
          <w:rFonts w:cstheme="minorHAnsi"/>
        </w:rPr>
        <w:t>(dále jen „</w:t>
      </w:r>
      <w:r w:rsidR="00080CC8">
        <w:rPr>
          <w:rFonts w:cstheme="minorHAnsi"/>
        </w:rPr>
        <w:t>územní celek</w:t>
      </w:r>
      <w:r w:rsidR="00080CC8" w:rsidRPr="0077513A">
        <w:rPr>
          <w:rFonts w:cstheme="minorHAnsi"/>
        </w:rPr>
        <w:t>“)</w:t>
      </w:r>
    </w:p>
    <w:p w14:paraId="14394864" w14:textId="77777777" w:rsidR="001B0377" w:rsidRPr="00A05D4A" w:rsidRDefault="001B0377" w:rsidP="001B0377">
      <w:pPr>
        <w:pStyle w:val="mezera"/>
        <w:spacing w:line="276" w:lineRule="auto"/>
        <w:rPr>
          <w:rFonts w:asciiTheme="minorHAnsi" w:hAnsiTheme="minorHAnsi" w:cstheme="minorHAnsi"/>
        </w:rPr>
      </w:pPr>
    </w:p>
    <w:p w14:paraId="749AD0E8" w14:textId="77777777" w:rsidR="001B0377" w:rsidRPr="00A05D4A" w:rsidRDefault="001B0377" w:rsidP="001B0377">
      <w:pPr>
        <w:pStyle w:val="Nzev2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s ohledem na</w:t>
      </w:r>
      <w:r>
        <w:rPr>
          <w:rFonts w:asciiTheme="minorHAnsi" w:hAnsiTheme="minorHAnsi" w:cstheme="minorHAnsi"/>
        </w:rPr>
        <w:t xml:space="preserve"> společné přesvědčení</w:t>
      </w:r>
    </w:p>
    <w:p w14:paraId="724D5767" w14:textId="77777777" w:rsidR="001B0377" w:rsidRDefault="001B0377" w:rsidP="001B0377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</w:rPr>
      </w:pPr>
      <w:r w:rsidRPr="00A05D4A">
        <w:rPr>
          <w:rFonts w:cstheme="minorHAnsi"/>
        </w:rPr>
        <w:t xml:space="preserve">o potřebnosti aktivní spolupráce veřejné správy ke zlepšení situace sociálně vyloučených obyvatel a obyvatel ohrožených sociálním vyloučením a ke zlepšení soužití mezi všemi obyvateli </w:t>
      </w:r>
      <w:r>
        <w:rPr>
          <w:rFonts w:cstheme="minorHAnsi"/>
        </w:rPr>
        <w:t>územního celku</w:t>
      </w:r>
      <w:r w:rsidRPr="00A05D4A">
        <w:rPr>
          <w:rFonts w:cstheme="minorHAnsi"/>
        </w:rPr>
        <w:t>,</w:t>
      </w:r>
    </w:p>
    <w:p w14:paraId="1C1F05D4" w14:textId="77777777" w:rsidR="001B0377" w:rsidRPr="00A05D4A" w:rsidRDefault="001B0377" w:rsidP="001B0377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</w:rPr>
      </w:pPr>
      <w:r w:rsidRPr="00A05D4A">
        <w:rPr>
          <w:rFonts w:cstheme="minorHAnsi"/>
        </w:rPr>
        <w:t>o potřebnosti zavádění a zlepšování nástrojů strategického plánování a řízení, jejichž cílem je snižování a eliminace sociálního vyloučení na místní úrovni,</w:t>
      </w:r>
    </w:p>
    <w:p w14:paraId="6D2F4FC8" w14:textId="77777777" w:rsidR="001B0377" w:rsidRPr="00746D66" w:rsidRDefault="001B0377" w:rsidP="001B0377">
      <w:pPr>
        <w:pStyle w:val="Odstavecseseznamem"/>
        <w:numPr>
          <w:ilvl w:val="0"/>
          <w:numId w:val="3"/>
        </w:numPr>
        <w:spacing w:after="6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o </w:t>
      </w:r>
      <w:r w:rsidRPr="00A05D4A">
        <w:rPr>
          <w:rFonts w:cstheme="minorHAnsi"/>
        </w:rPr>
        <w:t>význam</w:t>
      </w:r>
      <w:r>
        <w:rPr>
          <w:rFonts w:cstheme="minorHAnsi"/>
        </w:rPr>
        <w:t>u</w:t>
      </w:r>
      <w:r w:rsidRPr="00A05D4A">
        <w:rPr>
          <w:rFonts w:cstheme="minorHAnsi"/>
        </w:rPr>
        <w:t xml:space="preserve"> úzké spolupráce a koordinace při zmírňování rozsahu a dopadu sociálního vyloučení na </w:t>
      </w:r>
      <w:r w:rsidRPr="00746D66">
        <w:rPr>
          <w:rFonts w:cstheme="minorHAnsi"/>
        </w:rPr>
        <w:t xml:space="preserve">úrovni státu, krajů i obcí, </w:t>
      </w:r>
    </w:p>
    <w:p w14:paraId="4B14AD95" w14:textId="25E7FB4C" w:rsidR="001B0377" w:rsidRPr="00746D66" w:rsidRDefault="001B0377" w:rsidP="001B0377">
      <w:pPr>
        <w:rPr>
          <w:rFonts w:cstheme="minorHAnsi"/>
        </w:rPr>
      </w:pPr>
      <w:r w:rsidRPr="00746D66">
        <w:rPr>
          <w:rFonts w:cstheme="minorHAnsi"/>
        </w:rPr>
        <w:t xml:space="preserve">a na základě cílů a prostředků k jejich dosažení, které jsou uvedeny v Metodice Koordinovaného přístupu k sociálnímu vyloučení 2021+, jejíž obecná část byla schválena usnesením vlády ČR ze dne </w:t>
      </w:r>
      <w:r w:rsidR="00080CC8" w:rsidRPr="00746D66">
        <w:rPr>
          <w:rFonts w:cstheme="minorHAnsi"/>
        </w:rPr>
        <w:t xml:space="preserve">29. 3. 2021 </w:t>
      </w:r>
      <w:r w:rsidRPr="00746D66">
        <w:rPr>
          <w:rFonts w:cstheme="minorHAnsi"/>
        </w:rPr>
        <w:t xml:space="preserve">č. </w:t>
      </w:r>
      <w:r w:rsidR="00080CC8" w:rsidRPr="00746D66">
        <w:rPr>
          <w:rFonts w:cstheme="minorHAnsi"/>
        </w:rPr>
        <w:t>322</w:t>
      </w:r>
      <w:r w:rsidR="00E90C8E" w:rsidRPr="00746D66">
        <w:rPr>
          <w:rFonts w:cstheme="minorHAnsi"/>
        </w:rPr>
        <w:t xml:space="preserve"> a specifická část byla schválena rozhodnutím ministryně ze dne 15. 6. 2021 č. 19/2021. </w:t>
      </w:r>
    </w:p>
    <w:p w14:paraId="735405C4" w14:textId="77777777" w:rsidR="001B0377" w:rsidRPr="00A05D4A" w:rsidRDefault="001B0377" w:rsidP="001B0377">
      <w:pPr>
        <w:pStyle w:val="Nzev4"/>
        <w:spacing w:after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uzavírají toto Memorandum o spolupráci v rámci Koordinovaného přístupu k sociálnímu vyloučení 2021+ (dále jen „Memorandum“).</w:t>
      </w:r>
    </w:p>
    <w:p w14:paraId="796E2BD5" w14:textId="77777777" w:rsidR="001B0377" w:rsidRDefault="001B0377" w:rsidP="001B0377">
      <w:pPr>
        <w:jc w:val="left"/>
        <w:rPr>
          <w:rFonts w:cstheme="minorHAnsi"/>
        </w:rPr>
      </w:pPr>
    </w:p>
    <w:p w14:paraId="12947F7F" w14:textId="77777777" w:rsidR="001B0377" w:rsidRDefault="001B0377" w:rsidP="001B0377">
      <w:pPr>
        <w:jc w:val="left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65EBDB04" w14:textId="77777777" w:rsidR="001B0377" w:rsidRPr="000F49B5" w:rsidRDefault="001B0377" w:rsidP="002827A4">
      <w:pPr>
        <w:spacing w:after="0"/>
        <w:jc w:val="center"/>
        <w:rPr>
          <w:rFonts w:cstheme="minorHAnsi"/>
          <w:b/>
        </w:rPr>
      </w:pPr>
      <w:r w:rsidRPr="000F49B5">
        <w:rPr>
          <w:rFonts w:cstheme="minorHAnsi"/>
          <w:b/>
        </w:rPr>
        <w:lastRenderedPageBreak/>
        <w:t>Článek I.</w:t>
      </w:r>
    </w:p>
    <w:p w14:paraId="243E04EB" w14:textId="77777777" w:rsidR="001B0377" w:rsidRPr="00A05D4A" w:rsidRDefault="001B0377" w:rsidP="001B0377">
      <w:pPr>
        <w:pStyle w:val="Nzev4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Východiska spolupráce</w:t>
      </w:r>
    </w:p>
    <w:p w14:paraId="7A4F6463" w14:textId="77777777" w:rsidR="001B0377" w:rsidRPr="00A05D4A" w:rsidRDefault="001B0377" w:rsidP="001B0377">
      <w:pPr>
        <w:pStyle w:val="odstavec"/>
        <w:numPr>
          <w:ilvl w:val="0"/>
          <w:numId w:val="4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 xml:space="preserve">Uzavření Memoranda vytváří prostor pro úzkou spolupráci a koordinaci obou stran při </w:t>
      </w:r>
      <w:r>
        <w:rPr>
          <w:rFonts w:asciiTheme="minorHAnsi" w:hAnsiTheme="minorHAnsi" w:cstheme="minorHAnsi"/>
        </w:rPr>
        <w:t xml:space="preserve">zavádění a zlepšování nástrojů strategického plánování a řízení v oblasti sociálního </w:t>
      </w:r>
      <w:r w:rsidRPr="00A05D4A">
        <w:rPr>
          <w:rFonts w:asciiTheme="minorHAnsi" w:hAnsiTheme="minorHAnsi" w:cstheme="minorHAnsi"/>
        </w:rPr>
        <w:t>začleňování.</w:t>
      </w:r>
    </w:p>
    <w:p w14:paraId="52CB32EF" w14:textId="77777777" w:rsidR="001B0377" w:rsidRPr="00A05D4A" w:rsidRDefault="001B0377" w:rsidP="001B0377">
      <w:pPr>
        <w:pStyle w:val="odstavec"/>
        <w:numPr>
          <w:ilvl w:val="0"/>
          <w:numId w:val="4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 xml:space="preserve">Spolupráce je založena na zásadě dobrovolnosti. Autonomie obou stran při uplatňování strategií </w:t>
      </w:r>
      <w:r>
        <w:rPr>
          <w:rFonts w:asciiTheme="minorHAnsi" w:hAnsiTheme="minorHAnsi" w:cstheme="minorHAnsi"/>
        </w:rPr>
        <w:t xml:space="preserve">zaměřených na </w:t>
      </w:r>
      <w:r w:rsidRPr="00A05D4A">
        <w:rPr>
          <w:rFonts w:asciiTheme="minorHAnsi" w:hAnsiTheme="minorHAnsi" w:cstheme="minorHAnsi"/>
        </w:rPr>
        <w:t>sociální začleňování</w:t>
      </w:r>
      <w:r>
        <w:rPr>
          <w:rFonts w:asciiTheme="minorHAnsi" w:hAnsiTheme="minorHAnsi" w:cstheme="minorHAnsi"/>
        </w:rPr>
        <w:t xml:space="preserve"> a kvalitní a inkluzivní vzdělávání</w:t>
      </w:r>
      <w:r w:rsidRPr="00A05D4A">
        <w:rPr>
          <w:rFonts w:asciiTheme="minorHAnsi" w:hAnsiTheme="minorHAnsi" w:cstheme="minorHAnsi"/>
        </w:rPr>
        <w:t xml:space="preserve"> není tímto Memorandem dotčena.</w:t>
      </w:r>
    </w:p>
    <w:p w14:paraId="586DD629" w14:textId="77777777" w:rsidR="001B0377" w:rsidRPr="00A05D4A" w:rsidRDefault="001B0377" w:rsidP="001B0377">
      <w:pPr>
        <w:pStyle w:val="odstavec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Spolupráce se řídí </w:t>
      </w:r>
      <w:r w:rsidRPr="00A05D4A">
        <w:rPr>
          <w:rFonts w:asciiTheme="minorHAnsi" w:hAnsiTheme="minorHAnsi" w:cstheme="minorHAnsi"/>
        </w:rPr>
        <w:t>Metodikou Koordinovaného přístupu k sociálnímu vyloučení 2021+ (dále jen „Metodika“)</w:t>
      </w:r>
      <w:r>
        <w:rPr>
          <w:rFonts w:asciiTheme="minorHAnsi" w:hAnsiTheme="minorHAnsi" w:cstheme="minorHAnsi"/>
        </w:rPr>
        <w:t>.</w:t>
      </w:r>
      <w:r w:rsidRPr="00A05D4A">
        <w:rPr>
          <w:rFonts w:asciiTheme="minorHAnsi" w:hAnsiTheme="minorHAnsi" w:cstheme="minorHAnsi"/>
        </w:rPr>
        <w:t xml:space="preserve"> </w:t>
      </w:r>
      <w:r w:rsidRPr="00F719F9">
        <w:rPr>
          <w:rFonts w:asciiTheme="minorHAnsi" w:hAnsiTheme="minorHAnsi" w:cstheme="minorHAnsi"/>
        </w:rPr>
        <w:t>Metodika je</w:t>
      </w:r>
      <w:r w:rsidRPr="00A05D4A">
        <w:rPr>
          <w:rFonts w:asciiTheme="minorHAnsi" w:hAnsiTheme="minorHAnsi" w:cstheme="minorHAnsi"/>
          <w:bCs/>
          <w:iCs/>
        </w:rPr>
        <w:t xml:space="preserve"> v platném a účinném znění vč. příloh dostupná na </w:t>
      </w:r>
      <w:hyperlink r:id="rId7" w:history="1">
        <w:r w:rsidRPr="00150490">
          <w:rPr>
            <w:rStyle w:val="Hypertextovodkaz"/>
            <w:rFonts w:cstheme="minorHAnsi"/>
            <w:bCs/>
          </w:rPr>
          <w:t>www.socialni-zaclenovani.cz</w:t>
        </w:r>
      </w:hyperlink>
      <w:r>
        <w:rPr>
          <w:rFonts w:asciiTheme="minorHAnsi" w:hAnsiTheme="minorHAnsi" w:cstheme="minorHAnsi"/>
          <w:bCs/>
          <w:iCs/>
        </w:rPr>
        <w:t xml:space="preserve"> a územní celek je o změnách v Metodice informován</w:t>
      </w:r>
      <w:r w:rsidRPr="002A7512">
        <w:rPr>
          <w:rFonts w:asciiTheme="minorHAnsi" w:hAnsiTheme="minorHAnsi" w:cstheme="minorHAnsi"/>
          <w:bCs/>
          <w:iCs/>
        </w:rPr>
        <w:t xml:space="preserve"> </w:t>
      </w:r>
      <w:r w:rsidRPr="002A7512">
        <w:rPr>
          <w:rFonts w:asciiTheme="minorHAnsi" w:hAnsiTheme="minorHAnsi" w:cstheme="minorHAnsi"/>
        </w:rPr>
        <w:t xml:space="preserve">a jsou </w:t>
      </w:r>
      <w:r>
        <w:rPr>
          <w:rFonts w:asciiTheme="minorHAnsi" w:hAnsiTheme="minorHAnsi" w:cstheme="minorHAnsi"/>
        </w:rPr>
        <w:t>pro něj závazné</w:t>
      </w:r>
      <w:r w:rsidRPr="002A7512">
        <w:rPr>
          <w:rFonts w:asciiTheme="minorHAnsi" w:hAnsiTheme="minorHAnsi" w:cstheme="minorHAnsi"/>
          <w:bCs/>
          <w:iCs/>
        </w:rPr>
        <w:t>.</w:t>
      </w:r>
    </w:p>
    <w:p w14:paraId="08BDCCD9" w14:textId="77777777" w:rsidR="001B0377" w:rsidRPr="00A05D4A" w:rsidRDefault="001B0377" w:rsidP="002827A4">
      <w:pPr>
        <w:pStyle w:val="Nzev3"/>
        <w:spacing w:after="0"/>
        <w:outlineLvl w:val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Článek II.</w:t>
      </w:r>
    </w:p>
    <w:p w14:paraId="74684E29" w14:textId="77777777" w:rsidR="001B0377" w:rsidRPr="00A05D4A" w:rsidRDefault="001B0377" w:rsidP="001B0377">
      <w:pPr>
        <w:pStyle w:val="Nzev4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Obecný cíl spolupráce</w:t>
      </w:r>
    </w:p>
    <w:p w14:paraId="608B76F9" w14:textId="77777777" w:rsidR="001B0377" w:rsidRPr="00A05D4A" w:rsidRDefault="001B0377" w:rsidP="001B0377">
      <w:pPr>
        <w:pStyle w:val="odstavec"/>
        <w:numPr>
          <w:ilvl w:val="0"/>
          <w:numId w:val="5"/>
        </w:numPr>
        <w:rPr>
          <w:rFonts w:asciiTheme="minorHAnsi" w:hAnsiTheme="minorHAnsi" w:cstheme="minorHAnsi"/>
        </w:rPr>
      </w:pPr>
      <w:r w:rsidRPr="0077513A">
        <w:rPr>
          <w:rFonts w:asciiTheme="minorHAnsi" w:hAnsiTheme="minorHAnsi" w:cstheme="minorHAnsi"/>
        </w:rPr>
        <w:t>Obecným cílem spolupráce je prevence a snížení rozsahu sociálního vyloučení v území a zlepšení soužití mezi všemi obyvateli územního celku.</w:t>
      </w:r>
    </w:p>
    <w:p w14:paraId="616026DD" w14:textId="77777777" w:rsidR="001B0377" w:rsidRPr="00A05D4A" w:rsidRDefault="001B0377" w:rsidP="002827A4">
      <w:pPr>
        <w:pStyle w:val="Nzev3"/>
        <w:spacing w:after="0"/>
        <w:outlineLvl w:val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Článek III.</w:t>
      </w:r>
    </w:p>
    <w:p w14:paraId="40BFE884" w14:textId="77777777" w:rsidR="001B0377" w:rsidRPr="00A05D4A" w:rsidRDefault="001B0377" w:rsidP="001B0377">
      <w:pPr>
        <w:pStyle w:val="Nzev4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Zásady spolupráce a principy součinnosti</w:t>
      </w:r>
    </w:p>
    <w:p w14:paraId="1D47EFF0" w14:textId="77777777" w:rsidR="001B0377" w:rsidRPr="00A05D4A" w:rsidRDefault="001B0377" w:rsidP="001B0377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Obě strany budou využívat k dosažení společného cíle všech dostupných nástrojů, které vyplývají z jejich poslání a jsou v souladu s právním řádem České republiky.</w:t>
      </w:r>
    </w:p>
    <w:p w14:paraId="6BCC97D0" w14:textId="3EDCE16D" w:rsidR="001B0377" w:rsidRPr="00A05D4A" w:rsidRDefault="001B0377" w:rsidP="001B0377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Ve prospěch naplňování cílů si budou zástupci obou stran poskytovat maximální součinnost</w:t>
      </w:r>
      <w:r w:rsidRPr="003850B8">
        <w:rPr>
          <w:rFonts w:asciiTheme="minorHAnsi" w:hAnsiTheme="minorHAnsi" w:cstheme="minorHAnsi"/>
        </w:rPr>
        <w:t>. Na straně územního celku se bude jednat o jeho vedení</w:t>
      </w:r>
      <w:r w:rsidR="009B2B20">
        <w:rPr>
          <w:rFonts w:asciiTheme="minorHAnsi" w:hAnsiTheme="minorHAnsi" w:cstheme="minorHAnsi"/>
        </w:rPr>
        <w:t>,</w:t>
      </w:r>
      <w:r w:rsidRPr="003850B8">
        <w:rPr>
          <w:rFonts w:asciiTheme="minorHAnsi" w:hAnsiTheme="minorHAnsi" w:cstheme="minorHAnsi"/>
        </w:rPr>
        <w:t xml:space="preserve"> další představitele volených orgánů a</w:t>
      </w:r>
      <w:r w:rsidR="009B2B20">
        <w:rPr>
          <w:rFonts w:asciiTheme="minorHAnsi" w:hAnsiTheme="minorHAnsi" w:cstheme="minorHAnsi"/>
        </w:rPr>
        <w:t> </w:t>
      </w:r>
      <w:r w:rsidRPr="003850B8">
        <w:rPr>
          <w:rFonts w:asciiTheme="minorHAnsi" w:hAnsiTheme="minorHAnsi" w:cstheme="minorHAnsi"/>
        </w:rPr>
        <w:t>zaměstnance územního celku, případně členy tematicky dotčených komisí a</w:t>
      </w:r>
      <w:r w:rsidR="009B2B20">
        <w:rPr>
          <w:rFonts w:asciiTheme="minorHAnsi" w:hAnsiTheme="minorHAnsi" w:cstheme="minorHAnsi"/>
        </w:rPr>
        <w:t> </w:t>
      </w:r>
      <w:r w:rsidRPr="003850B8">
        <w:rPr>
          <w:rFonts w:asciiTheme="minorHAnsi" w:hAnsiTheme="minorHAnsi" w:cstheme="minorHAnsi"/>
        </w:rPr>
        <w:t>výborů.</w:t>
      </w:r>
      <w:r w:rsidRPr="00A05D4A">
        <w:rPr>
          <w:rFonts w:asciiTheme="minorHAnsi" w:hAnsiTheme="minorHAnsi" w:cstheme="minorHAnsi"/>
        </w:rPr>
        <w:t xml:space="preserve"> Na straně Agentury se bude jednat o pracovníky vedení, konzultanty a experty Agentury zejména na oblast evropských strukturálních a investičních fondů (ESIF), na jednotlivé oblasti sociálního začleňování a </w:t>
      </w:r>
      <w:r w:rsidR="000C3843">
        <w:rPr>
          <w:rFonts w:asciiTheme="minorHAnsi" w:hAnsiTheme="minorHAnsi" w:cstheme="minorHAnsi"/>
        </w:rPr>
        <w:t xml:space="preserve">na </w:t>
      </w:r>
      <w:r w:rsidRPr="00A05D4A">
        <w:rPr>
          <w:rFonts w:asciiTheme="minorHAnsi" w:hAnsiTheme="minorHAnsi" w:cstheme="minorHAnsi"/>
        </w:rPr>
        <w:t xml:space="preserve">procesy </w:t>
      </w:r>
      <w:r>
        <w:rPr>
          <w:rFonts w:asciiTheme="minorHAnsi" w:hAnsiTheme="minorHAnsi" w:cstheme="minorHAnsi"/>
        </w:rPr>
        <w:t xml:space="preserve">strategického a </w:t>
      </w:r>
      <w:r w:rsidRPr="00A05D4A">
        <w:rPr>
          <w:rFonts w:asciiTheme="minorHAnsi" w:hAnsiTheme="minorHAnsi" w:cstheme="minorHAnsi"/>
        </w:rPr>
        <w:t>participativního plánování.</w:t>
      </w:r>
    </w:p>
    <w:p w14:paraId="22E8E74C" w14:textId="61DEF76A" w:rsidR="001B0377" w:rsidRPr="00A05D4A" w:rsidRDefault="001B0377" w:rsidP="001B0377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Obě strany si budou vzájemně poskytovat data</w:t>
      </w:r>
      <w:r>
        <w:rPr>
          <w:rFonts w:asciiTheme="minorHAnsi" w:hAnsiTheme="minorHAnsi" w:cstheme="minorHAnsi"/>
        </w:rPr>
        <w:t xml:space="preserve">, </w:t>
      </w:r>
      <w:r w:rsidRPr="00A05D4A">
        <w:rPr>
          <w:rFonts w:asciiTheme="minorHAnsi" w:hAnsiTheme="minorHAnsi" w:cstheme="minorHAnsi"/>
        </w:rPr>
        <w:t>podklady</w:t>
      </w:r>
      <w:r>
        <w:rPr>
          <w:rFonts w:asciiTheme="minorHAnsi" w:hAnsiTheme="minorHAnsi" w:cstheme="minorHAnsi"/>
        </w:rPr>
        <w:t xml:space="preserve"> a relevantní poznatky</w:t>
      </w:r>
      <w:r w:rsidRPr="00A05D4A">
        <w:rPr>
          <w:rFonts w:asciiTheme="minorHAnsi" w:hAnsiTheme="minorHAnsi" w:cstheme="minorHAnsi"/>
        </w:rPr>
        <w:t>, které se týkají problematiky sociálního vyloučení</w:t>
      </w:r>
      <w:del w:id="0" w:author="Špatenka Jan" w:date="2022-11-22T15:20:00Z">
        <w:r w:rsidDel="00D7689D">
          <w:rPr>
            <w:rFonts w:asciiTheme="minorHAnsi" w:hAnsiTheme="minorHAnsi" w:cstheme="minorHAnsi"/>
          </w:rPr>
          <w:delText xml:space="preserve"> </w:delText>
        </w:r>
      </w:del>
      <w:r w:rsidR="000C3843">
        <w:rPr>
          <w:rFonts w:asciiTheme="minorHAnsi" w:hAnsiTheme="minorHAnsi" w:cstheme="minorHAnsi"/>
        </w:rPr>
        <w:t>, například</w:t>
      </w:r>
      <w:r w:rsidR="0098598D">
        <w:rPr>
          <w:rFonts w:asciiTheme="minorHAnsi" w:hAnsiTheme="minorHAnsi" w:cstheme="minorHAnsi"/>
        </w:rPr>
        <w:t xml:space="preserve"> </w:t>
      </w:r>
      <w:r w:rsidRPr="00A05D4A">
        <w:rPr>
          <w:rFonts w:asciiTheme="minorHAnsi" w:hAnsiTheme="minorHAnsi" w:cstheme="minorHAnsi"/>
        </w:rPr>
        <w:t>výzkumy, strategické plány</w:t>
      </w:r>
      <w:r w:rsidR="000C3843">
        <w:rPr>
          <w:rFonts w:asciiTheme="minorHAnsi" w:hAnsiTheme="minorHAnsi" w:cstheme="minorHAnsi"/>
        </w:rPr>
        <w:t xml:space="preserve">, informace o </w:t>
      </w:r>
      <w:r>
        <w:rPr>
          <w:rFonts w:asciiTheme="minorHAnsi" w:hAnsiTheme="minorHAnsi" w:cstheme="minorHAnsi"/>
        </w:rPr>
        <w:t>jejich plnění</w:t>
      </w:r>
      <w:r w:rsidR="000C3843">
        <w:rPr>
          <w:rFonts w:asciiTheme="minorHAnsi" w:hAnsiTheme="minorHAnsi" w:cstheme="minorHAnsi"/>
        </w:rPr>
        <w:t>, a</w:t>
      </w:r>
      <w:r>
        <w:rPr>
          <w:rFonts w:asciiTheme="minorHAnsi" w:hAnsiTheme="minorHAnsi" w:cstheme="minorHAnsi"/>
        </w:rPr>
        <w:t xml:space="preserve"> </w:t>
      </w:r>
      <w:r w:rsidRPr="00A05D4A">
        <w:rPr>
          <w:rFonts w:asciiTheme="minorHAnsi" w:hAnsiTheme="minorHAnsi" w:cstheme="minorHAnsi"/>
        </w:rPr>
        <w:t>odborné studie</w:t>
      </w:r>
      <w:r w:rsidR="000C3843">
        <w:rPr>
          <w:rFonts w:asciiTheme="minorHAnsi" w:hAnsiTheme="minorHAnsi" w:cstheme="minorHAnsi"/>
        </w:rPr>
        <w:t>, jakož i další obdobné zdroje</w:t>
      </w:r>
      <w:r w:rsidRPr="00A05D4A">
        <w:rPr>
          <w:rFonts w:asciiTheme="minorHAnsi" w:hAnsiTheme="minorHAnsi" w:cstheme="minorHAnsi"/>
        </w:rPr>
        <w:t xml:space="preserve">  </w:t>
      </w:r>
    </w:p>
    <w:p w14:paraId="5BFE1544" w14:textId="3A0C97BC" w:rsidR="001B0377" w:rsidRPr="00A05D4A" w:rsidRDefault="001B0377" w:rsidP="001B0377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Obě strany budou formou výměny informací,</w:t>
      </w:r>
      <w:r w:rsidRPr="007F7830">
        <w:t xml:space="preserve"> </w:t>
      </w:r>
      <w:r w:rsidRPr="007F7830">
        <w:rPr>
          <w:rFonts w:asciiTheme="minorHAnsi" w:hAnsiTheme="minorHAnsi" w:cstheme="minorHAnsi"/>
        </w:rPr>
        <w:t>vzájemných konzultací, činnosti pracovních skupin a</w:t>
      </w:r>
      <w:r w:rsidR="000C3843">
        <w:rPr>
          <w:rFonts w:asciiTheme="minorHAnsi" w:hAnsiTheme="minorHAnsi" w:cstheme="minorHAnsi"/>
        </w:rPr>
        <w:t> </w:t>
      </w:r>
      <w:r w:rsidRPr="007F7830">
        <w:rPr>
          <w:rFonts w:asciiTheme="minorHAnsi" w:hAnsiTheme="minorHAnsi" w:cstheme="minorHAnsi"/>
        </w:rPr>
        <w:t>realizace odborných seminářů hledat společná stanoviska, cíle a postupy k jejich naplnění.</w:t>
      </w:r>
      <w:r w:rsidRPr="00A05D4A">
        <w:rPr>
          <w:rFonts w:asciiTheme="minorHAnsi" w:hAnsiTheme="minorHAnsi" w:cstheme="minorHAnsi"/>
        </w:rPr>
        <w:t xml:space="preserve"> </w:t>
      </w:r>
    </w:p>
    <w:p w14:paraId="3D82B68F" w14:textId="5111001E" w:rsidR="001B0377" w:rsidRPr="000C3843" w:rsidRDefault="001B0377" w:rsidP="000C3843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Obě strany budou vyvíjet úsilí a vynakládat přiměřené prostředky k</w:t>
      </w:r>
      <w:r w:rsidR="000C3843">
        <w:rPr>
          <w:rFonts w:asciiTheme="minorHAnsi" w:hAnsiTheme="minorHAnsi" w:cstheme="minorHAnsi"/>
        </w:rPr>
        <w:t> </w:t>
      </w:r>
      <w:r w:rsidRPr="00A05D4A">
        <w:rPr>
          <w:rFonts w:asciiTheme="minorHAnsi" w:hAnsiTheme="minorHAnsi" w:cstheme="minorHAnsi"/>
        </w:rPr>
        <w:t>naplňování</w:t>
      </w:r>
      <w:r w:rsidR="000C3843">
        <w:rPr>
          <w:rFonts w:asciiTheme="minorHAnsi" w:hAnsiTheme="minorHAnsi" w:cstheme="minorHAnsi"/>
        </w:rPr>
        <w:t xml:space="preserve"> a vyhodnocování</w:t>
      </w:r>
      <w:r w:rsidRPr="00A05D4A">
        <w:rPr>
          <w:rFonts w:asciiTheme="minorHAnsi" w:hAnsiTheme="minorHAnsi" w:cstheme="minorHAnsi"/>
        </w:rPr>
        <w:t xml:space="preserve"> společných cílů</w:t>
      </w:r>
      <w:r w:rsidRPr="000C3843">
        <w:rPr>
          <w:rFonts w:asciiTheme="minorHAnsi" w:hAnsiTheme="minorHAnsi" w:cstheme="minorHAnsi"/>
        </w:rPr>
        <w:t xml:space="preserve">. </w:t>
      </w:r>
    </w:p>
    <w:p w14:paraId="5AA25228" w14:textId="5A276F77" w:rsidR="001B0377" w:rsidRPr="00A05D4A" w:rsidRDefault="001B0377" w:rsidP="001B0377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Územní celek</w:t>
      </w:r>
      <w:r w:rsidRPr="00A05D4A">
        <w:rPr>
          <w:rFonts w:asciiTheme="minorHAnsi" w:hAnsiTheme="minorHAnsi" w:cstheme="minorHAnsi"/>
        </w:rPr>
        <w:t xml:space="preserve"> se zavazuje, že v průběhu spolupráce s Agenturou bude dbát o prointegrační nastavení svých politik. O prointegračním procesu bude </w:t>
      </w:r>
      <w:r>
        <w:rPr>
          <w:rFonts w:asciiTheme="minorHAnsi" w:hAnsiTheme="minorHAnsi" w:cstheme="minorHAnsi"/>
        </w:rPr>
        <w:t>územní celek</w:t>
      </w:r>
      <w:r w:rsidRPr="00A05D4A">
        <w:rPr>
          <w:rFonts w:asciiTheme="minorHAnsi" w:hAnsiTheme="minorHAnsi" w:cstheme="minorHAnsi"/>
        </w:rPr>
        <w:t xml:space="preserve"> referovat v </w:t>
      </w:r>
      <w:r>
        <w:rPr>
          <w:rFonts w:asciiTheme="minorHAnsi" w:hAnsiTheme="minorHAnsi" w:cstheme="minorHAnsi"/>
        </w:rPr>
        <w:t xml:space="preserve">médiích pravidelně a korektně. </w:t>
      </w:r>
      <w:r w:rsidRPr="00A05D4A">
        <w:rPr>
          <w:rFonts w:asciiTheme="minorHAnsi" w:hAnsiTheme="minorHAnsi" w:cstheme="minorHAnsi"/>
        </w:rPr>
        <w:t>Vzájemné soužití, respekt a tolerance budou základem veřejných prezentací.</w:t>
      </w:r>
      <w:r w:rsidR="000C3843">
        <w:rPr>
          <w:rFonts w:asciiTheme="minorHAnsi" w:hAnsiTheme="minorHAnsi" w:cstheme="minorHAnsi"/>
        </w:rPr>
        <w:t xml:space="preserve"> Praktické segregační postupy nebo</w:t>
      </w:r>
      <w:r w:rsidRPr="00A05D4A">
        <w:rPr>
          <w:rFonts w:asciiTheme="minorHAnsi" w:hAnsiTheme="minorHAnsi" w:cstheme="minorHAnsi"/>
        </w:rPr>
        <w:t xml:space="preserve"> </w:t>
      </w:r>
      <w:r w:rsidR="000C3843">
        <w:rPr>
          <w:rFonts w:asciiTheme="minorHAnsi" w:hAnsiTheme="minorHAnsi" w:cstheme="minorHAnsi"/>
        </w:rPr>
        <w:t>r</w:t>
      </w:r>
      <w:r w:rsidRPr="00A05D4A">
        <w:rPr>
          <w:rFonts w:asciiTheme="minorHAnsi" w:hAnsiTheme="minorHAnsi" w:cstheme="minorHAnsi"/>
        </w:rPr>
        <w:t xml:space="preserve">asistická </w:t>
      </w:r>
      <w:r w:rsidR="000C3843">
        <w:rPr>
          <w:rFonts w:asciiTheme="minorHAnsi" w:hAnsiTheme="minorHAnsi" w:cstheme="minorHAnsi"/>
        </w:rPr>
        <w:t xml:space="preserve">či </w:t>
      </w:r>
      <w:r w:rsidRPr="00A05D4A">
        <w:rPr>
          <w:rFonts w:asciiTheme="minorHAnsi" w:hAnsiTheme="minorHAnsi" w:cstheme="minorHAnsi"/>
        </w:rPr>
        <w:t xml:space="preserve">xenofobní vyjádření ze strany vedení </w:t>
      </w:r>
      <w:r>
        <w:rPr>
          <w:rFonts w:asciiTheme="minorHAnsi" w:hAnsiTheme="minorHAnsi" w:cstheme="minorHAnsi"/>
        </w:rPr>
        <w:t>územního celku</w:t>
      </w:r>
      <w:r w:rsidRPr="00A05D4A">
        <w:rPr>
          <w:rFonts w:asciiTheme="minorHAnsi" w:hAnsiTheme="minorHAnsi" w:cstheme="minorHAnsi"/>
        </w:rPr>
        <w:t>,</w:t>
      </w:r>
      <w:r w:rsidR="0098598D">
        <w:rPr>
          <w:rFonts w:asciiTheme="minorHAnsi" w:hAnsiTheme="minorHAnsi" w:cstheme="minorHAnsi"/>
        </w:rPr>
        <w:t xml:space="preserve"> </w:t>
      </w:r>
      <w:r w:rsidRPr="00A05D4A">
        <w:rPr>
          <w:rFonts w:asciiTheme="minorHAnsi" w:hAnsiTheme="minorHAnsi" w:cstheme="minorHAnsi"/>
        </w:rPr>
        <w:t>jsou pro Agenturu důvodem pro výpověď vzájemné spolupráce.</w:t>
      </w:r>
    </w:p>
    <w:p w14:paraId="2036A9F1" w14:textId="77777777" w:rsidR="001B0377" w:rsidRPr="00A05D4A" w:rsidRDefault="001B0377" w:rsidP="001B0377">
      <w:pPr>
        <w:pStyle w:val="odstavec"/>
        <w:numPr>
          <w:ilvl w:val="0"/>
          <w:numId w:val="6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Obě strany budou součinné v tématu sociálního vyloučení a sociálního začleňování, zejména při tvorbě a naplňová</w:t>
      </w:r>
      <w:r>
        <w:rPr>
          <w:rFonts w:asciiTheme="minorHAnsi" w:hAnsiTheme="minorHAnsi" w:cstheme="minorHAnsi"/>
        </w:rPr>
        <w:t xml:space="preserve">ní plánu sociálního začleňování v rozsahu stanovených odpovědností. </w:t>
      </w:r>
    </w:p>
    <w:p w14:paraId="6C223B1F" w14:textId="77777777" w:rsidR="001B0377" w:rsidRPr="00A05D4A" w:rsidRDefault="001B0377" w:rsidP="002827A4">
      <w:pPr>
        <w:pStyle w:val="Nzev3"/>
        <w:spacing w:after="0"/>
        <w:outlineLvl w:val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lastRenderedPageBreak/>
        <w:t>Článek IV.</w:t>
      </w:r>
    </w:p>
    <w:p w14:paraId="7842F36B" w14:textId="77777777" w:rsidR="001B0377" w:rsidRPr="00A05D4A" w:rsidRDefault="001B0377" w:rsidP="001B0377">
      <w:pPr>
        <w:pStyle w:val="Nzev4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Průběh spolupráce</w:t>
      </w:r>
    </w:p>
    <w:p w14:paraId="3B814416" w14:textId="0D68D939" w:rsidR="001B0377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 xml:space="preserve">Spolupráce se bude řídit </w:t>
      </w:r>
      <w:r>
        <w:rPr>
          <w:rFonts w:asciiTheme="minorHAnsi" w:hAnsiTheme="minorHAnsi" w:cstheme="minorHAnsi"/>
        </w:rPr>
        <w:t>p</w:t>
      </w:r>
      <w:r w:rsidRPr="00A05D4A">
        <w:rPr>
          <w:rFonts w:asciiTheme="minorHAnsi" w:hAnsiTheme="minorHAnsi" w:cstheme="minorHAnsi"/>
        </w:rPr>
        <w:t>opis</w:t>
      </w:r>
      <w:r>
        <w:rPr>
          <w:rFonts w:asciiTheme="minorHAnsi" w:hAnsiTheme="minorHAnsi" w:cstheme="minorHAnsi"/>
        </w:rPr>
        <w:t>em</w:t>
      </w:r>
      <w:r w:rsidRPr="00A05D4A">
        <w:rPr>
          <w:rFonts w:asciiTheme="minorHAnsi" w:hAnsiTheme="minorHAnsi" w:cstheme="minorHAnsi"/>
        </w:rPr>
        <w:t xml:space="preserve"> spolupráce, kter</w:t>
      </w:r>
      <w:r>
        <w:rPr>
          <w:rFonts w:asciiTheme="minorHAnsi" w:hAnsiTheme="minorHAnsi" w:cstheme="minorHAnsi"/>
        </w:rPr>
        <w:t>ý</w:t>
      </w:r>
      <w:r w:rsidRPr="00A05D4A">
        <w:rPr>
          <w:rFonts w:asciiTheme="minorHAnsi" w:hAnsiTheme="minorHAnsi" w:cstheme="minorHAnsi"/>
        </w:rPr>
        <w:t xml:space="preserve"> j</w:t>
      </w:r>
      <w:r>
        <w:rPr>
          <w:rFonts w:asciiTheme="minorHAnsi" w:hAnsiTheme="minorHAnsi" w:cstheme="minorHAnsi"/>
        </w:rPr>
        <w:t>e</w:t>
      </w:r>
      <w:r w:rsidRPr="00A05D4A">
        <w:rPr>
          <w:rFonts w:asciiTheme="minorHAnsi" w:hAnsiTheme="minorHAnsi" w:cstheme="minorHAnsi"/>
        </w:rPr>
        <w:t xml:space="preserve"> přílohou tohoto Memoranda. </w:t>
      </w:r>
      <w:r>
        <w:rPr>
          <w:rFonts w:asciiTheme="minorHAnsi" w:hAnsiTheme="minorHAnsi" w:cstheme="minorHAnsi"/>
        </w:rPr>
        <w:t xml:space="preserve">Popis spolupráce je dohodou obou stran o průběhu spolupráce v definovaném časovém období. Pokud bude spolupráce pokračovat i po uplynutí tohoto časového období, je sjednán a oběma stranami </w:t>
      </w:r>
      <w:r w:rsidR="000C3843">
        <w:rPr>
          <w:rFonts w:asciiTheme="minorHAnsi" w:hAnsiTheme="minorHAnsi" w:cstheme="minorHAnsi"/>
        </w:rPr>
        <w:t xml:space="preserve">podepsán </w:t>
      </w:r>
      <w:r>
        <w:rPr>
          <w:rFonts w:asciiTheme="minorHAnsi" w:hAnsiTheme="minorHAnsi" w:cstheme="minorHAnsi"/>
        </w:rPr>
        <w:t xml:space="preserve">popis spolupráce nový. </w:t>
      </w:r>
    </w:p>
    <w:p w14:paraId="691DCF57" w14:textId="77777777" w:rsidR="001B0377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Plán sociálního začleňování</w:t>
      </w:r>
      <w:r>
        <w:rPr>
          <w:rFonts w:asciiTheme="minorHAnsi" w:hAnsiTheme="minorHAnsi" w:cstheme="minorHAnsi"/>
        </w:rPr>
        <w:t xml:space="preserve"> </w:t>
      </w:r>
      <w:r w:rsidRPr="00A05D4A">
        <w:rPr>
          <w:rFonts w:asciiTheme="minorHAnsi" w:hAnsiTheme="minorHAnsi" w:cstheme="minorHAnsi"/>
        </w:rPr>
        <w:t>bude připraven postupem a podle harmonogramu uvedeného v </w:t>
      </w:r>
      <w:r>
        <w:rPr>
          <w:rFonts w:asciiTheme="minorHAnsi" w:hAnsiTheme="minorHAnsi" w:cstheme="minorHAnsi"/>
        </w:rPr>
        <w:t>p</w:t>
      </w:r>
      <w:r w:rsidRPr="00A05D4A">
        <w:rPr>
          <w:rFonts w:asciiTheme="minorHAnsi" w:hAnsiTheme="minorHAnsi" w:cstheme="minorHAnsi"/>
        </w:rPr>
        <w:t xml:space="preserve">opisu spolupráce a v souladu s Metodikou. </w:t>
      </w:r>
    </w:p>
    <w:p w14:paraId="37A82428" w14:textId="77777777" w:rsidR="001B0377" w:rsidRPr="00B70B86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 xml:space="preserve">V rámci spolupráce je zřízeno </w:t>
      </w:r>
      <w:r>
        <w:rPr>
          <w:rFonts w:asciiTheme="minorHAnsi" w:hAnsiTheme="minorHAnsi" w:cstheme="minorHAnsi"/>
        </w:rPr>
        <w:t>l</w:t>
      </w:r>
      <w:r w:rsidRPr="00A05D4A">
        <w:rPr>
          <w:rFonts w:asciiTheme="minorHAnsi" w:hAnsiTheme="minorHAnsi" w:cstheme="minorHAnsi"/>
        </w:rPr>
        <w:t xml:space="preserve">okální partnerství jako expertní poradní orgán, který poskytuje </w:t>
      </w:r>
      <w:r>
        <w:rPr>
          <w:rFonts w:asciiTheme="minorHAnsi" w:hAnsiTheme="minorHAnsi" w:cstheme="minorHAnsi"/>
        </w:rPr>
        <w:t>územnímu celku</w:t>
      </w:r>
      <w:r w:rsidRPr="00A05D4A">
        <w:rPr>
          <w:rFonts w:asciiTheme="minorHAnsi" w:hAnsiTheme="minorHAnsi" w:cstheme="minorHAnsi"/>
        </w:rPr>
        <w:t xml:space="preserve"> odbornou podporu v oblasti sociálního začleňování. Lokální partnerství projedn</w:t>
      </w:r>
      <w:r>
        <w:rPr>
          <w:rFonts w:asciiTheme="minorHAnsi" w:hAnsiTheme="minorHAnsi" w:cstheme="minorHAnsi"/>
        </w:rPr>
        <w:t>ává klíčové výstupy spolupráce,</w:t>
      </w:r>
      <w:r w:rsidRPr="00A05D4A">
        <w:rPr>
          <w:rFonts w:asciiTheme="minorHAnsi" w:hAnsiTheme="minorHAnsi" w:cstheme="minorHAnsi"/>
        </w:rPr>
        <w:t xml:space="preserve"> podporuje koordinaci činností stran Memoranda a dalších aktérů sociálního začleňování v</w:t>
      </w:r>
      <w:r>
        <w:rPr>
          <w:rFonts w:asciiTheme="minorHAnsi" w:hAnsiTheme="minorHAnsi" w:cstheme="minorHAnsi"/>
        </w:rPr>
        <w:t> územním celku a vydává odborná doporučení formou stanovisek</w:t>
      </w:r>
      <w:r w:rsidRPr="00A05D4A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Územní celek</w:t>
      </w:r>
      <w:r w:rsidRPr="00A05D4A">
        <w:rPr>
          <w:rFonts w:asciiTheme="minorHAnsi" w:hAnsiTheme="minorHAnsi" w:cstheme="minorHAnsi"/>
        </w:rPr>
        <w:t xml:space="preserve"> se ve spolupráci s Agenturou zavazuje organizačně zajistit a vést jednání </w:t>
      </w:r>
      <w:r>
        <w:rPr>
          <w:rFonts w:asciiTheme="minorHAnsi" w:hAnsiTheme="minorHAnsi" w:cstheme="minorHAnsi"/>
        </w:rPr>
        <w:t>l</w:t>
      </w:r>
      <w:r w:rsidRPr="00A05D4A">
        <w:rPr>
          <w:rFonts w:asciiTheme="minorHAnsi" w:hAnsiTheme="minorHAnsi" w:cstheme="minorHAnsi"/>
        </w:rPr>
        <w:t>okálního partnerství. Podrobnosti o jeho složení a kompetencích jsou uvedeny v </w:t>
      </w:r>
      <w:r>
        <w:rPr>
          <w:rFonts w:asciiTheme="minorHAnsi" w:hAnsiTheme="minorHAnsi" w:cstheme="minorHAnsi"/>
        </w:rPr>
        <w:t>p</w:t>
      </w:r>
      <w:r w:rsidRPr="00A05D4A">
        <w:rPr>
          <w:rFonts w:asciiTheme="minorHAnsi" w:hAnsiTheme="minorHAnsi" w:cstheme="minorHAnsi"/>
        </w:rPr>
        <w:t>opisu spolupráce.</w:t>
      </w:r>
    </w:p>
    <w:p w14:paraId="487FED6B" w14:textId="5462A9C5" w:rsidR="001B0377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Plán sociálního začleňování bude projednán v rámci lokálního partnerství formou projednání na místě nebo formou distančního připomínkového řízení. </w:t>
      </w:r>
      <w:r w:rsidR="002A24C6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>okální partnerství vydáv</w:t>
      </w:r>
      <w:r w:rsidR="002A24C6">
        <w:rPr>
          <w:rFonts w:asciiTheme="minorHAnsi" w:hAnsiTheme="minorHAnsi" w:cstheme="minorHAnsi"/>
        </w:rPr>
        <w:t>á</w:t>
      </w:r>
      <w:r>
        <w:rPr>
          <w:rFonts w:asciiTheme="minorHAnsi" w:hAnsiTheme="minorHAnsi" w:cstheme="minorHAnsi"/>
        </w:rPr>
        <w:t xml:space="preserve"> stanovisko k finální podobě plánu sociálního začleňování před jeho předložením</w:t>
      </w:r>
      <w:r w:rsidR="002A24C6">
        <w:rPr>
          <w:rFonts w:asciiTheme="minorHAnsi" w:hAnsiTheme="minorHAnsi" w:cstheme="minorHAnsi"/>
        </w:rPr>
        <w:t xml:space="preserve"> příslušnému</w:t>
      </w:r>
      <w:r w:rsidR="0098598D">
        <w:rPr>
          <w:rFonts w:asciiTheme="minorHAnsi" w:hAnsiTheme="minorHAnsi" w:cstheme="minorHAnsi"/>
        </w:rPr>
        <w:t xml:space="preserve"> </w:t>
      </w:r>
      <w:r w:rsidRPr="00E0406E">
        <w:rPr>
          <w:rFonts w:asciiTheme="minorHAnsi" w:hAnsiTheme="minorHAnsi" w:cstheme="minorHAnsi"/>
        </w:rPr>
        <w:t>orgánu územního celku k</w:t>
      </w:r>
      <w:r w:rsidR="002A24C6">
        <w:rPr>
          <w:rFonts w:asciiTheme="minorHAnsi" w:hAnsiTheme="minorHAnsi" w:cstheme="minorHAnsi"/>
        </w:rPr>
        <w:t xml:space="preserve"> projednání a </w:t>
      </w:r>
      <w:r w:rsidRPr="00E0406E">
        <w:rPr>
          <w:rFonts w:asciiTheme="minorHAnsi" w:hAnsiTheme="minorHAnsi" w:cstheme="minorHAnsi"/>
        </w:rPr>
        <w:t>schválení.</w:t>
      </w:r>
      <w:r>
        <w:rPr>
          <w:rFonts w:asciiTheme="minorHAnsi" w:hAnsiTheme="minorHAnsi" w:cstheme="minorHAnsi"/>
        </w:rPr>
        <w:t xml:space="preserve"> </w:t>
      </w:r>
    </w:p>
    <w:p w14:paraId="718210EE" w14:textId="414A8863" w:rsidR="001B0377" w:rsidRDefault="0098598D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2A24C6">
        <w:rPr>
          <w:rFonts w:asciiTheme="minorHAnsi" w:hAnsiTheme="minorHAnsi" w:cstheme="minorHAnsi"/>
        </w:rPr>
        <w:t>lán sociálního začleňování lze v průběhu spolupráce měnit</w:t>
      </w:r>
      <w:r w:rsidR="001B0377">
        <w:rPr>
          <w:rFonts w:asciiTheme="minorHAnsi" w:hAnsiTheme="minorHAnsi" w:cstheme="minorHAnsi"/>
        </w:rPr>
        <w:t>. Z</w:t>
      </w:r>
      <w:r w:rsidR="001B0377" w:rsidRPr="00763D7B">
        <w:rPr>
          <w:rFonts w:asciiTheme="minorHAnsi" w:hAnsiTheme="minorHAnsi" w:cstheme="minorHAnsi"/>
        </w:rPr>
        <w:t>měny je nutné projednat ve stejném režimu jako nov</w:t>
      </w:r>
      <w:r>
        <w:rPr>
          <w:rFonts w:asciiTheme="minorHAnsi" w:hAnsiTheme="minorHAnsi" w:cstheme="minorHAnsi"/>
        </w:rPr>
        <w:t>ý</w:t>
      </w:r>
      <w:r w:rsidR="001B0377" w:rsidRPr="00763D7B">
        <w:rPr>
          <w:rFonts w:asciiTheme="minorHAnsi" w:hAnsiTheme="minorHAnsi" w:cstheme="minorHAnsi"/>
        </w:rPr>
        <w:t xml:space="preserve"> dokument s tím, že na straně územního celku</w:t>
      </w:r>
      <w:r w:rsidR="001B0377">
        <w:rPr>
          <w:rFonts w:asciiTheme="minorHAnsi" w:hAnsiTheme="minorHAnsi" w:cstheme="minorHAnsi"/>
        </w:rPr>
        <w:t xml:space="preserve"> </w:t>
      </w:r>
      <w:r w:rsidR="001B0377" w:rsidRPr="00763D7B">
        <w:rPr>
          <w:rFonts w:asciiTheme="minorHAnsi" w:hAnsiTheme="minorHAnsi" w:cstheme="minorHAnsi"/>
        </w:rPr>
        <w:t xml:space="preserve">může být usnesením zastupitelstva </w:t>
      </w:r>
      <w:r w:rsidR="001B0377">
        <w:rPr>
          <w:rFonts w:asciiTheme="minorHAnsi" w:hAnsiTheme="minorHAnsi" w:cstheme="minorHAnsi"/>
        </w:rPr>
        <w:t>územního celku</w:t>
      </w:r>
      <w:r w:rsidR="001B0377" w:rsidRPr="00763D7B">
        <w:rPr>
          <w:rFonts w:asciiTheme="minorHAnsi" w:hAnsiTheme="minorHAnsi" w:cstheme="minorHAnsi"/>
        </w:rPr>
        <w:t xml:space="preserve">, či pokud se nejedná o obec, orgánu územního celku plnícímu obdobnou funkci jako zastupitelstvo </w:t>
      </w:r>
      <w:r w:rsidR="001B0377">
        <w:rPr>
          <w:rFonts w:asciiTheme="minorHAnsi" w:hAnsiTheme="minorHAnsi" w:cstheme="minorHAnsi"/>
        </w:rPr>
        <w:t xml:space="preserve">územního celku, </w:t>
      </w:r>
      <w:r w:rsidR="001B0377" w:rsidRPr="00763D7B">
        <w:rPr>
          <w:rFonts w:asciiTheme="minorHAnsi" w:hAnsiTheme="minorHAnsi" w:cstheme="minorHAnsi"/>
        </w:rPr>
        <w:t xml:space="preserve">při </w:t>
      </w:r>
      <w:r w:rsidR="001B0377">
        <w:rPr>
          <w:rFonts w:asciiTheme="minorHAnsi" w:hAnsiTheme="minorHAnsi" w:cstheme="minorHAnsi"/>
        </w:rPr>
        <w:t>je</w:t>
      </w:r>
      <w:r>
        <w:rPr>
          <w:rFonts w:asciiTheme="minorHAnsi" w:hAnsiTheme="minorHAnsi" w:cstheme="minorHAnsi"/>
        </w:rPr>
        <w:t>ho</w:t>
      </w:r>
      <w:r w:rsidR="001B0377" w:rsidRPr="00763D7B">
        <w:rPr>
          <w:rFonts w:asciiTheme="minorHAnsi" w:hAnsiTheme="minorHAnsi" w:cstheme="minorHAnsi"/>
        </w:rPr>
        <w:t xml:space="preserve"> schvalování svěřena kompetence pro provádění </w:t>
      </w:r>
      <w:r w:rsidR="001B0377">
        <w:rPr>
          <w:rFonts w:asciiTheme="minorHAnsi" w:hAnsiTheme="minorHAnsi" w:cstheme="minorHAnsi"/>
        </w:rPr>
        <w:t>změn</w:t>
      </w:r>
      <w:r w:rsidR="001B0377" w:rsidRPr="00763D7B">
        <w:rPr>
          <w:rFonts w:asciiTheme="minorHAnsi" w:hAnsiTheme="minorHAnsi" w:cstheme="minorHAnsi"/>
        </w:rPr>
        <w:t xml:space="preserve"> radě či odpovídajícímu orgánu územního celku, případně starostovi/</w:t>
      </w:r>
      <w:proofErr w:type="spellStart"/>
      <w:r w:rsidR="001B0377" w:rsidRPr="00763D7B">
        <w:rPr>
          <w:rFonts w:asciiTheme="minorHAnsi" w:hAnsiTheme="minorHAnsi" w:cstheme="minorHAnsi"/>
        </w:rPr>
        <w:t>ce</w:t>
      </w:r>
      <w:proofErr w:type="spellEnd"/>
      <w:r w:rsidR="001B0377" w:rsidRPr="00763D7B">
        <w:rPr>
          <w:rFonts w:asciiTheme="minorHAnsi" w:hAnsiTheme="minorHAnsi" w:cstheme="minorHAnsi"/>
        </w:rPr>
        <w:t xml:space="preserve"> v případě, že v</w:t>
      </w:r>
      <w:r w:rsidR="001B0377">
        <w:rPr>
          <w:rFonts w:asciiTheme="minorHAnsi" w:hAnsiTheme="minorHAnsi" w:cstheme="minorHAnsi"/>
        </w:rPr>
        <w:t> územním celku</w:t>
      </w:r>
      <w:r w:rsidR="001B0377" w:rsidRPr="00763D7B">
        <w:rPr>
          <w:rFonts w:asciiTheme="minorHAnsi" w:hAnsiTheme="minorHAnsi" w:cstheme="minorHAnsi"/>
        </w:rPr>
        <w:t xml:space="preserve"> není orgán rady.</w:t>
      </w:r>
    </w:p>
    <w:p w14:paraId="7F66F55F" w14:textId="431705DA" w:rsidR="0098598D" w:rsidRDefault="0098598D" w:rsidP="0098598D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Popis spolupráce lze v průběhu spolupráce také měnit. Z</w:t>
      </w:r>
      <w:r w:rsidRPr="00763D7B">
        <w:rPr>
          <w:rFonts w:asciiTheme="minorHAnsi" w:hAnsiTheme="minorHAnsi" w:cstheme="minorHAnsi"/>
        </w:rPr>
        <w:t xml:space="preserve">měny </w:t>
      </w:r>
      <w:r>
        <w:rPr>
          <w:rFonts w:asciiTheme="minorHAnsi" w:hAnsiTheme="minorHAnsi" w:cstheme="minorHAnsi"/>
        </w:rPr>
        <w:t>popisu spolupráce jsou vždy projednány a schváleny lokálním partnerstvím, přičemž účinné jsou dnem podpisu kompetentního představitele územního celku (politika sociálního začleňování) a ředitele Agentury</w:t>
      </w:r>
    </w:p>
    <w:p w14:paraId="25D0745F" w14:textId="2CAD1886" w:rsidR="001B0377" w:rsidRPr="00A05D4A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Územní celek ve spolupráci s Agenturou minimálně jednou ročně vyhodnocuje popis spolupráce a</w:t>
      </w:r>
      <w:r w:rsidR="002A24C6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plán sociálního začleňování. Zpráva o vyhodnocení naplňování popisů spolupráce a plánu sociálního začleňování je jedenkrát ročně předkládána na vědomí </w:t>
      </w:r>
      <w:r w:rsidR="006E32A1">
        <w:rPr>
          <w:rFonts w:asciiTheme="minorHAnsi" w:hAnsiTheme="minorHAnsi" w:cstheme="minorHAnsi"/>
        </w:rPr>
        <w:t>zastupitelstvu (či orgánu plnícímu obdobnou funkci v případech, že nejde o obec či kraj)</w:t>
      </w:r>
      <w:r w:rsidRPr="00763D7B">
        <w:rPr>
          <w:rFonts w:asciiTheme="minorHAnsi" w:hAnsiTheme="minorHAnsi" w:cstheme="minorHAnsi"/>
        </w:rPr>
        <w:t xml:space="preserve"> územního celku.</w:t>
      </w:r>
      <w:r>
        <w:rPr>
          <w:rFonts w:asciiTheme="minorHAnsi" w:hAnsiTheme="minorHAnsi" w:cstheme="minorHAnsi"/>
        </w:rPr>
        <w:t xml:space="preserve"> </w:t>
      </w:r>
    </w:p>
    <w:p w14:paraId="490D285E" w14:textId="6EC750F9" w:rsidR="001B0377" w:rsidRPr="006A3427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Pověřený zástupce územního celku</w:t>
      </w:r>
      <w:r w:rsidRPr="00010E3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 oblast</w:t>
      </w:r>
      <w:r w:rsidRPr="006A3427">
        <w:rPr>
          <w:rFonts w:asciiTheme="minorHAnsi" w:hAnsiTheme="minorHAnsi" w:cstheme="minorHAnsi"/>
        </w:rPr>
        <w:t xml:space="preserve"> sociálního začleňování </w:t>
      </w:r>
      <w:r>
        <w:rPr>
          <w:rFonts w:asciiTheme="minorHAnsi" w:hAnsiTheme="minorHAnsi" w:cstheme="minorHAnsi"/>
        </w:rPr>
        <w:t>uvedený v</w:t>
      </w:r>
      <w:r w:rsidR="006E32A1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popisu spolupráce </w:t>
      </w:r>
      <w:r w:rsidRPr="006A3427">
        <w:rPr>
          <w:rFonts w:asciiTheme="minorHAnsi" w:hAnsiTheme="minorHAnsi" w:cstheme="minorHAnsi"/>
        </w:rPr>
        <w:t xml:space="preserve">odpovídá za </w:t>
      </w:r>
      <w:r>
        <w:rPr>
          <w:rFonts w:asciiTheme="minorHAnsi" w:hAnsiTheme="minorHAnsi" w:cstheme="minorHAnsi"/>
        </w:rPr>
        <w:t xml:space="preserve">nastavení, </w:t>
      </w:r>
      <w:r w:rsidRPr="006A3427">
        <w:rPr>
          <w:rFonts w:asciiTheme="minorHAnsi" w:hAnsiTheme="minorHAnsi" w:cstheme="minorHAnsi"/>
        </w:rPr>
        <w:t xml:space="preserve">průběh </w:t>
      </w:r>
      <w:r>
        <w:rPr>
          <w:rFonts w:asciiTheme="minorHAnsi" w:hAnsiTheme="minorHAnsi" w:cstheme="minorHAnsi"/>
        </w:rPr>
        <w:t xml:space="preserve">a výsledky </w:t>
      </w:r>
      <w:r w:rsidRPr="006A3427">
        <w:rPr>
          <w:rFonts w:asciiTheme="minorHAnsi" w:hAnsiTheme="minorHAnsi" w:cstheme="minorHAnsi"/>
        </w:rPr>
        <w:t xml:space="preserve">spolupráce ze strany </w:t>
      </w:r>
      <w:r>
        <w:rPr>
          <w:rFonts w:asciiTheme="minorHAnsi" w:hAnsiTheme="minorHAnsi" w:cstheme="minorHAnsi"/>
        </w:rPr>
        <w:t>územního celku</w:t>
      </w:r>
      <w:r w:rsidRPr="006A3427">
        <w:rPr>
          <w:rFonts w:asciiTheme="minorHAnsi" w:hAnsiTheme="minorHAnsi" w:cstheme="minorHAnsi"/>
        </w:rPr>
        <w:t>.</w:t>
      </w:r>
    </w:p>
    <w:p w14:paraId="18D27F68" w14:textId="31FE2941" w:rsidR="001B0377" w:rsidRPr="006A3427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 w:rsidRPr="006A3427">
        <w:rPr>
          <w:rFonts w:asciiTheme="minorHAnsi" w:hAnsiTheme="minorHAnsi" w:cstheme="minorHAnsi"/>
        </w:rPr>
        <w:t>Manažer sociálního začleňování uvedený v</w:t>
      </w:r>
      <w:r w:rsidR="006E32A1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p</w:t>
      </w:r>
      <w:r w:rsidRPr="006A3427">
        <w:rPr>
          <w:rFonts w:asciiTheme="minorHAnsi" w:hAnsiTheme="minorHAnsi" w:cstheme="minorHAnsi"/>
        </w:rPr>
        <w:t xml:space="preserve">opisu spolupráce zajišťuje činnost </w:t>
      </w:r>
      <w:r>
        <w:rPr>
          <w:rFonts w:asciiTheme="minorHAnsi" w:hAnsiTheme="minorHAnsi" w:cstheme="minorHAnsi"/>
        </w:rPr>
        <w:t>l</w:t>
      </w:r>
      <w:r w:rsidRPr="006A3427">
        <w:rPr>
          <w:rFonts w:asciiTheme="minorHAnsi" w:hAnsiTheme="minorHAnsi" w:cstheme="minorHAnsi"/>
        </w:rPr>
        <w:t xml:space="preserve">okálního partnerství, součinnost orgánů a složek </w:t>
      </w:r>
      <w:r>
        <w:rPr>
          <w:rFonts w:asciiTheme="minorHAnsi" w:hAnsiTheme="minorHAnsi" w:cstheme="minorHAnsi"/>
        </w:rPr>
        <w:t>územního celku</w:t>
      </w:r>
      <w:r w:rsidRPr="00010E3D">
        <w:rPr>
          <w:rFonts w:asciiTheme="minorHAnsi" w:hAnsiTheme="minorHAnsi" w:cstheme="minorHAnsi"/>
        </w:rPr>
        <w:t xml:space="preserve"> </w:t>
      </w:r>
      <w:r w:rsidRPr="006A3427">
        <w:rPr>
          <w:rFonts w:asciiTheme="minorHAnsi" w:hAnsiTheme="minorHAnsi" w:cstheme="minorHAnsi"/>
        </w:rPr>
        <w:t>v</w:t>
      </w:r>
      <w:r w:rsidR="006E32A1">
        <w:rPr>
          <w:rFonts w:asciiTheme="minorHAnsi" w:hAnsiTheme="minorHAnsi" w:cstheme="minorHAnsi"/>
        </w:rPr>
        <w:t> </w:t>
      </w:r>
      <w:r w:rsidRPr="006A3427">
        <w:rPr>
          <w:rFonts w:asciiTheme="minorHAnsi" w:hAnsiTheme="minorHAnsi" w:cstheme="minorHAnsi"/>
        </w:rPr>
        <w:t>oblasti sociálního začleňování a</w:t>
      </w:r>
      <w:r w:rsidR="002A24C6">
        <w:rPr>
          <w:rFonts w:asciiTheme="minorHAnsi" w:hAnsiTheme="minorHAnsi" w:cstheme="minorHAnsi"/>
        </w:rPr>
        <w:t> </w:t>
      </w:r>
      <w:r w:rsidRPr="006A3427">
        <w:rPr>
          <w:rFonts w:asciiTheme="minorHAnsi" w:hAnsiTheme="minorHAnsi" w:cstheme="minorHAnsi"/>
        </w:rPr>
        <w:t xml:space="preserve">spolupráci </w:t>
      </w:r>
      <w:r>
        <w:rPr>
          <w:rFonts w:asciiTheme="minorHAnsi" w:hAnsiTheme="minorHAnsi" w:cstheme="minorHAnsi"/>
        </w:rPr>
        <w:t>územního celku</w:t>
      </w:r>
      <w:r w:rsidR="002A24C6">
        <w:rPr>
          <w:rFonts w:asciiTheme="minorHAnsi" w:hAnsiTheme="minorHAnsi" w:cstheme="minorHAnsi"/>
        </w:rPr>
        <w:t xml:space="preserve"> s</w:t>
      </w:r>
      <w:r w:rsidR="006E32A1">
        <w:rPr>
          <w:rFonts w:asciiTheme="minorHAnsi" w:hAnsiTheme="minorHAnsi" w:cstheme="minorHAnsi"/>
        </w:rPr>
        <w:t> </w:t>
      </w:r>
      <w:r w:rsidR="002A24C6">
        <w:rPr>
          <w:rFonts w:asciiTheme="minorHAnsi" w:hAnsiTheme="minorHAnsi" w:cstheme="minorHAnsi"/>
        </w:rPr>
        <w:t>Agenturou</w:t>
      </w:r>
      <w:r>
        <w:rPr>
          <w:rFonts w:asciiTheme="minorHAnsi" w:hAnsiTheme="minorHAnsi" w:cstheme="minorHAnsi"/>
        </w:rPr>
        <w:t xml:space="preserve">. </w:t>
      </w:r>
    </w:p>
    <w:p w14:paraId="5E6E89C7" w14:textId="77777777" w:rsidR="001B0377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 w:rsidRPr="00327FE4">
        <w:rPr>
          <w:rFonts w:asciiTheme="minorHAnsi" w:hAnsiTheme="minorHAnsi" w:cstheme="minorHAnsi"/>
        </w:rPr>
        <w:t xml:space="preserve">Funkce pověřeného zástupce pro oblast sociálního začleňování a manažera sociálního začleňování jsou vzájemně slučitelné. </w:t>
      </w:r>
      <w:r w:rsidRPr="006A3427">
        <w:rPr>
          <w:rFonts w:asciiTheme="minorHAnsi" w:hAnsiTheme="minorHAnsi" w:cstheme="minorHAnsi"/>
        </w:rPr>
        <w:t xml:space="preserve">Osoby tyto funkce vykonávající mohou být změněny </w:t>
      </w:r>
      <w:r>
        <w:rPr>
          <w:rFonts w:asciiTheme="minorHAnsi" w:hAnsiTheme="minorHAnsi" w:cstheme="minorHAnsi"/>
        </w:rPr>
        <w:t>jednostranným oznámením</w:t>
      </w:r>
      <w:r w:rsidRPr="0097276C">
        <w:rPr>
          <w:rFonts w:asciiTheme="minorHAnsi" w:hAnsiTheme="minorHAnsi" w:cstheme="minorHAnsi"/>
        </w:rPr>
        <w:t xml:space="preserve"> </w:t>
      </w:r>
      <w:r w:rsidRPr="007F7830">
        <w:rPr>
          <w:rFonts w:asciiTheme="minorHAnsi" w:hAnsiTheme="minorHAnsi" w:cstheme="minorHAnsi"/>
        </w:rPr>
        <w:t>starosty/</w:t>
      </w:r>
      <w:proofErr w:type="spellStart"/>
      <w:r w:rsidRPr="007F7830">
        <w:rPr>
          <w:rFonts w:asciiTheme="minorHAnsi" w:hAnsiTheme="minorHAnsi" w:cstheme="minorHAnsi"/>
        </w:rPr>
        <w:t>ky</w:t>
      </w:r>
      <w:proofErr w:type="spellEnd"/>
      <w:r w:rsidRPr="007F7830">
        <w:rPr>
          <w:rFonts w:asciiTheme="minorHAnsi" w:hAnsiTheme="minorHAnsi" w:cstheme="minorHAnsi"/>
        </w:rPr>
        <w:t xml:space="preserve"> či statutárního zástupce územního celku</w:t>
      </w:r>
      <w:r w:rsidRPr="0097276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Agentuře </w:t>
      </w:r>
      <w:r w:rsidRPr="0097276C">
        <w:rPr>
          <w:rFonts w:asciiTheme="minorHAnsi" w:hAnsiTheme="minorHAnsi" w:cstheme="minorHAnsi"/>
        </w:rPr>
        <w:t>bez</w:t>
      </w:r>
      <w:r w:rsidRPr="006A3427">
        <w:rPr>
          <w:rFonts w:asciiTheme="minorHAnsi" w:hAnsiTheme="minorHAnsi" w:cstheme="minorHAnsi"/>
        </w:rPr>
        <w:t xml:space="preserve"> nutnosti</w:t>
      </w:r>
      <w:r>
        <w:rPr>
          <w:rFonts w:asciiTheme="minorHAnsi" w:hAnsiTheme="minorHAnsi" w:cstheme="minorHAnsi"/>
        </w:rPr>
        <w:t xml:space="preserve"> změny popisů spolupráce</w:t>
      </w:r>
      <w:r w:rsidRPr="006A3427">
        <w:rPr>
          <w:rFonts w:asciiTheme="minorHAnsi" w:hAnsiTheme="minorHAnsi" w:cstheme="minorHAnsi"/>
        </w:rPr>
        <w:t>.</w:t>
      </w:r>
    </w:p>
    <w:p w14:paraId="51A87EB1" w14:textId="6F7A5F02" w:rsidR="001B0377" w:rsidRPr="00327FE4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 w:rsidRPr="00327FE4">
        <w:rPr>
          <w:rFonts w:asciiTheme="minorHAnsi" w:hAnsiTheme="minorHAnsi" w:cstheme="minorHAnsi"/>
        </w:rPr>
        <w:lastRenderedPageBreak/>
        <w:t xml:space="preserve">Osoba vedoucího </w:t>
      </w:r>
      <w:r>
        <w:rPr>
          <w:rFonts w:asciiTheme="minorHAnsi" w:hAnsiTheme="minorHAnsi" w:cstheme="minorHAnsi"/>
        </w:rPr>
        <w:t>oddělení regionálního centra</w:t>
      </w:r>
      <w:r w:rsidRPr="00327FE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Agentury </w:t>
      </w:r>
      <w:r w:rsidRPr="00327FE4">
        <w:rPr>
          <w:rFonts w:asciiTheme="minorHAnsi" w:hAnsiTheme="minorHAnsi" w:cstheme="minorHAnsi"/>
        </w:rPr>
        <w:t>uvedená v</w:t>
      </w:r>
      <w:r w:rsidR="006E32A1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popisu</w:t>
      </w:r>
      <w:r w:rsidRPr="00327FE4">
        <w:rPr>
          <w:rFonts w:asciiTheme="minorHAnsi" w:hAnsiTheme="minorHAnsi" w:cstheme="minorHAnsi"/>
        </w:rPr>
        <w:t xml:space="preserve"> spolupráce může být změněna jednostranným oznámením ředitele Agentury </w:t>
      </w:r>
      <w:r>
        <w:rPr>
          <w:rFonts w:asciiTheme="minorHAnsi" w:hAnsiTheme="minorHAnsi" w:cstheme="minorHAnsi"/>
        </w:rPr>
        <w:t>územnímu celku</w:t>
      </w:r>
      <w:r w:rsidRPr="00327FE4">
        <w:rPr>
          <w:rFonts w:asciiTheme="minorHAnsi" w:hAnsiTheme="minorHAnsi" w:cstheme="minorHAnsi"/>
        </w:rPr>
        <w:t xml:space="preserve"> bez nutnosti změny </w:t>
      </w:r>
      <w:r>
        <w:rPr>
          <w:rFonts w:asciiTheme="minorHAnsi" w:hAnsiTheme="minorHAnsi" w:cstheme="minorHAnsi"/>
        </w:rPr>
        <w:t>popis</w:t>
      </w:r>
      <w:r w:rsidRPr="00327FE4">
        <w:rPr>
          <w:rFonts w:asciiTheme="minorHAnsi" w:hAnsiTheme="minorHAnsi" w:cstheme="minorHAnsi"/>
        </w:rPr>
        <w:t>u spolupráce.</w:t>
      </w:r>
    </w:p>
    <w:p w14:paraId="48113F9E" w14:textId="449BC7FD" w:rsidR="001B0377" w:rsidRPr="00A05D4A" w:rsidRDefault="001B0377" w:rsidP="001B0377">
      <w:pPr>
        <w:pStyle w:val="odstavec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Územní celek</w:t>
      </w:r>
      <w:r w:rsidRPr="00A05D4A">
        <w:rPr>
          <w:rFonts w:asciiTheme="minorHAnsi" w:hAnsiTheme="minorHAnsi" w:cstheme="minorHAnsi"/>
        </w:rPr>
        <w:t xml:space="preserve"> v</w:t>
      </w:r>
      <w:r w:rsidR="006E32A1">
        <w:rPr>
          <w:rFonts w:asciiTheme="minorHAnsi" w:hAnsiTheme="minorHAnsi" w:cstheme="minorHAnsi"/>
        </w:rPr>
        <w:t> </w:t>
      </w:r>
      <w:r w:rsidRPr="00A05D4A">
        <w:rPr>
          <w:rFonts w:asciiTheme="minorHAnsi" w:hAnsiTheme="minorHAnsi" w:cstheme="minorHAnsi"/>
        </w:rPr>
        <w:t>rámci vyhodnocování plnění cílů Plánu sociálního začleňování</w:t>
      </w:r>
      <w:r>
        <w:rPr>
          <w:rFonts w:asciiTheme="minorHAnsi" w:hAnsiTheme="minorHAnsi" w:cstheme="minorHAnsi"/>
        </w:rPr>
        <w:t xml:space="preserve"> </w:t>
      </w:r>
      <w:r w:rsidRPr="00A05D4A">
        <w:rPr>
          <w:rFonts w:asciiTheme="minorHAnsi" w:hAnsiTheme="minorHAnsi" w:cstheme="minorHAnsi"/>
        </w:rPr>
        <w:t>poskytne Agentuře data získaná od realizátorů projektů (příjemců) dle metodických pokynů Agentury.</w:t>
      </w:r>
    </w:p>
    <w:p w14:paraId="58C258C7" w14:textId="77777777" w:rsidR="001B0377" w:rsidRPr="00A05D4A" w:rsidRDefault="001B0377" w:rsidP="002827A4">
      <w:pPr>
        <w:pStyle w:val="Nzev3"/>
        <w:spacing w:before="0" w:after="0"/>
        <w:outlineLvl w:val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Článek V.</w:t>
      </w:r>
    </w:p>
    <w:p w14:paraId="32D4B5F7" w14:textId="77777777" w:rsidR="001B0377" w:rsidRPr="00A05D4A" w:rsidRDefault="001B0377" w:rsidP="002827A4">
      <w:pPr>
        <w:pStyle w:val="Nzev3"/>
        <w:spacing w:before="0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Doba</w:t>
      </w:r>
      <w:r w:rsidRPr="00A05D4A">
        <w:rPr>
          <w:rFonts w:asciiTheme="minorHAnsi" w:hAnsiTheme="minorHAnsi" w:cstheme="minorHAnsi"/>
        </w:rPr>
        <w:t xml:space="preserve"> spolupráce</w:t>
      </w:r>
    </w:p>
    <w:p w14:paraId="25559F3F" w14:textId="77777777" w:rsidR="001B0377" w:rsidRPr="0086670E" w:rsidRDefault="001B0377" w:rsidP="001B0377">
      <w:pPr>
        <w:pStyle w:val="Nzev3"/>
        <w:numPr>
          <w:ilvl w:val="0"/>
          <w:numId w:val="8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BE7442">
        <w:rPr>
          <w:rFonts w:asciiTheme="minorHAnsi" w:hAnsiTheme="minorHAnsi" w:cstheme="minorHAnsi"/>
          <w:b w:val="0"/>
        </w:rPr>
        <w:t xml:space="preserve">Spolupráce je uzavřena na dobu vymezenou přiloženým </w:t>
      </w:r>
      <w:r>
        <w:rPr>
          <w:rFonts w:asciiTheme="minorHAnsi" w:hAnsiTheme="minorHAnsi" w:cstheme="minorHAnsi"/>
          <w:b w:val="0"/>
        </w:rPr>
        <w:t>popisem spolupráce.</w:t>
      </w:r>
    </w:p>
    <w:p w14:paraId="60CAF78C" w14:textId="5DA4F517" w:rsidR="001B0377" w:rsidRPr="00A05D4A" w:rsidRDefault="001B0377" w:rsidP="002A24C6">
      <w:pPr>
        <w:pStyle w:val="Nzev3"/>
        <w:numPr>
          <w:ilvl w:val="0"/>
          <w:numId w:val="8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  <w:color w:val="FF0000"/>
        </w:rPr>
      </w:pPr>
      <w:r>
        <w:rPr>
          <w:rFonts w:asciiTheme="minorHAnsi" w:hAnsiTheme="minorHAnsi" w:cstheme="minorHAnsi"/>
          <w:b w:val="0"/>
        </w:rPr>
        <w:t>Spolupráci lze prodloužit, pokud územní celek nejpozději 30 dnů před uplynutím termínu spolupráce oznámí Agentuře, že má zájem o pokračování spolupráce. V</w:t>
      </w:r>
      <w:r w:rsidR="006E32A1">
        <w:rPr>
          <w:rFonts w:asciiTheme="minorHAnsi" w:hAnsiTheme="minorHAnsi" w:cstheme="minorHAnsi"/>
          <w:b w:val="0"/>
        </w:rPr>
        <w:t> </w:t>
      </w:r>
      <w:r>
        <w:rPr>
          <w:rFonts w:asciiTheme="minorHAnsi" w:hAnsiTheme="minorHAnsi" w:cstheme="minorHAnsi"/>
          <w:b w:val="0"/>
        </w:rPr>
        <w:t>tomto případě se strany do 6 měsíců od ukončení účinnosti přiloženého popisu spolupráce mohou dohodnout na návazném popisu spolupráce. Nedojde-li do té doby k</w:t>
      </w:r>
      <w:r w:rsidR="006E32A1">
        <w:rPr>
          <w:rFonts w:asciiTheme="minorHAnsi" w:hAnsiTheme="minorHAnsi" w:cstheme="minorHAnsi"/>
          <w:b w:val="0"/>
        </w:rPr>
        <w:t> </w:t>
      </w:r>
      <w:r>
        <w:rPr>
          <w:rFonts w:asciiTheme="minorHAnsi" w:hAnsiTheme="minorHAnsi" w:cstheme="minorHAnsi"/>
          <w:b w:val="0"/>
        </w:rPr>
        <w:t xml:space="preserve">dohodě, spolupráce je ukončena. Tento postup lze opakovat. Návazný popis spolupráce musí na straně územního celku schválit </w:t>
      </w:r>
      <w:r w:rsidR="006E32A1">
        <w:rPr>
          <w:rFonts w:asciiTheme="minorHAnsi" w:hAnsiTheme="minorHAnsi" w:cstheme="minorHAnsi"/>
          <w:b w:val="0"/>
        </w:rPr>
        <w:t xml:space="preserve">zastupitelstvo územního celku či </w:t>
      </w:r>
      <w:r>
        <w:rPr>
          <w:rFonts w:asciiTheme="minorHAnsi" w:hAnsiTheme="minorHAnsi" w:cstheme="minorHAnsi"/>
          <w:b w:val="0"/>
        </w:rPr>
        <w:t>orgán</w:t>
      </w:r>
      <w:r w:rsidR="006E32A1">
        <w:rPr>
          <w:rFonts w:asciiTheme="minorHAnsi" w:hAnsiTheme="minorHAnsi" w:cstheme="minorHAnsi"/>
          <w:b w:val="0"/>
        </w:rPr>
        <w:t xml:space="preserve"> územního celku plnící obdobnou funkci nejde-li o obec či kraj</w:t>
      </w:r>
      <w:r>
        <w:rPr>
          <w:rFonts w:asciiTheme="minorHAnsi" w:hAnsiTheme="minorHAnsi" w:cstheme="minorHAnsi"/>
          <w:b w:val="0"/>
        </w:rPr>
        <w:t>.</w:t>
      </w:r>
    </w:p>
    <w:p w14:paraId="65879085" w14:textId="77777777" w:rsidR="001B0377" w:rsidRPr="00A05D4A" w:rsidRDefault="001B0377" w:rsidP="001B0377">
      <w:pPr>
        <w:pStyle w:val="Nzev3"/>
        <w:numPr>
          <w:ilvl w:val="0"/>
          <w:numId w:val="8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A05D4A">
        <w:rPr>
          <w:rFonts w:asciiTheme="minorHAnsi" w:hAnsiTheme="minorHAnsi" w:cstheme="minorHAnsi"/>
          <w:b w:val="0"/>
        </w:rPr>
        <w:t>Spolupráce může být ukončena předčasně dohodou stran nebo jednostrannou výpovědí.</w:t>
      </w:r>
    </w:p>
    <w:p w14:paraId="1CC03647" w14:textId="77777777" w:rsidR="001B0377" w:rsidRPr="00A05D4A" w:rsidRDefault="001B0377" w:rsidP="001B0377">
      <w:pPr>
        <w:pStyle w:val="Nzev3"/>
        <w:numPr>
          <w:ilvl w:val="0"/>
          <w:numId w:val="8"/>
        </w:numPr>
        <w:spacing w:before="0"/>
        <w:ind w:left="357" w:hanging="357"/>
        <w:jc w:val="both"/>
        <w:outlineLvl w:val="0"/>
        <w:rPr>
          <w:rFonts w:asciiTheme="minorHAnsi" w:hAnsiTheme="minorHAnsi" w:cstheme="minorHAnsi"/>
          <w:b w:val="0"/>
        </w:rPr>
      </w:pPr>
      <w:r w:rsidRPr="00A05D4A">
        <w:rPr>
          <w:rFonts w:asciiTheme="minorHAnsi" w:hAnsiTheme="minorHAnsi" w:cstheme="minorHAnsi"/>
          <w:b w:val="0"/>
        </w:rPr>
        <w:t xml:space="preserve">Výpovědní doba je </w:t>
      </w:r>
      <w:r>
        <w:rPr>
          <w:rFonts w:asciiTheme="minorHAnsi" w:hAnsiTheme="minorHAnsi" w:cstheme="minorHAnsi"/>
          <w:b w:val="0"/>
        </w:rPr>
        <w:t>dva</w:t>
      </w:r>
      <w:r w:rsidRPr="00A05D4A">
        <w:rPr>
          <w:rFonts w:asciiTheme="minorHAnsi" w:hAnsiTheme="minorHAnsi" w:cstheme="minorHAnsi"/>
          <w:b w:val="0"/>
        </w:rPr>
        <w:t xml:space="preserve"> měsíce od doručení výpovědi druhé straně, pokud se strany nedohodnou jinak.</w:t>
      </w:r>
    </w:p>
    <w:p w14:paraId="14EF1438" w14:textId="670F88B9" w:rsidR="001B0377" w:rsidRPr="00A05D4A" w:rsidRDefault="001B0377" w:rsidP="002827A4">
      <w:pPr>
        <w:pStyle w:val="Nzev3"/>
        <w:spacing w:after="0"/>
        <w:outlineLvl w:val="0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Článek VI.</w:t>
      </w:r>
    </w:p>
    <w:p w14:paraId="32E75454" w14:textId="77777777" w:rsidR="001B0377" w:rsidRPr="00746D66" w:rsidRDefault="001B0377" w:rsidP="002827A4">
      <w:pPr>
        <w:pStyle w:val="Nzev4"/>
        <w:spacing w:before="0"/>
        <w:rPr>
          <w:rFonts w:asciiTheme="minorHAnsi" w:hAnsiTheme="minorHAnsi" w:cstheme="minorHAnsi"/>
        </w:rPr>
      </w:pPr>
      <w:r w:rsidRPr="00746D66">
        <w:rPr>
          <w:rFonts w:asciiTheme="minorHAnsi" w:hAnsiTheme="minorHAnsi" w:cstheme="minorHAnsi"/>
        </w:rPr>
        <w:t>Ustanovení společná a závěrečná</w:t>
      </w:r>
    </w:p>
    <w:p w14:paraId="3E25FC43" w14:textId="2E4338A2" w:rsidR="00A9444C" w:rsidRPr="00746D66" w:rsidRDefault="001B0377" w:rsidP="00A9444C">
      <w:pPr>
        <w:pStyle w:val="odstavec"/>
        <w:numPr>
          <w:ilvl w:val="0"/>
          <w:numId w:val="10"/>
        </w:numPr>
        <w:suppressAutoHyphens/>
        <w:ind w:left="357" w:hanging="357"/>
        <w:contextualSpacing/>
        <w:rPr>
          <w:rFonts w:cs="Calibri"/>
        </w:rPr>
      </w:pPr>
      <w:r w:rsidRPr="00746D66">
        <w:rPr>
          <w:rFonts w:asciiTheme="minorHAnsi" w:hAnsiTheme="minorHAnsi" w:cstheme="minorHAnsi"/>
        </w:rPr>
        <w:t xml:space="preserve">O uzavření tohoto Memoranda rozhodlo zastupitelstvo územního celku usnesením </w:t>
      </w:r>
      <w:r w:rsidR="008D7545" w:rsidRPr="00746D66">
        <w:rPr>
          <w:rFonts w:cs="Calibri"/>
        </w:rPr>
        <w:t>……………………………………………………………………………………………………………………………………………………….</w:t>
      </w:r>
    </w:p>
    <w:p w14:paraId="247251B1" w14:textId="6B5EFA9B" w:rsidR="001B0377" w:rsidRPr="00A05D4A" w:rsidRDefault="001B0377" w:rsidP="00A9444C">
      <w:pPr>
        <w:pStyle w:val="odstavec"/>
        <w:numPr>
          <w:ilvl w:val="0"/>
          <w:numId w:val="10"/>
        </w:numPr>
        <w:ind w:left="426" w:hanging="426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Se vzájemně poskytnutými informacemi budou obě strany nakládat v souladu s platnými právními předpisy a způsobem, který nebude na újmu druhé straně.</w:t>
      </w:r>
    </w:p>
    <w:p w14:paraId="50B4C280" w14:textId="77777777" w:rsidR="001B0377" w:rsidRPr="00A05D4A" w:rsidRDefault="001B0377" w:rsidP="00A9444C">
      <w:pPr>
        <w:pStyle w:val="Odstavecseseznamem"/>
        <w:numPr>
          <w:ilvl w:val="0"/>
          <w:numId w:val="10"/>
        </w:numPr>
        <w:spacing w:after="120" w:line="240" w:lineRule="auto"/>
        <w:ind w:left="357" w:hanging="357"/>
        <w:contextualSpacing w:val="0"/>
        <w:rPr>
          <w:rFonts w:cstheme="minorHAnsi"/>
        </w:rPr>
      </w:pPr>
      <w:r w:rsidRPr="00A05D4A">
        <w:rPr>
          <w:rFonts w:cstheme="minorHAnsi"/>
        </w:rPr>
        <w:t>Změny tohoto Memoranda je možné provádět jen se souhlasem obou stran, a to pouze formou písemných, postupně číslovaných dodatků.</w:t>
      </w:r>
    </w:p>
    <w:p w14:paraId="4196821D" w14:textId="65F24A71" w:rsidR="001B0377" w:rsidRDefault="001B0377" w:rsidP="00A9444C">
      <w:pPr>
        <w:pStyle w:val="odstavec"/>
        <w:numPr>
          <w:ilvl w:val="0"/>
          <w:numId w:val="10"/>
        </w:numPr>
        <w:spacing w:line="240" w:lineRule="auto"/>
        <w:ind w:left="357" w:hanging="357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>Z Memoranda nevyplývají žádné finanční závazky mezi stranami. Žádné závazky z Memoranda nejsou soudně vymahatelné.</w:t>
      </w:r>
    </w:p>
    <w:p w14:paraId="1A50E083" w14:textId="04DD5D03" w:rsidR="001B0377" w:rsidRPr="00A05D4A" w:rsidRDefault="001B0377" w:rsidP="00A9444C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C02B3A">
        <w:rPr>
          <w:rFonts w:asciiTheme="minorHAnsi" w:hAnsiTheme="minorHAnsi" w:cstheme="minorHAnsi"/>
        </w:rPr>
        <w:t>Memorandum je sepsáno elektronicky</w:t>
      </w:r>
      <w:r w:rsidR="00A9444C">
        <w:rPr>
          <w:rFonts w:asciiTheme="minorHAnsi" w:hAnsiTheme="minorHAnsi" w:cstheme="minorHAnsi"/>
        </w:rPr>
        <w:t>.</w:t>
      </w:r>
    </w:p>
    <w:p w14:paraId="2BC1CEB1" w14:textId="31EDABE4" w:rsidR="001B0377" w:rsidRDefault="001B0377" w:rsidP="00A9444C">
      <w:pPr>
        <w:pStyle w:val="odstavec"/>
        <w:numPr>
          <w:ilvl w:val="0"/>
          <w:numId w:val="10"/>
        </w:numPr>
        <w:ind w:left="357" w:hanging="357"/>
        <w:rPr>
          <w:rFonts w:asciiTheme="minorHAnsi" w:hAnsiTheme="minorHAnsi" w:cstheme="minorHAnsi"/>
        </w:rPr>
      </w:pPr>
      <w:r w:rsidRPr="00A05D4A">
        <w:rPr>
          <w:rFonts w:asciiTheme="minorHAnsi" w:hAnsiTheme="minorHAnsi" w:cstheme="minorHAnsi"/>
        </w:rPr>
        <w:t xml:space="preserve">Memorandum nabývá účinnosti dnem podpisu obou stran. </w:t>
      </w:r>
    </w:p>
    <w:p w14:paraId="0E6AE8C2" w14:textId="77777777" w:rsidR="00DC71DE" w:rsidRPr="00A05D4A" w:rsidRDefault="00DC71DE" w:rsidP="00DC71DE">
      <w:pPr>
        <w:pStyle w:val="odstavec"/>
        <w:numPr>
          <w:ilvl w:val="0"/>
          <w:numId w:val="0"/>
        </w:numPr>
        <w:ind w:left="720" w:hanging="360"/>
        <w:rPr>
          <w:rFonts w:asciiTheme="minorHAnsi" w:hAnsiTheme="minorHAnsi" w:cstheme="minorHAnsi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A9444C" w:rsidRPr="00A05D4A" w14:paraId="77613246" w14:textId="77777777" w:rsidTr="00A9444C">
        <w:tc>
          <w:tcPr>
            <w:tcW w:w="4962" w:type="dxa"/>
          </w:tcPr>
          <w:p w14:paraId="654F8236" w14:textId="77777777" w:rsidR="00A9444C" w:rsidRPr="00746D66" w:rsidRDefault="00A9444C" w:rsidP="00A9444C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746D66">
              <w:rPr>
                <w:rFonts w:asciiTheme="minorHAnsi" w:hAnsiTheme="minorHAnsi" w:cstheme="minorHAnsi"/>
              </w:rPr>
              <w:t xml:space="preserve">V Praze dne </w:t>
            </w:r>
          </w:p>
          <w:p w14:paraId="3DEF4C84" w14:textId="77777777" w:rsidR="00A9444C" w:rsidRPr="00746D66" w:rsidRDefault="00A9444C" w:rsidP="00A9444C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  <w:p w14:paraId="4523329E" w14:textId="4EDE36F6" w:rsidR="001D2DFE" w:rsidRPr="00746D66" w:rsidRDefault="001D2DFE" w:rsidP="00A9444C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64601C8A" w14:textId="6E385696" w:rsidR="00A9444C" w:rsidRPr="00746D66" w:rsidRDefault="00A9444C" w:rsidP="00A9444C">
            <w:pPr>
              <w:pStyle w:val="odstavec"/>
              <w:numPr>
                <w:ilvl w:val="0"/>
                <w:numId w:val="0"/>
              </w:numPr>
              <w:rPr>
                <w:rFonts w:cs="Calibri"/>
              </w:rPr>
            </w:pPr>
            <w:r w:rsidRPr="00746D66">
              <w:rPr>
                <w:rFonts w:cs="Calibri"/>
              </w:rPr>
              <w:t>V</w:t>
            </w:r>
            <w:r w:rsidR="008D7545" w:rsidRPr="00746D66">
              <w:rPr>
                <w:rFonts w:cs="Calibri"/>
              </w:rPr>
              <w:t xml:space="preserve"> …………</w:t>
            </w:r>
            <w:proofErr w:type="gramStart"/>
            <w:r w:rsidR="008D7545" w:rsidRPr="00746D66">
              <w:rPr>
                <w:rFonts w:cs="Calibri"/>
              </w:rPr>
              <w:t>…….</w:t>
            </w:r>
            <w:proofErr w:type="gramEnd"/>
            <w:r w:rsidR="008D7545" w:rsidRPr="00746D66">
              <w:rPr>
                <w:rFonts w:cs="Calibri"/>
              </w:rPr>
              <w:t xml:space="preserve">. </w:t>
            </w:r>
            <w:r w:rsidRPr="00746D66">
              <w:rPr>
                <w:rFonts w:cs="Calibri"/>
              </w:rPr>
              <w:t>dne</w:t>
            </w:r>
          </w:p>
          <w:p w14:paraId="7383D427" w14:textId="77777777" w:rsidR="001D2DFE" w:rsidRPr="00746D66" w:rsidRDefault="001D2DFE" w:rsidP="00A9444C">
            <w:pPr>
              <w:pStyle w:val="odstavec"/>
              <w:numPr>
                <w:ilvl w:val="0"/>
                <w:numId w:val="0"/>
              </w:numPr>
              <w:rPr>
                <w:rFonts w:cs="Calibri"/>
              </w:rPr>
            </w:pPr>
          </w:p>
          <w:p w14:paraId="64B4BCCF" w14:textId="508763F6" w:rsidR="001D2DFE" w:rsidRPr="00746D66" w:rsidRDefault="001D2DFE" w:rsidP="00A9444C">
            <w:pPr>
              <w:pStyle w:val="odstavec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</w:tr>
      <w:tr w:rsidR="00A9444C" w:rsidRPr="00A05D4A" w14:paraId="3CF8EF62" w14:textId="77777777" w:rsidTr="00A9444C">
        <w:tc>
          <w:tcPr>
            <w:tcW w:w="4962" w:type="dxa"/>
          </w:tcPr>
          <w:p w14:paraId="43E528BB" w14:textId="6F13F7E3" w:rsidR="00350093" w:rsidRDefault="00350093" w:rsidP="001D2DFE">
            <w:pPr>
              <w:pStyle w:val="odstavec"/>
              <w:numPr>
                <w:ilvl w:val="0"/>
                <w:numId w:val="0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…………………………………………………………………….</w:t>
            </w:r>
          </w:p>
          <w:p w14:paraId="66D2B0EC" w14:textId="0D31A074" w:rsidR="00A9444C" w:rsidRPr="00746D66" w:rsidRDefault="00A9444C" w:rsidP="001D2DFE">
            <w:pPr>
              <w:pStyle w:val="odstavec"/>
              <w:numPr>
                <w:ilvl w:val="0"/>
                <w:numId w:val="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46D66">
              <w:rPr>
                <w:rFonts w:cstheme="minorHAnsi"/>
              </w:rPr>
              <w:t>ředitel odboru</w:t>
            </w:r>
          </w:p>
        </w:tc>
        <w:tc>
          <w:tcPr>
            <w:tcW w:w="4110" w:type="dxa"/>
          </w:tcPr>
          <w:p w14:paraId="42924762" w14:textId="10BEB9CA" w:rsidR="00A9444C" w:rsidRPr="00746D66" w:rsidRDefault="008D7545" w:rsidP="001D2DFE">
            <w:pPr>
              <w:pStyle w:val="odstavec"/>
              <w:numPr>
                <w:ilvl w:val="0"/>
                <w:numId w:val="0"/>
              </w:numPr>
              <w:spacing w:after="0" w:line="240" w:lineRule="auto"/>
              <w:rPr>
                <w:rFonts w:cstheme="minorHAnsi"/>
              </w:rPr>
            </w:pPr>
            <w:r w:rsidRPr="00746D66">
              <w:rPr>
                <w:rFonts w:cstheme="minorHAnsi"/>
              </w:rPr>
              <w:t>……………………………………………</w:t>
            </w:r>
            <w:r w:rsidR="00350093">
              <w:rPr>
                <w:rFonts w:cstheme="minorHAnsi"/>
              </w:rPr>
              <w:t>…………………</w:t>
            </w:r>
          </w:p>
        </w:tc>
      </w:tr>
      <w:tr w:rsidR="00A9444C" w:rsidRPr="00A05D4A" w14:paraId="74365D20" w14:textId="77777777" w:rsidTr="00A9444C">
        <w:tc>
          <w:tcPr>
            <w:tcW w:w="4962" w:type="dxa"/>
          </w:tcPr>
          <w:p w14:paraId="350454CD" w14:textId="2D11E6EE" w:rsidR="00A9444C" w:rsidRPr="00746D66" w:rsidRDefault="00A9444C" w:rsidP="001D2DFE">
            <w:pPr>
              <w:pStyle w:val="odstavec"/>
              <w:numPr>
                <w:ilvl w:val="0"/>
                <w:numId w:val="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46D66">
              <w:rPr>
                <w:rFonts w:asciiTheme="minorHAnsi" w:hAnsiTheme="minorHAnsi" w:cstheme="minorHAnsi"/>
              </w:rPr>
              <w:t>odbor (Agentura) pro sociální začleňování</w:t>
            </w:r>
          </w:p>
          <w:p w14:paraId="0235F9EB" w14:textId="11BA19B3" w:rsidR="00A9444C" w:rsidRPr="00746D66" w:rsidRDefault="00A9444C" w:rsidP="001D2DFE">
            <w:pPr>
              <w:pStyle w:val="odstavec"/>
              <w:numPr>
                <w:ilvl w:val="0"/>
                <w:numId w:val="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46D66">
              <w:rPr>
                <w:rFonts w:asciiTheme="minorHAnsi" w:hAnsiTheme="minorHAnsi" w:cstheme="minorHAnsi"/>
              </w:rPr>
              <w:t>Ministerstvo pro místní rozvoj ČR</w:t>
            </w:r>
          </w:p>
        </w:tc>
        <w:tc>
          <w:tcPr>
            <w:tcW w:w="4110" w:type="dxa"/>
          </w:tcPr>
          <w:p w14:paraId="444980C9" w14:textId="1E5DE12E" w:rsidR="00A9444C" w:rsidRPr="00746D66" w:rsidRDefault="008D7545" w:rsidP="001D2DFE">
            <w:pPr>
              <w:pStyle w:val="odstavec"/>
              <w:numPr>
                <w:ilvl w:val="0"/>
                <w:numId w:val="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46D66">
              <w:rPr>
                <w:rFonts w:cstheme="minorHAnsi"/>
              </w:rPr>
              <w:t>(Funkce zástupce města)</w:t>
            </w:r>
          </w:p>
        </w:tc>
      </w:tr>
    </w:tbl>
    <w:p w14:paraId="6D4E8BC5" w14:textId="77777777" w:rsidR="00DC71DE" w:rsidRDefault="00DC71DE" w:rsidP="001B0377">
      <w:pPr>
        <w:pStyle w:val="Odstavecseseznamem-pouze1rove"/>
        <w:numPr>
          <w:ilvl w:val="0"/>
          <w:numId w:val="0"/>
        </w:numPr>
        <w:spacing w:after="60"/>
        <w:rPr>
          <w:rFonts w:asciiTheme="minorHAnsi" w:hAnsiTheme="minorHAnsi" w:cstheme="minorHAnsi"/>
          <w:b/>
          <w:sz w:val="22"/>
        </w:rPr>
      </w:pPr>
    </w:p>
    <w:p w14:paraId="76D36DE9" w14:textId="7F79534F" w:rsidR="00AB744D" w:rsidRPr="00955396" w:rsidRDefault="001B0377" w:rsidP="002827A4">
      <w:pPr>
        <w:pStyle w:val="Odstavecseseznamem-pouze1rove"/>
        <w:numPr>
          <w:ilvl w:val="0"/>
          <w:numId w:val="0"/>
        </w:numPr>
        <w:spacing w:after="60"/>
      </w:pPr>
      <w:r w:rsidRPr="00522796">
        <w:rPr>
          <w:rFonts w:asciiTheme="minorHAnsi" w:hAnsiTheme="minorHAnsi" w:cstheme="minorHAnsi"/>
          <w:b/>
          <w:sz w:val="22"/>
        </w:rPr>
        <w:t xml:space="preserve">Přílohy: </w:t>
      </w:r>
      <w:r w:rsidRPr="00522796">
        <w:rPr>
          <w:rFonts w:asciiTheme="minorHAnsi" w:hAnsiTheme="minorHAnsi" w:cstheme="minorHAnsi"/>
          <w:iCs/>
          <w:sz w:val="22"/>
        </w:rPr>
        <w:t>Popis spolupráce – sociální začleňování</w:t>
      </w:r>
    </w:p>
    <w:sectPr w:rsidR="00AB744D" w:rsidRPr="00955396" w:rsidSect="00D42D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B2E7D" w14:textId="77777777" w:rsidR="001B61F1" w:rsidRDefault="001B61F1" w:rsidP="00D42D4B">
      <w:pPr>
        <w:spacing w:after="0" w:line="240" w:lineRule="auto"/>
      </w:pPr>
      <w:r>
        <w:separator/>
      </w:r>
    </w:p>
  </w:endnote>
  <w:endnote w:type="continuationSeparator" w:id="0">
    <w:p w14:paraId="4C8A8CF7" w14:textId="77777777" w:rsidR="001B61F1" w:rsidRDefault="001B61F1" w:rsidP="00D4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63B7" w14:textId="77777777" w:rsidR="00A9589C" w:rsidRDefault="00A958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8909571"/>
      <w:docPartObj>
        <w:docPartGallery w:val="Page Numbers (Bottom of Page)"/>
        <w:docPartUnique/>
      </w:docPartObj>
    </w:sdtPr>
    <w:sdtEndPr/>
    <w:sdtContent>
      <w:p w14:paraId="48E5ED59" w14:textId="3604958C" w:rsidR="00D42D4B" w:rsidRDefault="00D42D4B" w:rsidP="001D2DF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DFE"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4452675"/>
      <w:docPartObj>
        <w:docPartGallery w:val="Page Numbers (Bottom of Page)"/>
        <w:docPartUnique/>
      </w:docPartObj>
    </w:sdtPr>
    <w:sdtEndPr/>
    <w:sdtContent>
      <w:p w14:paraId="5570483D" w14:textId="7F01222B" w:rsidR="00D42D4B" w:rsidRDefault="00D42D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DFE">
          <w:rPr>
            <w:noProof/>
          </w:rPr>
          <w:t>1</w:t>
        </w:r>
        <w:r>
          <w:fldChar w:fldCharType="end"/>
        </w:r>
      </w:p>
    </w:sdtContent>
  </w:sdt>
  <w:p w14:paraId="4F903E80" w14:textId="77777777" w:rsidR="00D42D4B" w:rsidRDefault="00D42D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990EF" w14:textId="77777777" w:rsidR="001B61F1" w:rsidRDefault="001B61F1" w:rsidP="00D42D4B">
      <w:pPr>
        <w:spacing w:after="0" w:line="240" w:lineRule="auto"/>
      </w:pPr>
      <w:r>
        <w:separator/>
      </w:r>
    </w:p>
  </w:footnote>
  <w:footnote w:type="continuationSeparator" w:id="0">
    <w:p w14:paraId="764347D8" w14:textId="77777777" w:rsidR="001B61F1" w:rsidRDefault="001B61F1" w:rsidP="00D4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0EA07" w14:textId="77777777" w:rsidR="00A9589C" w:rsidRDefault="00A958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41414" w14:textId="65A154F8" w:rsidR="00D42D4B" w:rsidRDefault="00D42D4B" w:rsidP="00D42D4B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</w:t>
    </w:r>
    <w:r>
      <w:rPr>
        <w:rFonts w:cstheme="minorHAnsi"/>
      </w:rPr>
      <w:t xml:space="preserve">k sociálnímu vyloučení 2021+ č. </w:t>
    </w:r>
    <w:r w:rsidR="00A9589C">
      <w:rPr>
        <w:rFonts w:cstheme="minorHAnsi"/>
      </w:rPr>
      <w:t>8</w:t>
    </w:r>
  </w:p>
  <w:p w14:paraId="53A2EDDD" w14:textId="77777777" w:rsidR="00D42D4B" w:rsidRDefault="00D42D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5CA64" w14:textId="77777777" w:rsidR="00D42D4B" w:rsidRDefault="00D42D4B" w:rsidP="00D42D4B">
    <w:pPr>
      <w:pStyle w:val="Zhlav"/>
      <w:jc w:val="right"/>
    </w:pPr>
    <w:r w:rsidRPr="003E36A7">
      <w:rPr>
        <w:rFonts w:cs="Arial"/>
        <w:noProof/>
        <w:sz w:val="16"/>
        <w:lang w:eastAsia="cs-CZ"/>
      </w:rPr>
      <w:drawing>
        <wp:anchor distT="0" distB="0" distL="114300" distR="114300" simplePos="0" relativeHeight="251663360" behindDoc="0" locked="0" layoutInCell="1" allowOverlap="1" wp14:anchorId="0A286BE9" wp14:editId="4BC06E6F">
          <wp:simplePos x="0" y="0"/>
          <wp:positionH relativeFrom="column">
            <wp:posOffset>3371850</wp:posOffset>
          </wp:positionH>
          <wp:positionV relativeFrom="paragraph">
            <wp:posOffset>-95885</wp:posOffset>
          </wp:positionV>
          <wp:extent cx="2658745" cy="704850"/>
          <wp:effectExtent l="0" t="0" r="8255" b="0"/>
          <wp:wrapSquare wrapText="bothSides"/>
          <wp:docPr id="1" name="Obrázek 1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74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62336" behindDoc="0" locked="0" layoutInCell="1" allowOverlap="0" wp14:anchorId="30597948" wp14:editId="738E9AA4">
          <wp:simplePos x="0" y="0"/>
          <wp:positionH relativeFrom="column">
            <wp:posOffset>-66675</wp:posOffset>
          </wp:positionH>
          <wp:positionV relativeFrom="topMargin">
            <wp:posOffset>460375</wp:posOffset>
          </wp:positionV>
          <wp:extent cx="2159635" cy="467995"/>
          <wp:effectExtent l="0" t="0" r="0" b="8255"/>
          <wp:wrapNone/>
          <wp:docPr id="2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B8222D0" w14:textId="77777777" w:rsidR="00D42D4B" w:rsidRDefault="00D42D4B" w:rsidP="00D42D4B">
    <w:pPr>
      <w:pStyle w:val="Zhlav"/>
      <w:jc w:val="right"/>
    </w:pPr>
  </w:p>
  <w:p w14:paraId="2A7E6027" w14:textId="77777777" w:rsidR="00D42D4B" w:rsidRDefault="00D42D4B" w:rsidP="00D42D4B">
    <w:pPr>
      <w:pStyle w:val="Zhlav"/>
      <w:jc w:val="right"/>
    </w:pPr>
  </w:p>
  <w:p w14:paraId="4D3B82CC" w14:textId="77777777" w:rsidR="00D42D4B" w:rsidRDefault="00D42D4B" w:rsidP="00D42D4B">
    <w:pPr>
      <w:pStyle w:val="Zhlav"/>
      <w:jc w:val="right"/>
    </w:pPr>
  </w:p>
  <w:p w14:paraId="7F15A2A6" w14:textId="6D9EF327" w:rsidR="00D42D4B" w:rsidRDefault="00D42D4B" w:rsidP="00D42D4B">
    <w:pPr>
      <w:pStyle w:val="Zhlav"/>
      <w:jc w:val="right"/>
      <w:rPr>
        <w:rFonts w:cstheme="minorHAnsi"/>
      </w:rPr>
    </w:pPr>
    <w:r w:rsidRPr="004D1417">
      <w:rPr>
        <w:rFonts w:cstheme="minorHAnsi"/>
      </w:rPr>
      <w:t xml:space="preserve">Příloha specifické části Metodiky koordinovaného přístupu </w:t>
    </w:r>
    <w:r>
      <w:rPr>
        <w:rFonts w:cstheme="minorHAnsi"/>
      </w:rPr>
      <w:t xml:space="preserve">k sociálnímu vyloučení 2021+ č. </w:t>
    </w:r>
    <w:r w:rsidR="009C096D">
      <w:rPr>
        <w:rFonts w:cstheme="minorHAnsi"/>
      </w:rPr>
      <w:t>10</w:t>
    </w:r>
  </w:p>
  <w:p w14:paraId="7C0DB2A3" w14:textId="77777777" w:rsidR="00D42D4B" w:rsidRDefault="00D42D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6F5B87"/>
    <w:multiLevelType w:val="hybridMultilevel"/>
    <w:tmpl w:val="BCDA8D22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15D09A2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32604360"/>
    <w:multiLevelType w:val="hybridMultilevel"/>
    <w:tmpl w:val="8380234C"/>
    <w:lvl w:ilvl="0" w:tplc="737E4C0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3F761D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4F41994"/>
    <w:multiLevelType w:val="hybridMultilevel"/>
    <w:tmpl w:val="F6C697FC"/>
    <w:lvl w:ilvl="0" w:tplc="45F072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91610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C676CED"/>
    <w:multiLevelType w:val="hybridMultilevel"/>
    <w:tmpl w:val="F63AA0BC"/>
    <w:lvl w:ilvl="0" w:tplc="E7D2DFB2">
      <w:start w:val="1"/>
      <w:numFmt w:val="decimal"/>
      <w:pStyle w:val="odstavec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2743A"/>
    <w:multiLevelType w:val="hybridMultilevel"/>
    <w:tmpl w:val="FAA2B9B4"/>
    <w:lvl w:ilvl="0" w:tplc="737E4C0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patenka Jan">
    <w15:presenceInfo w15:providerId="AD" w15:userId="S::jan.spatenka@mmr.cz::d2a300f1-0f0f-41ca-a7dc-334c224df8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377"/>
    <w:rsid w:val="00080CC8"/>
    <w:rsid w:val="000C3843"/>
    <w:rsid w:val="000E3B39"/>
    <w:rsid w:val="000F228E"/>
    <w:rsid w:val="0016250F"/>
    <w:rsid w:val="001B0377"/>
    <w:rsid w:val="001B61F1"/>
    <w:rsid w:val="001D2DFE"/>
    <w:rsid w:val="001D617B"/>
    <w:rsid w:val="00221967"/>
    <w:rsid w:val="002827A4"/>
    <w:rsid w:val="002A24C6"/>
    <w:rsid w:val="0031009A"/>
    <w:rsid w:val="00350093"/>
    <w:rsid w:val="004460C1"/>
    <w:rsid w:val="004A5804"/>
    <w:rsid w:val="00507409"/>
    <w:rsid w:val="005403D1"/>
    <w:rsid w:val="0058728C"/>
    <w:rsid w:val="005E36FD"/>
    <w:rsid w:val="005F4716"/>
    <w:rsid w:val="00610895"/>
    <w:rsid w:val="00612157"/>
    <w:rsid w:val="006E32A1"/>
    <w:rsid w:val="00746D66"/>
    <w:rsid w:val="008331A4"/>
    <w:rsid w:val="008334F8"/>
    <w:rsid w:val="008D7545"/>
    <w:rsid w:val="00955396"/>
    <w:rsid w:val="0098598D"/>
    <w:rsid w:val="009B2B20"/>
    <w:rsid w:val="009B5A25"/>
    <w:rsid w:val="009B6264"/>
    <w:rsid w:val="009C096D"/>
    <w:rsid w:val="00A219D5"/>
    <w:rsid w:val="00A91CF1"/>
    <w:rsid w:val="00A9444C"/>
    <w:rsid w:val="00A9589C"/>
    <w:rsid w:val="00AB744D"/>
    <w:rsid w:val="00AC2951"/>
    <w:rsid w:val="00AC2B9E"/>
    <w:rsid w:val="00B30F27"/>
    <w:rsid w:val="00BA471E"/>
    <w:rsid w:val="00C02B3A"/>
    <w:rsid w:val="00CB303D"/>
    <w:rsid w:val="00D42D4B"/>
    <w:rsid w:val="00D7689D"/>
    <w:rsid w:val="00DA1B2F"/>
    <w:rsid w:val="00DA64DC"/>
    <w:rsid w:val="00DB2075"/>
    <w:rsid w:val="00DC71DE"/>
    <w:rsid w:val="00E90C8E"/>
    <w:rsid w:val="00EF4018"/>
    <w:rsid w:val="00F70081"/>
    <w:rsid w:val="00FC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D09AE"/>
  <w15:chartTrackingRefBased/>
  <w15:docId w15:val="{3A3C6C34-EEAF-4514-8753-249B78A50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037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B0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znamem - úroveň 1,List Paragraph,Odstavec_muj,Nad,Odstavec cíl se seznamem,Odstavec se seznamem5,Odstavec_muj1,Odstavec_muj2,Odstavec_muj3,Nad1,List Paragraph1,Odstavec_muj4,Nad2,List Paragraph2,Odstavec_muj5"/>
    <w:basedOn w:val="Normln"/>
    <w:link w:val="OdstavecseseznamemChar"/>
    <w:uiPriority w:val="34"/>
    <w:qFormat/>
    <w:rsid w:val="001B0377"/>
    <w:pPr>
      <w:ind w:left="720"/>
      <w:contextualSpacing/>
    </w:pPr>
  </w:style>
  <w:style w:type="paragraph" w:customStyle="1" w:styleId="Odstavecrove2">
    <w:name w:val="Odstavec úroveň 2"/>
    <w:basedOn w:val="Normln"/>
    <w:qFormat/>
    <w:rsid w:val="001B0377"/>
    <w:pPr>
      <w:numPr>
        <w:numId w:val="1"/>
      </w:num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1B0377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1B0377"/>
    <w:rPr>
      <w:rFonts w:ascii="Times New Roman" w:eastAsia="Calibri" w:hAnsi="Times New Roman" w:cs="Times New Roman"/>
      <w:sz w:val="20"/>
      <w:szCs w:val="20"/>
    </w:rPr>
  </w:style>
  <w:style w:type="character" w:styleId="Hypertextovodkaz">
    <w:name w:val="Hyperlink"/>
    <w:basedOn w:val="Standardnpsmoodstavce"/>
    <w:unhideWhenUsed/>
    <w:rsid w:val="001B0377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 se sznamem - úroveň 1 Char,List Paragraph Char,Odstavec_muj Char,Nad Char,Odstavec cíl se seznamem Char,Odstavec se seznamem5 Char,Odstavec_muj1 Char,Odstavec_muj2 Char,Odstavec_muj3 Char,Nad1 Char,List Paragraph1 Char"/>
    <w:link w:val="Odstavecseseznamem"/>
    <w:uiPriority w:val="34"/>
    <w:rsid w:val="001B0377"/>
  </w:style>
  <w:style w:type="paragraph" w:customStyle="1" w:styleId="Nzev3">
    <w:name w:val="Název 3"/>
    <w:basedOn w:val="Normln"/>
    <w:link w:val="Nzev3Char"/>
    <w:qFormat/>
    <w:rsid w:val="001B0377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3Char">
    <w:name w:val="Název 3 Char"/>
    <w:basedOn w:val="Standardnpsmoodstavce"/>
    <w:link w:val="Nzev3"/>
    <w:rsid w:val="001B0377"/>
    <w:rPr>
      <w:rFonts w:ascii="Times New Roman" w:eastAsia="Times New Roman" w:hAnsi="Times New Roman" w:cs="Times New Roman"/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B0377"/>
    <w:pPr>
      <w:numPr>
        <w:numId w:val="2"/>
      </w:numPr>
      <w:spacing w:after="120" w:line="276" w:lineRule="auto"/>
      <w:contextualSpacing w:val="0"/>
    </w:pPr>
    <w:rPr>
      <w:rFonts w:ascii="Calibri" w:eastAsia="Times New Roman" w:hAnsi="Calibri" w:cs="Times New Roman"/>
      <w:lang w:eastAsia="cs-CZ"/>
    </w:rPr>
  </w:style>
  <w:style w:type="character" w:customStyle="1" w:styleId="odstavecChar">
    <w:name w:val="odstavec Char"/>
    <w:basedOn w:val="OdstavecseseznamemChar"/>
    <w:link w:val="odstavec"/>
    <w:rsid w:val="001B0377"/>
    <w:rPr>
      <w:rFonts w:ascii="Calibri" w:eastAsia="Times New Roman" w:hAnsi="Calibri" w:cs="Times New Roman"/>
      <w:lang w:eastAsia="cs-CZ"/>
    </w:rPr>
  </w:style>
  <w:style w:type="paragraph" w:customStyle="1" w:styleId="Nzev2">
    <w:name w:val="Název 2"/>
    <w:basedOn w:val="Normln"/>
    <w:link w:val="Nzev2Char"/>
    <w:qFormat/>
    <w:rsid w:val="001B0377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1B0377"/>
    <w:rPr>
      <w:rFonts w:ascii="Times New Roman" w:eastAsia="Times New Roman" w:hAnsi="Times New Roman" w:cs="Times New Roman"/>
      <w:lang w:eastAsia="cs-CZ"/>
    </w:rPr>
  </w:style>
  <w:style w:type="paragraph" w:customStyle="1" w:styleId="mezera">
    <w:name w:val="mezera"/>
    <w:basedOn w:val="Normln"/>
    <w:link w:val="mezeraChar"/>
    <w:qFormat/>
    <w:rsid w:val="001B0377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mezeraChar">
    <w:name w:val="mezera Char"/>
    <w:basedOn w:val="Standardnpsmoodstavce"/>
    <w:link w:val="mezera"/>
    <w:rsid w:val="001B037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zev4">
    <w:name w:val="Název 4"/>
    <w:basedOn w:val="Nzev3"/>
    <w:link w:val="Nzev4Char"/>
    <w:qFormat/>
    <w:rsid w:val="001B0377"/>
    <w:pPr>
      <w:spacing w:after="240"/>
    </w:pPr>
  </w:style>
  <w:style w:type="paragraph" w:customStyle="1" w:styleId="Nzev5">
    <w:name w:val="Název 5"/>
    <w:basedOn w:val="Nzev2"/>
    <w:link w:val="Nzev5Char"/>
    <w:qFormat/>
    <w:rsid w:val="001B0377"/>
    <w:pPr>
      <w:spacing w:before="60" w:after="60"/>
    </w:pPr>
  </w:style>
  <w:style w:type="character" w:customStyle="1" w:styleId="Nzev4Char">
    <w:name w:val="Název 4 Char"/>
    <w:basedOn w:val="Nzev3Char"/>
    <w:link w:val="Nzev4"/>
    <w:rsid w:val="001B0377"/>
    <w:rPr>
      <w:rFonts w:ascii="Times New Roman" w:eastAsia="Times New Roman" w:hAnsi="Times New Roman" w:cs="Times New Roman"/>
      <w:b/>
      <w:lang w:eastAsia="cs-CZ"/>
    </w:rPr>
  </w:style>
  <w:style w:type="character" w:customStyle="1" w:styleId="Nzev5Char">
    <w:name w:val="Název 5 Char"/>
    <w:basedOn w:val="Nzev2Char"/>
    <w:link w:val="Nzev5"/>
    <w:rsid w:val="001B0377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4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2D4B"/>
  </w:style>
  <w:style w:type="paragraph" w:styleId="Zpat">
    <w:name w:val="footer"/>
    <w:basedOn w:val="Normln"/>
    <w:link w:val="ZpatChar"/>
    <w:uiPriority w:val="99"/>
    <w:unhideWhenUsed/>
    <w:rsid w:val="00D4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2D4B"/>
  </w:style>
  <w:style w:type="character" w:styleId="Odkaznakoment">
    <w:name w:val="annotation reference"/>
    <w:basedOn w:val="Standardnpsmoodstavce"/>
    <w:uiPriority w:val="99"/>
    <w:semiHidden/>
    <w:unhideWhenUsed/>
    <w:rsid w:val="00080C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0C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0C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0C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0CC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0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CC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827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cialni-zaclenovani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1342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Plischke Pavla</dc:creator>
  <cp:keywords/>
  <dc:description/>
  <cp:lastModifiedBy>Kopšo Lucie</cp:lastModifiedBy>
  <cp:revision>4</cp:revision>
  <dcterms:created xsi:type="dcterms:W3CDTF">2022-11-23T07:07:00Z</dcterms:created>
  <dcterms:modified xsi:type="dcterms:W3CDTF">2022-12-13T08:34:00Z</dcterms:modified>
</cp:coreProperties>
</file>